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32C4F" w14:textId="0EAF0B4F" w:rsidR="00E71FDB" w:rsidRDefault="00E71FDB" w:rsidP="009E0611">
      <w:pPr>
        <w:rPr>
          <w:b/>
          <w:color w:val="C00000"/>
          <w:sz w:val="32"/>
        </w:rPr>
      </w:pPr>
      <w:bookmarkStart w:id="0" w:name="_Toc73456176"/>
      <w:bookmarkStart w:id="1" w:name="_GoBack"/>
      <w:bookmarkEnd w:id="1"/>
      <w:r w:rsidRPr="009E0611">
        <w:rPr>
          <w:b/>
          <w:color w:val="C00000"/>
          <w:sz w:val="32"/>
        </w:rPr>
        <w:t>Załącznik nr 4 do Regulaminu – Harmonogram Przedsięwzięcia</w:t>
      </w:r>
      <w:bookmarkEnd w:id="0"/>
      <w:r w:rsidR="00570F35" w:rsidRPr="009E0611">
        <w:rPr>
          <w:b/>
          <w:color w:val="C00000"/>
          <w:sz w:val="32"/>
        </w:rPr>
        <w:t xml:space="preserve">, opis </w:t>
      </w:r>
      <w:r w:rsidR="007A01A4" w:rsidRPr="009E0611">
        <w:rPr>
          <w:b/>
          <w:color w:val="C00000"/>
          <w:sz w:val="32"/>
        </w:rPr>
        <w:t xml:space="preserve">Wyników </w:t>
      </w:r>
      <w:r w:rsidR="00570F35" w:rsidRPr="009E0611">
        <w:rPr>
          <w:b/>
          <w:color w:val="C00000"/>
          <w:sz w:val="32"/>
        </w:rPr>
        <w:t>Prac Etapu oraz Założeń Testów</w:t>
      </w:r>
    </w:p>
    <w:p w14:paraId="6C517F22" w14:textId="28E74768" w:rsidR="00F5485B" w:rsidRPr="009E0611" w:rsidRDefault="00F5485B" w:rsidP="009E0611">
      <w:pPr>
        <w:rPr>
          <w:b/>
        </w:rPr>
      </w:pPr>
    </w:p>
    <w:p w14:paraId="78F76FA6" w14:textId="77777777" w:rsidR="00F5485B" w:rsidRPr="002005DF" w:rsidRDefault="00F5485B" w:rsidP="009E0611"/>
    <w:sdt>
      <w:sdtPr>
        <w:id w:val="-15601633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475E3D9" w14:textId="35DB18AE" w:rsidR="00B70586" w:rsidRDefault="00E71FDB">
          <w:pPr>
            <w:pStyle w:val="Spistreci1"/>
            <w:rPr>
              <w:rFonts w:eastAsiaTheme="minorEastAsia"/>
              <w:noProof/>
              <w:szCs w:val="22"/>
              <w:lang w:eastAsia="pl-PL"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5353545" w:history="1">
            <w:r w:rsidR="00B70586" w:rsidRPr="00B14067">
              <w:rPr>
                <w:rStyle w:val="Hipercze"/>
                <w:noProof/>
              </w:rPr>
              <w:t>Informacje ogólne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_Toc75353545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2700D3">
              <w:rPr>
                <w:noProof/>
                <w:webHidden/>
              </w:rPr>
              <w:t>2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69B2FE5B" w14:textId="3D622815" w:rsidR="00B70586" w:rsidRDefault="002700D3">
          <w:pPr>
            <w:pStyle w:val="Spistreci1"/>
            <w:tabs>
              <w:tab w:val="left" w:pos="480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46" w:history="1">
            <w:r w:rsidR="00B70586" w:rsidRPr="00B14067">
              <w:rPr>
                <w:rStyle w:val="Hipercze"/>
                <w:noProof/>
              </w:rPr>
              <w:t>I.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STRUMIEŃ 1: System 1 i System 2 dla Budynków Domu Jednorodzinnego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_Toc75353546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12D4D316" w14:textId="50118765" w:rsidR="00B70586" w:rsidRDefault="002700D3">
          <w:pPr>
            <w:pStyle w:val="Spistreci1"/>
            <w:tabs>
              <w:tab w:val="left" w:pos="480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47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Informacje wstępne dla Strumienia 1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_Toc75353547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09B2A74C" w14:textId="2657D918" w:rsidR="00B70586" w:rsidRDefault="002700D3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48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Etap 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_Toc75353548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25C8B9D8" w14:textId="39FD3B40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49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Informacje wstępne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_Toc75353549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208E65E4" w14:textId="44CD8D27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50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Zakres Prac B+R w Etapie 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_Toc75353550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11E7AE2D" w14:textId="319AF392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51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1.1.3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Zasady Aktualizacji Oferty po przeprowadzeniu Prac B+R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_Toc75353551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0011BFBB" w14:textId="4275320D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52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1.1.4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Wyniki Prac Etapu 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_Toc75353552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43F51212" w14:textId="21BEDABF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53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1.1.5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Testy Prototypu A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_Toc75353553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2BC30BAB" w14:textId="2C4C68BA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54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1.1.6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Ocena wyników prac Etapu I, Se</w:t>
            </w:r>
            <w:r w:rsidR="00D54918">
              <w:rPr>
                <w:rStyle w:val="Hipercze"/>
                <w:noProof/>
              </w:rPr>
              <w:t>le</w:t>
            </w:r>
            <w:r w:rsidR="00B70586" w:rsidRPr="00B14067">
              <w:rPr>
                <w:rStyle w:val="Hipercze"/>
                <w:noProof/>
              </w:rPr>
              <w:t xml:space="preserve">kcja </w:t>
            </w:r>
            <w:r w:rsidR="001F1695">
              <w:rPr>
                <w:rStyle w:val="Hipercze"/>
                <w:noProof/>
              </w:rPr>
              <w:t>Uczestników Przedsięwzięcia</w:t>
            </w:r>
            <w:r w:rsidR="00B70586" w:rsidRPr="00B14067">
              <w:rPr>
                <w:rStyle w:val="Hipercze"/>
                <w:noProof/>
              </w:rPr>
              <w:t xml:space="preserve"> do Etapu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_Toc75353554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74A3590A" w14:textId="4BECF8C8" w:rsidR="00B70586" w:rsidRDefault="002700D3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55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Etap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_Toc75353555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399BBE22" w14:textId="7064F4C0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56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Informacje wstępne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_Toc75353556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26D9EE9A" w14:textId="7D68A563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57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1.2.2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Zakres prac B +R w Etapie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_Toc75353557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11A35208" w14:textId="6A788828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58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1.2.3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Wyniki Prac Etapu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_Toc75353558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418EA658" w14:textId="4FE22B10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59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1.2.4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Testy Demonstratorów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_Toc75353559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1890429B" w14:textId="7BB84EB0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60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1.2.5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Ocena Wyników Prac Etapu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_Toc75353560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7157F678" w14:textId="37DCF58C" w:rsidR="00B70586" w:rsidRDefault="002700D3">
          <w:pPr>
            <w:pStyle w:val="Spistreci1"/>
            <w:tabs>
              <w:tab w:val="left" w:pos="480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61" w:history="1">
            <w:r w:rsidR="00B70586" w:rsidRPr="00B14067">
              <w:rPr>
                <w:rStyle w:val="Hipercze"/>
                <w:noProof/>
              </w:rPr>
              <w:t>II.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STRUMIEŃ 2: System 3 dla Budynku Biurowego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_Toc75353561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56974258" w14:textId="43A32D12" w:rsidR="00B70586" w:rsidRDefault="002700D3">
          <w:pPr>
            <w:pStyle w:val="Spistreci1"/>
            <w:tabs>
              <w:tab w:val="left" w:pos="480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62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Informacje wstępne dla Strumienia 2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_Toc75353562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03D9016A" w14:textId="65846489" w:rsidR="00B70586" w:rsidRDefault="002700D3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63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Etap 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_Toc75353563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3717F203" w14:textId="7E6A5A0D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64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Informacje wstępne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_Toc75353564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2CAC20E7" w14:textId="100A717A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65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Zakres Prac B+R w Etapie 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_Toc75353565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62770027" w14:textId="2B1D6DFB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66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1.1.3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Zasady Aktualizacji Oferty po przeprowadzeniu Prac B+R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_Toc75353566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0A4DC7E4" w14:textId="5F925402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67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1.1.4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Wyniki Prac Etapu 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_Toc75353567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64FA22A2" w14:textId="20F3C8A9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68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1.1.5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Testy Prototypu B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_Toc75353568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6B0F9284" w14:textId="3073A15B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69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1.1.6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Ocena wyników prac Etapu I, Se</w:t>
            </w:r>
            <w:r w:rsidR="00D54918">
              <w:rPr>
                <w:rStyle w:val="Hipercze"/>
                <w:noProof/>
              </w:rPr>
              <w:t>le</w:t>
            </w:r>
            <w:r w:rsidR="00B70586" w:rsidRPr="00B14067">
              <w:rPr>
                <w:rStyle w:val="Hipercze"/>
                <w:noProof/>
              </w:rPr>
              <w:t xml:space="preserve">kcja </w:t>
            </w:r>
            <w:r w:rsidR="001F1695">
              <w:rPr>
                <w:rStyle w:val="Hipercze"/>
                <w:noProof/>
              </w:rPr>
              <w:t>Uczestników Przedsięwzięcia</w:t>
            </w:r>
            <w:r w:rsidR="00B70586" w:rsidRPr="00B14067">
              <w:rPr>
                <w:rStyle w:val="Hipercze"/>
                <w:noProof/>
              </w:rPr>
              <w:t xml:space="preserve"> do Etapu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_Toc75353569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4F74C0D9" w14:textId="6786D920" w:rsidR="00B70586" w:rsidRDefault="002700D3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70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Etap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_Toc75353570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4D171814" w14:textId="4F03A2EB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71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Informacje wstępne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_Toc75353571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0A03898A" w14:textId="32F2DA65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72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1.2.2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Zakres prac B +R w Etapie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_Toc75353572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44C0378B" w14:textId="0D7B2745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73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1.2.3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Wyniki Prac Etapu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_Toc75353573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1D1FA31E" w14:textId="7B41C718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anchor="_Toc75353574" w:history="1">
            <w:r w:rsidR="00B70586" w:rsidRPr="00B1406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1.2.4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="00B70586" w:rsidRPr="00B14067">
              <w:rPr>
                <w:rStyle w:val="Hipercze"/>
                <w:noProof/>
              </w:rPr>
              <w:t>Testy Demonstratora B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_Toc75353574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14:paraId="61C184A5" w14:textId="257FCAE6" w:rsidR="00B70586" w:rsidRDefault="002700D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r>
            <w:fldChar w:fldCharType="begin"/>
          </w:r>
          <w:r>
            <w:instrText xml:space="preserve"> HYPERLINK \l "_Toc75353575" </w:instrText>
          </w:r>
          <w:r>
            <w:fldChar w:fldCharType="separate"/>
          </w:r>
          <w:r w:rsidR="00B70586" w:rsidRPr="00B14067">
            <w:rPr>
              <w:rStyle w:val="Hipercze"/>
              <w:noProof/>
              <w14:scene3d>
                <w14:camera w14:prst="orthographicFront"/>
                <w14:lightRig w14:rig="threePt" w14:dir="t">
                  <w14:rot w14:lat="0" w14:lon="0" w14:rev="0"/>
                </w14:lightRig>
              </w14:scene3d>
            </w:rPr>
            <w:t>1.2.5</w:t>
          </w:r>
          <w:r w:rsidR="00B70586">
            <w:rPr>
              <w:rFonts w:eastAsiaTheme="minorEastAsia"/>
              <w:noProof/>
              <w:szCs w:val="22"/>
              <w:lang w:eastAsia="pl-PL" w:bidi="ar-SA"/>
            </w:rPr>
            <w:tab/>
          </w:r>
          <w:r w:rsidR="00B70586" w:rsidRPr="00B14067">
            <w:rPr>
              <w:rStyle w:val="Hipercze"/>
              <w:noProof/>
            </w:rPr>
            <w:t>Ocena Wyników Prac Etapu II</w:t>
          </w:r>
          <w:r w:rsidR="00B70586">
            <w:rPr>
              <w:noProof/>
              <w:webHidden/>
            </w:rPr>
            <w:tab/>
          </w:r>
          <w:r w:rsidR="00B70586">
            <w:rPr>
              <w:noProof/>
              <w:webHidden/>
            </w:rPr>
            <w:fldChar w:fldCharType="begin"/>
          </w:r>
          <w:r w:rsidR="00B70586">
            <w:rPr>
              <w:noProof/>
              <w:webHidden/>
            </w:rPr>
            <w:instrText xml:space="preserve"> PAGEREF _Toc75353575 \h </w:instrText>
          </w:r>
          <w:r w:rsidR="00B70586">
            <w:rPr>
              <w:noProof/>
              <w:webHidden/>
            </w:rPr>
          </w:r>
          <w:r w:rsidR="00B70586">
            <w:rPr>
              <w:noProof/>
              <w:webHidden/>
            </w:rPr>
            <w:fldChar w:fldCharType="separate"/>
          </w:r>
          <w:ins w:id="2" w:author="Aneta Ruzik" w:date="2021-07-28T17:24:00Z">
            <w:r>
              <w:rPr>
                <w:noProof/>
                <w:webHidden/>
              </w:rPr>
              <w:t>36</w:t>
            </w:r>
          </w:ins>
          <w:del w:id="3" w:author="Aneta Ruzik" w:date="2021-07-28T17:24:00Z">
            <w:r w:rsidR="00B70586" w:rsidDel="002700D3">
              <w:rPr>
                <w:noProof/>
                <w:webHidden/>
              </w:rPr>
              <w:delText>37</w:delText>
            </w:r>
          </w:del>
          <w:r w:rsidR="00B7058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99C431C" w14:textId="3FBDEE90" w:rsidR="00D922AE" w:rsidRDefault="00E71FDB" w:rsidP="009E0611">
          <w:r>
            <w:rPr>
              <w:b/>
              <w:bCs/>
            </w:rPr>
            <w:fldChar w:fldCharType="end"/>
          </w:r>
        </w:p>
      </w:sdtContent>
    </w:sdt>
    <w:p w14:paraId="6BC29F36" w14:textId="77777777" w:rsidR="00F5485B" w:rsidRDefault="00F5485B">
      <w:pPr>
        <w:spacing w:after="160" w:line="259" w:lineRule="auto"/>
        <w:rPr>
          <w:rFonts w:cs="Times New Roman"/>
          <w:b/>
          <w:bCs/>
          <w:kern w:val="36"/>
          <w:szCs w:val="48"/>
          <w:lang w:eastAsia="en-GB"/>
        </w:rPr>
      </w:pPr>
      <w:r>
        <w:br w:type="page"/>
      </w:r>
    </w:p>
    <w:p w14:paraId="73556025" w14:textId="7B0AE365" w:rsidR="00E71FDB" w:rsidRPr="009E0611" w:rsidRDefault="00E71FDB" w:rsidP="009E0611">
      <w:pPr>
        <w:pStyle w:val="Nagwek1"/>
        <w:numPr>
          <w:ilvl w:val="0"/>
          <w:numId w:val="0"/>
        </w:numPr>
        <w:ind w:left="432" w:hanging="432"/>
        <w:rPr>
          <w:color w:val="C00000"/>
          <w:sz w:val="28"/>
        </w:rPr>
      </w:pPr>
      <w:bookmarkStart w:id="4" w:name="_Toc75353545"/>
      <w:r w:rsidRPr="009E0611">
        <w:rPr>
          <w:color w:val="C00000"/>
          <w:sz w:val="28"/>
        </w:rPr>
        <w:lastRenderedPageBreak/>
        <w:t>Informacje ogólne</w:t>
      </w:r>
      <w:bookmarkEnd w:id="4"/>
    </w:p>
    <w:p w14:paraId="420B1490" w14:textId="16141B33" w:rsidR="002005DF" w:rsidRPr="003E3275" w:rsidRDefault="002005DF" w:rsidP="00180FDB">
      <w:pPr>
        <w:pStyle w:val="Akapitzlist"/>
        <w:keepNext/>
        <w:keepLines/>
        <w:spacing w:after="160" w:line="276" w:lineRule="auto"/>
        <w:ind w:left="0"/>
        <w:jc w:val="both"/>
        <w:rPr>
          <w:rFonts w:eastAsia="Calibri" w:cstheme="minorHAnsi"/>
        </w:rPr>
      </w:pPr>
      <w:r w:rsidRPr="003E3275">
        <w:rPr>
          <w:rFonts w:eastAsia="Calibri" w:cstheme="minorHAnsi"/>
        </w:rPr>
        <w:t>W niniejszym dokumencie Zamawiający określa Harmonogram Przedsięwzięcia, zakres</w:t>
      </w:r>
      <w:r w:rsidR="003E3275">
        <w:rPr>
          <w:rFonts w:eastAsia="Calibri" w:cstheme="minorHAnsi"/>
        </w:rPr>
        <w:t xml:space="preserve"> </w:t>
      </w:r>
      <w:r w:rsidR="00363B6C">
        <w:rPr>
          <w:rFonts w:eastAsia="Calibri" w:cstheme="minorHAnsi"/>
        </w:rPr>
        <w:t>i</w:t>
      </w:r>
      <w:r w:rsidR="003E3275">
        <w:rPr>
          <w:rFonts w:eastAsia="Calibri" w:cstheme="minorHAnsi"/>
        </w:rPr>
        <w:t xml:space="preserve"> W</w:t>
      </w:r>
      <w:r w:rsidRPr="003E3275">
        <w:rPr>
          <w:rFonts w:eastAsia="Calibri" w:cstheme="minorHAnsi"/>
        </w:rPr>
        <w:t>yniki</w:t>
      </w:r>
      <w:r w:rsidR="003E3275">
        <w:rPr>
          <w:rFonts w:eastAsia="Calibri" w:cstheme="minorHAnsi"/>
        </w:rPr>
        <w:t xml:space="preserve"> P</w:t>
      </w:r>
      <w:r w:rsidRPr="003E3275">
        <w:rPr>
          <w:rFonts w:eastAsia="Calibri" w:cstheme="minorHAnsi"/>
        </w:rPr>
        <w:t xml:space="preserve">rac B+R prowadzonych w Etapach I </w:t>
      </w:r>
      <w:proofErr w:type="spellStart"/>
      <w:r w:rsidRPr="003E3275">
        <w:rPr>
          <w:rFonts w:eastAsia="Calibri" w:cstheme="minorHAnsi"/>
        </w:rPr>
        <w:t>i</w:t>
      </w:r>
      <w:proofErr w:type="spellEnd"/>
      <w:r w:rsidRPr="003E3275">
        <w:rPr>
          <w:rFonts w:eastAsia="Calibri" w:cstheme="minorHAnsi"/>
        </w:rPr>
        <w:t xml:space="preserve"> II oraz zakres Testów.</w:t>
      </w:r>
    </w:p>
    <w:p w14:paraId="5267C293" w14:textId="77777777" w:rsidR="002005DF" w:rsidRPr="003E3275" w:rsidRDefault="002005DF" w:rsidP="002005DF">
      <w:pPr>
        <w:pStyle w:val="Akapitzlist"/>
        <w:keepNext/>
        <w:keepLines/>
        <w:spacing w:after="160" w:line="276" w:lineRule="auto"/>
        <w:ind w:left="360"/>
        <w:jc w:val="both"/>
        <w:rPr>
          <w:rFonts w:eastAsia="Calibri" w:cstheme="minorHAnsi"/>
        </w:rPr>
      </w:pPr>
    </w:p>
    <w:p w14:paraId="3A97AD0E" w14:textId="0A9A48F7" w:rsidR="00180FDB" w:rsidRDefault="002005DF" w:rsidP="00180FDB">
      <w:pPr>
        <w:pStyle w:val="Akapitzlist"/>
        <w:spacing w:after="160" w:line="276" w:lineRule="auto"/>
        <w:ind w:left="0"/>
        <w:jc w:val="both"/>
        <w:rPr>
          <w:rFonts w:eastAsia="Calibri" w:cstheme="minorHAnsi"/>
        </w:rPr>
      </w:pPr>
      <w:r w:rsidRPr="003E3275">
        <w:rPr>
          <w:rFonts w:eastAsia="Calibri" w:cstheme="minorHAnsi"/>
          <w:lang w:eastAsia="pl-PL"/>
        </w:rPr>
        <w:t>Przedmiotem przedsięwzięcia „</w:t>
      </w:r>
      <w:r w:rsidRPr="003E3275">
        <w:rPr>
          <w:rFonts w:eastAsia="Calibri"/>
          <w:lang w:eastAsia="pl-PL"/>
        </w:rPr>
        <w:t>Magazyn</w:t>
      </w:r>
      <w:r w:rsidR="00DB6C18">
        <w:rPr>
          <w:rFonts w:eastAsia="Calibri"/>
          <w:lang w:eastAsia="pl-PL"/>
        </w:rPr>
        <w:t>owanie</w:t>
      </w:r>
      <w:r w:rsidRPr="003E3275">
        <w:rPr>
          <w:rFonts w:eastAsia="Calibri"/>
          <w:lang w:eastAsia="pl-PL"/>
        </w:rPr>
        <w:t xml:space="preserve"> Ciepła i Chłodu</w:t>
      </w:r>
      <w:r w:rsidRPr="003E3275">
        <w:rPr>
          <w:rFonts w:eastAsia="Calibri" w:cstheme="minorHAnsi"/>
          <w:lang w:eastAsia="pl-PL"/>
        </w:rPr>
        <w:t xml:space="preserve">” (dalej nazywanego „Przedsięwzięciem”) jest opracowanie </w:t>
      </w:r>
      <w:r w:rsidR="006F1369">
        <w:rPr>
          <w:rFonts w:eastAsia="Calibri" w:cstheme="minorHAnsi"/>
          <w:lang w:eastAsia="pl-PL"/>
        </w:rPr>
        <w:t xml:space="preserve">- </w:t>
      </w:r>
      <w:r w:rsidR="00180FDB">
        <w:rPr>
          <w:rFonts w:eastAsia="Calibri" w:cstheme="minorHAnsi"/>
          <w:lang w:eastAsia="pl-PL"/>
        </w:rPr>
        <w:t>w ramach</w:t>
      </w:r>
      <w:r w:rsidR="00F9365F" w:rsidRPr="003E3275">
        <w:rPr>
          <w:rFonts w:eastAsia="Calibri" w:cstheme="minorHAnsi"/>
          <w:lang w:eastAsia="pl-PL"/>
        </w:rPr>
        <w:t xml:space="preserve"> prac badawczo-rozwojowych</w:t>
      </w:r>
      <w:r w:rsidR="006F1369">
        <w:rPr>
          <w:rFonts w:eastAsia="Calibri" w:cstheme="minorHAnsi"/>
          <w:lang w:eastAsia="pl-PL"/>
        </w:rPr>
        <w:t xml:space="preserve"> - </w:t>
      </w:r>
      <w:r w:rsidR="00CD247E">
        <w:rPr>
          <w:rFonts w:eastAsia="Calibri" w:cstheme="minorHAnsi"/>
        </w:rPr>
        <w:t>innowacyjnego, efektywnego</w:t>
      </w:r>
      <w:r w:rsidR="00F9365F" w:rsidRPr="003E3275">
        <w:rPr>
          <w:rFonts w:eastAsia="Calibri" w:cstheme="minorHAnsi"/>
        </w:rPr>
        <w:t xml:space="preserve"> energet</w:t>
      </w:r>
      <w:r w:rsidR="00F74980">
        <w:rPr>
          <w:rFonts w:eastAsia="Calibri" w:cstheme="minorHAnsi"/>
        </w:rPr>
        <w:t>ycznie oraz ekonomicznie System</w:t>
      </w:r>
      <w:r w:rsidR="009A2921">
        <w:rPr>
          <w:rFonts w:eastAsia="Calibri" w:cstheme="minorHAnsi"/>
        </w:rPr>
        <w:t>u</w:t>
      </w:r>
      <w:r w:rsidR="00F9365F" w:rsidRPr="003E3275">
        <w:rPr>
          <w:rFonts w:eastAsia="Calibri" w:cstheme="minorHAnsi"/>
        </w:rPr>
        <w:t xml:space="preserve"> </w:t>
      </w:r>
      <w:r w:rsidR="00947423">
        <w:rPr>
          <w:rFonts w:eastAsia="Calibri" w:cstheme="minorHAnsi"/>
        </w:rPr>
        <w:t xml:space="preserve">dostarczania i magazynowania ciepła i/lub chłodu </w:t>
      </w:r>
      <w:r w:rsidR="006F1369">
        <w:rPr>
          <w:rFonts w:eastAsia="Calibri" w:cstheme="minorHAnsi"/>
        </w:rPr>
        <w:t xml:space="preserve">dla </w:t>
      </w:r>
      <w:r w:rsidR="00DB6C18">
        <w:rPr>
          <w:rFonts w:eastAsia="Calibri" w:cstheme="minorHAnsi"/>
        </w:rPr>
        <w:t>B</w:t>
      </w:r>
      <w:r w:rsidR="0066609C">
        <w:rPr>
          <w:rFonts w:eastAsia="Calibri" w:cstheme="minorHAnsi"/>
        </w:rPr>
        <w:t xml:space="preserve">udynków </w:t>
      </w:r>
      <w:r w:rsidR="00DB6C18">
        <w:rPr>
          <w:rFonts w:eastAsia="Calibri" w:cstheme="minorHAnsi"/>
        </w:rPr>
        <w:t>D</w:t>
      </w:r>
      <w:r w:rsidR="006F1369">
        <w:rPr>
          <w:rFonts w:eastAsia="Calibri" w:cstheme="minorHAnsi"/>
        </w:rPr>
        <w:t xml:space="preserve">omu </w:t>
      </w:r>
      <w:r w:rsidR="00DB6C18">
        <w:rPr>
          <w:rFonts w:eastAsia="Calibri" w:cstheme="minorHAnsi"/>
        </w:rPr>
        <w:t>J</w:t>
      </w:r>
      <w:r w:rsidR="006F1369">
        <w:rPr>
          <w:rFonts w:eastAsia="Calibri" w:cstheme="minorHAnsi"/>
        </w:rPr>
        <w:t xml:space="preserve">ednorodzinnego oraz </w:t>
      </w:r>
      <w:r w:rsidR="009A2921">
        <w:rPr>
          <w:rFonts w:eastAsia="Calibri" w:cstheme="minorHAnsi"/>
        </w:rPr>
        <w:t xml:space="preserve">Systemu </w:t>
      </w:r>
      <w:r w:rsidR="00947423">
        <w:rPr>
          <w:rFonts w:eastAsia="Calibri" w:cstheme="minorHAnsi"/>
        </w:rPr>
        <w:t>dostarczania i magazynowania ciepła i/lub chłodu</w:t>
      </w:r>
      <w:r w:rsidR="009A2921">
        <w:rPr>
          <w:rFonts w:eastAsia="Calibri" w:cstheme="minorHAnsi"/>
        </w:rPr>
        <w:t xml:space="preserve"> </w:t>
      </w:r>
      <w:r w:rsidR="0066609C">
        <w:rPr>
          <w:rFonts w:eastAsia="Calibri" w:cstheme="minorHAnsi"/>
        </w:rPr>
        <w:t xml:space="preserve">dla </w:t>
      </w:r>
      <w:r w:rsidR="00DB6C18">
        <w:rPr>
          <w:rFonts w:eastAsia="Calibri" w:cstheme="minorHAnsi"/>
        </w:rPr>
        <w:t>B</w:t>
      </w:r>
      <w:r w:rsidR="006F1369">
        <w:rPr>
          <w:rFonts w:eastAsia="Calibri" w:cstheme="minorHAnsi"/>
        </w:rPr>
        <w:t>udynku</w:t>
      </w:r>
      <w:r w:rsidR="00DB6C18">
        <w:rPr>
          <w:rFonts w:eastAsia="Calibri" w:cstheme="minorHAnsi"/>
        </w:rPr>
        <w:t xml:space="preserve"> B</w:t>
      </w:r>
      <w:r w:rsidR="006F1369">
        <w:rPr>
          <w:rFonts w:eastAsia="Calibri" w:cstheme="minorHAnsi"/>
        </w:rPr>
        <w:t xml:space="preserve">iurowego. </w:t>
      </w:r>
    </w:p>
    <w:p w14:paraId="7EE49AAD" w14:textId="77777777" w:rsidR="00180FDB" w:rsidRDefault="00180FDB" w:rsidP="00180FDB">
      <w:pPr>
        <w:pStyle w:val="Akapitzlist"/>
        <w:spacing w:after="160" w:line="276" w:lineRule="auto"/>
        <w:ind w:left="0"/>
        <w:jc w:val="both"/>
        <w:rPr>
          <w:rFonts w:eastAsia="Calibri" w:cstheme="minorHAnsi"/>
        </w:rPr>
      </w:pPr>
    </w:p>
    <w:p w14:paraId="0409FBB2" w14:textId="4DAD3C0A" w:rsidR="00180FDB" w:rsidRDefault="00180FDB" w:rsidP="00180FDB">
      <w:pPr>
        <w:pStyle w:val="Akapitzlist"/>
        <w:spacing w:after="160" w:line="276" w:lineRule="auto"/>
        <w:ind w:left="0"/>
        <w:jc w:val="both"/>
        <w:rPr>
          <w:rFonts w:eastAsia="Calibri" w:cstheme="minorHAnsi"/>
        </w:rPr>
      </w:pPr>
      <w:r w:rsidRPr="00180FDB">
        <w:rPr>
          <w:rFonts w:eastAsia="Calibri" w:cstheme="minorHAnsi"/>
        </w:rPr>
        <w:t xml:space="preserve">W ramach Przedsięwzięcia </w:t>
      </w:r>
      <w:r>
        <w:rPr>
          <w:rFonts w:eastAsia="Calibri" w:cstheme="minorHAnsi"/>
        </w:rPr>
        <w:t>Magazyn</w:t>
      </w:r>
      <w:r w:rsidR="00AC4C30">
        <w:rPr>
          <w:rFonts w:eastAsia="Calibri" w:cstheme="minorHAnsi"/>
        </w:rPr>
        <w:t>owanie</w:t>
      </w:r>
      <w:r>
        <w:rPr>
          <w:rFonts w:eastAsia="Calibri" w:cstheme="minorHAnsi"/>
        </w:rPr>
        <w:t xml:space="preserve"> Ciepła i Chłodu,</w:t>
      </w:r>
      <w:r w:rsidRPr="00180FDB">
        <w:rPr>
          <w:rFonts w:eastAsia="Calibri" w:cstheme="minorHAnsi"/>
        </w:rPr>
        <w:t xml:space="preserve"> prace badawczo-rozwojowe prowadzone będą w ramach dwóch </w:t>
      </w:r>
      <w:r w:rsidR="004332C1">
        <w:rPr>
          <w:rFonts w:eastAsia="Calibri" w:cstheme="minorHAnsi"/>
        </w:rPr>
        <w:t>niezależnych,</w:t>
      </w:r>
      <w:r w:rsidR="008822C7">
        <w:rPr>
          <w:rFonts w:eastAsia="Calibri" w:cstheme="minorHAnsi"/>
        </w:rPr>
        <w:t xml:space="preserve"> ale </w:t>
      </w:r>
      <w:r w:rsidR="0066609C" w:rsidRPr="00180FDB">
        <w:rPr>
          <w:rFonts w:eastAsia="Calibri" w:cstheme="minorHAnsi"/>
        </w:rPr>
        <w:t>realizowanych</w:t>
      </w:r>
      <w:r w:rsidR="0066609C">
        <w:rPr>
          <w:rFonts w:eastAsia="Calibri" w:cstheme="minorHAnsi"/>
        </w:rPr>
        <w:t xml:space="preserve"> </w:t>
      </w:r>
      <w:r w:rsidR="008822C7">
        <w:rPr>
          <w:rFonts w:eastAsia="Calibri" w:cstheme="minorHAnsi"/>
        </w:rPr>
        <w:t xml:space="preserve">jednocześnie </w:t>
      </w:r>
      <w:r w:rsidR="00651DE3" w:rsidRPr="004332C1">
        <w:rPr>
          <w:rFonts w:eastAsia="Calibri" w:cstheme="minorHAnsi"/>
          <w:color w:val="000000" w:themeColor="text1"/>
        </w:rPr>
        <w:t xml:space="preserve">(w takich samych ramach czasowych) </w:t>
      </w:r>
      <w:r>
        <w:rPr>
          <w:rFonts w:eastAsia="Calibri" w:cstheme="minorHAnsi"/>
        </w:rPr>
        <w:t xml:space="preserve">działaniach zwanych dalej Strumieniami: </w:t>
      </w:r>
    </w:p>
    <w:p w14:paraId="3C0D745D" w14:textId="62689778" w:rsidR="00180FDB" w:rsidRDefault="00180FDB" w:rsidP="008B3F97">
      <w:pPr>
        <w:pStyle w:val="Akapitzlist"/>
        <w:numPr>
          <w:ilvl w:val="0"/>
          <w:numId w:val="11"/>
        </w:numPr>
        <w:spacing w:after="160" w:line="276" w:lineRule="auto"/>
        <w:jc w:val="both"/>
        <w:rPr>
          <w:rFonts w:eastAsia="Calibri" w:cstheme="minorHAnsi"/>
        </w:rPr>
      </w:pPr>
      <w:r w:rsidRPr="001802C3">
        <w:rPr>
          <w:rFonts w:eastAsia="Calibri" w:cstheme="minorHAnsi"/>
          <w:b/>
        </w:rPr>
        <w:t>Strumień 1</w:t>
      </w:r>
      <w:r>
        <w:rPr>
          <w:rFonts w:eastAsia="Calibri" w:cstheme="minorHAnsi"/>
        </w:rPr>
        <w:t xml:space="preserve"> – </w:t>
      </w:r>
      <w:r w:rsidR="00AC4C30">
        <w:rPr>
          <w:rFonts w:eastAsia="Calibri" w:cstheme="minorHAnsi"/>
        </w:rPr>
        <w:t>w</w:t>
      </w:r>
      <w:r w:rsidRPr="00180FDB">
        <w:rPr>
          <w:rFonts w:eastAsia="Calibri" w:cstheme="minorHAnsi"/>
        </w:rPr>
        <w:t xml:space="preserve"> ramach Strumienia 1 opracowane zostaną dwa Systemy</w:t>
      </w:r>
      <w:r w:rsidR="00AC4C30">
        <w:rPr>
          <w:rFonts w:eastAsia="Calibri" w:cstheme="minorHAnsi"/>
        </w:rPr>
        <w:t xml:space="preserve">: </w:t>
      </w:r>
      <w:r w:rsidRPr="00180FDB">
        <w:rPr>
          <w:rFonts w:eastAsia="Calibri" w:cstheme="minorHAnsi"/>
        </w:rPr>
        <w:t>System 1 oraz System 2, przeznaczone dla</w:t>
      </w:r>
      <w:r w:rsidR="00EC13AE">
        <w:rPr>
          <w:rFonts w:eastAsia="Calibri" w:cstheme="minorHAnsi"/>
        </w:rPr>
        <w:t xml:space="preserve"> </w:t>
      </w:r>
      <w:r w:rsidRPr="00180FDB">
        <w:rPr>
          <w:rFonts w:eastAsia="Calibri" w:cstheme="minorHAnsi"/>
        </w:rPr>
        <w:t xml:space="preserve">budynków </w:t>
      </w:r>
      <w:r w:rsidR="00CD4D18">
        <w:rPr>
          <w:rFonts w:eastAsia="Calibri" w:cstheme="minorHAnsi"/>
        </w:rPr>
        <w:t xml:space="preserve">domów </w:t>
      </w:r>
      <w:r w:rsidRPr="001045EA">
        <w:rPr>
          <w:rFonts w:eastAsia="Calibri" w:cstheme="minorHAnsi"/>
        </w:rPr>
        <w:t>jednorodzinnych</w:t>
      </w:r>
      <w:r w:rsidR="00AC4C30">
        <w:rPr>
          <w:rFonts w:eastAsia="Calibri" w:cstheme="minorHAnsi"/>
        </w:rPr>
        <w:t xml:space="preserve">. System </w:t>
      </w:r>
      <w:r w:rsidR="008C4F15">
        <w:rPr>
          <w:rFonts w:eastAsia="Calibri" w:cstheme="minorHAnsi"/>
        </w:rPr>
        <w:t>1 zostanie opracowany zgodnie z</w:t>
      </w:r>
      <w:r w:rsidR="00AC4C30">
        <w:rPr>
          <w:rFonts w:eastAsia="Calibri" w:cstheme="minorHAnsi"/>
        </w:rPr>
        <w:t xml:space="preserve"> M</w:t>
      </w:r>
      <w:r w:rsidR="008C4F15">
        <w:rPr>
          <w:rFonts w:eastAsia="Calibri" w:cstheme="minorHAnsi"/>
        </w:rPr>
        <w:t>odelem</w:t>
      </w:r>
      <w:r w:rsidR="00AC4C30">
        <w:rPr>
          <w:rFonts w:eastAsia="Calibri" w:cstheme="minorHAnsi"/>
        </w:rPr>
        <w:t xml:space="preserve"> I</w:t>
      </w:r>
      <w:r w:rsidR="008C4F15">
        <w:rPr>
          <w:rFonts w:eastAsia="Calibri" w:cstheme="minorHAnsi"/>
        </w:rPr>
        <w:t xml:space="preserve"> scharakteryzowanym </w:t>
      </w:r>
      <w:r w:rsidR="00AC4C30">
        <w:rPr>
          <w:rFonts w:eastAsia="Calibri" w:cstheme="minorHAnsi"/>
        </w:rPr>
        <w:t>w pkt. 3.1.1. Załącznika nr 1 do Regulaminu</w:t>
      </w:r>
      <w:r w:rsidR="008C4F15">
        <w:rPr>
          <w:rFonts w:eastAsia="Calibri" w:cstheme="minorHAnsi"/>
        </w:rPr>
        <w:t>, natomiast System 2 zostanie opracowany zgodnie z Modelem II scharakteryzowanym w pkt 3.1.2. Załącznika nr 1 do R</w:t>
      </w:r>
      <w:r w:rsidR="00CD4D18">
        <w:rPr>
          <w:rFonts w:eastAsia="Calibri" w:cstheme="minorHAnsi"/>
        </w:rPr>
        <w:t>egulaminu</w:t>
      </w:r>
      <w:r w:rsidR="008C4F15">
        <w:rPr>
          <w:rFonts w:eastAsia="Calibri" w:cstheme="minorHAnsi"/>
        </w:rPr>
        <w:t>,</w:t>
      </w:r>
    </w:p>
    <w:p w14:paraId="61D63CF0" w14:textId="6187CEED" w:rsidR="00180FDB" w:rsidRDefault="00180FDB" w:rsidP="008B3F97">
      <w:pPr>
        <w:pStyle w:val="Akapitzlist"/>
        <w:numPr>
          <w:ilvl w:val="0"/>
          <w:numId w:val="11"/>
        </w:numPr>
        <w:spacing w:after="160" w:line="276" w:lineRule="auto"/>
        <w:jc w:val="both"/>
        <w:rPr>
          <w:rFonts w:eastAsia="Calibri" w:cstheme="minorHAnsi"/>
        </w:rPr>
      </w:pPr>
      <w:r w:rsidRPr="001802C3">
        <w:rPr>
          <w:rFonts w:eastAsia="Calibri" w:cstheme="minorHAnsi"/>
          <w:b/>
        </w:rPr>
        <w:t>Strumień 2</w:t>
      </w:r>
      <w:r>
        <w:rPr>
          <w:rFonts w:eastAsia="Calibri" w:cstheme="minorHAnsi"/>
        </w:rPr>
        <w:t xml:space="preserve"> </w:t>
      </w:r>
      <w:r w:rsidR="001802C3">
        <w:rPr>
          <w:rFonts w:eastAsia="Calibri" w:cstheme="minorHAnsi"/>
        </w:rPr>
        <w:t>–</w:t>
      </w:r>
      <w:r>
        <w:rPr>
          <w:rFonts w:eastAsia="Calibri" w:cstheme="minorHAnsi"/>
        </w:rPr>
        <w:t xml:space="preserve"> </w:t>
      </w:r>
      <w:r w:rsidRPr="00180FDB">
        <w:rPr>
          <w:rFonts w:eastAsia="Calibri" w:cstheme="minorHAnsi"/>
        </w:rPr>
        <w:t>W ramach Strumienia 2 opracowany zostanie jeden System (System 3) przeznaczony dla budynku biurowego</w:t>
      </w:r>
      <w:r w:rsidR="0066609C">
        <w:rPr>
          <w:rFonts w:eastAsia="Calibri" w:cstheme="minorHAnsi"/>
        </w:rPr>
        <w:t>.</w:t>
      </w:r>
      <w:r w:rsidR="00EC13AE">
        <w:rPr>
          <w:rFonts w:eastAsia="Calibri" w:cstheme="minorHAnsi"/>
        </w:rPr>
        <w:t xml:space="preserve"> System 3 zostanie opracowany zgodnie z Modelem III scharakteryzowanym w pkt. 4.1.1. Załącznika nr 1 do Regulaminu. </w:t>
      </w:r>
    </w:p>
    <w:p w14:paraId="7FAEB9DB" w14:textId="0A731FBE" w:rsidR="006B6CE5" w:rsidRDefault="008F209A" w:rsidP="006B6CE5">
      <w:pPr>
        <w:spacing w:after="160" w:line="276" w:lineRule="auto"/>
        <w:jc w:val="both"/>
        <w:rPr>
          <w:rFonts w:eastAsia="Calibri" w:cstheme="minorHAnsi"/>
          <w:b/>
          <w:u w:val="single"/>
        </w:rPr>
      </w:pPr>
      <w:r>
        <w:rPr>
          <w:rFonts w:eastAsia="Calibri" w:cstheme="minorHAnsi"/>
          <w:b/>
          <w:u w:val="single"/>
        </w:rPr>
        <w:t>WAŻNE</w:t>
      </w:r>
      <w:r w:rsidR="009C7098">
        <w:rPr>
          <w:rFonts w:eastAsia="Calibri" w:cstheme="minorHAnsi"/>
          <w:b/>
          <w:u w:val="single"/>
        </w:rPr>
        <w:t>!</w:t>
      </w:r>
      <w:r>
        <w:rPr>
          <w:rFonts w:eastAsia="Calibri" w:cstheme="minorHAnsi"/>
          <w:b/>
          <w:u w:val="single"/>
        </w:rPr>
        <w:t>:</w:t>
      </w:r>
    </w:p>
    <w:p w14:paraId="6F4EE426" w14:textId="0156F2D6" w:rsidR="008F209A" w:rsidRPr="008F209A" w:rsidRDefault="008F209A" w:rsidP="006B6CE5">
      <w:pPr>
        <w:spacing w:after="160" w:line="276" w:lineRule="auto"/>
        <w:jc w:val="both"/>
        <w:rPr>
          <w:rFonts w:eastAsia="Calibri" w:cstheme="minorHAnsi"/>
          <w:b/>
          <w:u w:val="single"/>
        </w:rPr>
      </w:pPr>
      <w:r w:rsidRPr="0066609C">
        <w:rPr>
          <w:rFonts w:eastAsia="Calibri" w:cstheme="minorHAnsi"/>
          <w:b/>
          <w:u w:val="single"/>
        </w:rPr>
        <w:t xml:space="preserve">Informacja nt. liczby możliwych do złożenia Wniosków </w:t>
      </w:r>
      <w:r w:rsidRPr="00FB48FB">
        <w:rPr>
          <w:rFonts w:ascii="Calibri" w:hAnsi="Calibri" w:cs="Calibri"/>
          <w:b/>
          <w:u w:val="single"/>
          <w:lang w:bidi="ar-SA"/>
        </w:rPr>
        <w:t>o dopuszczenie d</w:t>
      </w:r>
      <w:r w:rsidR="006B6CE5" w:rsidRPr="00FB48FB">
        <w:rPr>
          <w:rFonts w:ascii="Calibri" w:hAnsi="Calibri" w:cs="Calibri"/>
          <w:b/>
          <w:u w:val="single"/>
          <w:lang w:bidi="ar-SA"/>
        </w:rPr>
        <w:t>o udziału w Postępowaniu</w:t>
      </w:r>
      <w:r w:rsidRPr="008F209A">
        <w:rPr>
          <w:rFonts w:ascii="Calibri" w:hAnsi="Calibri" w:cs="Calibri"/>
          <w:b/>
          <w:lang w:bidi="ar-SA"/>
        </w:rPr>
        <w:t>:</w:t>
      </w:r>
    </w:p>
    <w:p w14:paraId="3F080F15" w14:textId="1D7AE84C" w:rsidR="00F43963" w:rsidRPr="004332C1" w:rsidRDefault="00F43963" w:rsidP="0013177B">
      <w:pPr>
        <w:spacing w:after="160" w:line="276" w:lineRule="auto"/>
        <w:jc w:val="both"/>
        <w:rPr>
          <w:rFonts w:eastAsia="Calibri" w:cstheme="minorHAnsi"/>
          <w:b/>
          <w:u w:val="single"/>
        </w:rPr>
      </w:pPr>
      <w:r w:rsidRPr="006F1369">
        <w:rPr>
          <w:rFonts w:eastAsia="Calibri" w:cstheme="minorHAnsi"/>
          <w:b/>
          <w:u w:val="single"/>
        </w:rPr>
        <w:t>Zgodnie z Załącznik</w:t>
      </w:r>
      <w:r w:rsidR="00AD3C9F">
        <w:rPr>
          <w:rFonts w:eastAsia="Calibri" w:cstheme="minorHAnsi"/>
          <w:b/>
          <w:u w:val="single"/>
        </w:rPr>
        <w:t>iem</w:t>
      </w:r>
      <w:r w:rsidRPr="006F1369">
        <w:rPr>
          <w:rFonts w:eastAsia="Calibri" w:cstheme="minorHAnsi"/>
          <w:b/>
          <w:u w:val="single"/>
        </w:rPr>
        <w:t xml:space="preserve"> nr 1 do Regulaminu Wnioskodawca może złożyć Wniosek dla Strumienia 1, w ramach którego opracuje System 1 oraz System 2 lub może złożyć oddzielny Wniosek dla Strumienia 2, w ramach którego opracuje System 3. Zamawiający </w:t>
      </w:r>
      <w:r w:rsidRPr="00AD3C9F">
        <w:rPr>
          <w:rFonts w:eastAsia="Calibri" w:cstheme="minorHAnsi"/>
          <w:b/>
          <w:u w:val="single"/>
        </w:rPr>
        <w:t xml:space="preserve">dopuszcza </w:t>
      </w:r>
      <w:r w:rsidR="003D0E08">
        <w:rPr>
          <w:rFonts w:eastAsia="Calibri" w:cstheme="minorHAnsi"/>
          <w:b/>
          <w:u w:val="single"/>
        </w:rPr>
        <w:t xml:space="preserve">również </w:t>
      </w:r>
      <w:r w:rsidR="00AD3C9F" w:rsidRPr="004332C1">
        <w:rPr>
          <w:b/>
          <w:u w:val="single"/>
        </w:rPr>
        <w:t xml:space="preserve">możliwość złożenia przez jednego Wnioskodawcę dwóch Wniosków dla obu Strumieni </w:t>
      </w:r>
      <w:r w:rsidR="00AD3C9F" w:rsidRPr="0066609C">
        <w:rPr>
          <w:rFonts w:eastAsia="Calibri" w:cstheme="minorHAnsi"/>
          <w:b/>
          <w:u w:val="single"/>
        </w:rPr>
        <w:t>jednocześnie</w:t>
      </w:r>
      <w:r w:rsidR="003D0E08">
        <w:rPr>
          <w:rFonts w:eastAsia="Calibri" w:cstheme="minorHAnsi"/>
          <w:b/>
          <w:u w:val="single"/>
        </w:rPr>
        <w:t>, przy czym o</w:t>
      </w:r>
      <w:r w:rsidR="0066609C" w:rsidRPr="0066609C">
        <w:rPr>
          <w:rFonts w:eastAsia="Calibri" w:cstheme="minorHAnsi"/>
          <w:b/>
          <w:u w:val="single"/>
        </w:rPr>
        <w:t>ba wnioski traktowane będą niezależnie.</w:t>
      </w:r>
    </w:p>
    <w:p w14:paraId="7DB64ED2" w14:textId="13C338C3" w:rsidR="006C1F42" w:rsidRDefault="006C1F42" w:rsidP="0013177B">
      <w:pPr>
        <w:spacing w:after="16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Realizacja Przedsięwzięcia </w:t>
      </w:r>
      <w:r w:rsidR="003D0E08">
        <w:rPr>
          <w:rFonts w:eastAsia="Calibri" w:cstheme="minorHAnsi"/>
        </w:rPr>
        <w:t>„</w:t>
      </w:r>
      <w:r w:rsidR="006F1369">
        <w:rPr>
          <w:rFonts w:eastAsia="Calibri" w:cstheme="minorHAnsi"/>
        </w:rPr>
        <w:t>Magazynowanie Ciepła i Chłodu</w:t>
      </w:r>
      <w:r w:rsidR="003D0E08">
        <w:rPr>
          <w:rFonts w:eastAsia="Calibri" w:cstheme="minorHAnsi"/>
        </w:rPr>
        <w:t>”</w:t>
      </w:r>
      <w:r w:rsidR="006F1369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dla </w:t>
      </w:r>
      <w:r w:rsidRPr="003A4126">
        <w:rPr>
          <w:rFonts w:eastAsia="Calibri" w:cstheme="minorHAnsi"/>
          <w:b/>
        </w:rPr>
        <w:t>Strumienia 1 i Strumienia 2</w:t>
      </w:r>
      <w:r>
        <w:rPr>
          <w:rFonts w:eastAsia="Calibri" w:cstheme="minorHAnsi"/>
        </w:rPr>
        <w:t xml:space="preserve"> będzie przebiegała</w:t>
      </w:r>
      <w:r w:rsidR="006F1369">
        <w:rPr>
          <w:rFonts w:eastAsia="Calibri" w:cstheme="minorHAnsi"/>
        </w:rPr>
        <w:t xml:space="preserve"> </w:t>
      </w:r>
      <w:r w:rsidR="003A4126" w:rsidRPr="004332C1">
        <w:rPr>
          <w:rFonts w:eastAsia="Calibri" w:cstheme="minorHAnsi"/>
          <w:bCs/>
        </w:rPr>
        <w:t xml:space="preserve">w tym samym </w:t>
      </w:r>
      <w:r w:rsidR="004332C1" w:rsidRPr="004332C1">
        <w:rPr>
          <w:rFonts w:eastAsia="Calibri" w:cstheme="minorHAnsi"/>
          <w:bCs/>
        </w:rPr>
        <w:t>czasie,</w:t>
      </w:r>
      <w:r w:rsidR="003A4126" w:rsidRPr="004332C1">
        <w:rPr>
          <w:rFonts w:eastAsia="Calibri" w:cstheme="minorHAnsi"/>
          <w:bCs/>
        </w:rPr>
        <w:t xml:space="preserve"> ale </w:t>
      </w:r>
      <w:r w:rsidR="00DF5156" w:rsidRPr="004332C1">
        <w:rPr>
          <w:rFonts w:eastAsia="Calibri" w:cstheme="minorHAnsi"/>
          <w:bCs/>
        </w:rPr>
        <w:t xml:space="preserve">jednocześnie </w:t>
      </w:r>
      <w:r w:rsidR="006F1369" w:rsidRPr="004332C1">
        <w:rPr>
          <w:rFonts w:eastAsia="Calibri" w:cstheme="minorHAnsi"/>
          <w:bCs/>
        </w:rPr>
        <w:t>niezależnie</w:t>
      </w:r>
      <w:r w:rsidR="003A4126" w:rsidRPr="004332C1">
        <w:rPr>
          <w:rFonts w:eastAsia="Calibri" w:cstheme="minorHAnsi"/>
          <w:bCs/>
        </w:rPr>
        <w:t>,</w:t>
      </w:r>
      <w:r w:rsidR="006F1369">
        <w:rPr>
          <w:rFonts w:eastAsia="Calibri" w:cstheme="minorHAnsi"/>
        </w:rPr>
        <w:t xml:space="preserve"> </w:t>
      </w:r>
      <w:r w:rsidR="008A3A84">
        <w:rPr>
          <w:rFonts w:eastAsia="Calibri" w:cstheme="minorHAnsi"/>
        </w:rPr>
        <w:t xml:space="preserve">w dwóch </w:t>
      </w:r>
      <w:r w:rsidR="008F209A">
        <w:rPr>
          <w:rFonts w:eastAsia="Calibri" w:cstheme="minorHAnsi"/>
        </w:rPr>
        <w:t xml:space="preserve">kolejno </w:t>
      </w:r>
      <w:r w:rsidR="008A3A84">
        <w:rPr>
          <w:rFonts w:eastAsia="Calibri" w:cstheme="minorHAnsi"/>
        </w:rPr>
        <w:t>następujących po sobie Etapach.</w:t>
      </w:r>
      <w:r>
        <w:rPr>
          <w:rFonts w:eastAsia="Calibri" w:cstheme="minorHAnsi"/>
        </w:rPr>
        <w:t xml:space="preserve"> </w:t>
      </w:r>
      <w:r w:rsidRPr="006C1F42">
        <w:rPr>
          <w:rFonts w:eastAsia="Calibri" w:cstheme="minorHAnsi"/>
        </w:rPr>
        <w:t xml:space="preserve">W ramach </w:t>
      </w:r>
      <w:r w:rsidRPr="00DD023B">
        <w:rPr>
          <w:rFonts w:eastAsia="Calibri" w:cstheme="minorHAnsi"/>
          <w:b/>
        </w:rPr>
        <w:t>Etapu I</w:t>
      </w:r>
      <w:r w:rsidRPr="006C1F42">
        <w:rPr>
          <w:rFonts w:eastAsia="Calibri" w:cstheme="minorHAnsi"/>
        </w:rPr>
        <w:t xml:space="preserve"> Wykonawca prowadzi prace badawczo-r</w:t>
      </w:r>
      <w:r w:rsidR="008A3A84">
        <w:rPr>
          <w:rFonts w:eastAsia="Calibri" w:cstheme="minorHAnsi"/>
        </w:rPr>
        <w:t>ozwojowe w zakresie opracowania Projekt</w:t>
      </w:r>
      <w:r w:rsidR="009A2921">
        <w:rPr>
          <w:rFonts w:eastAsia="Calibri" w:cstheme="minorHAnsi"/>
        </w:rPr>
        <w:t>ów</w:t>
      </w:r>
      <w:r w:rsidR="008A3A84">
        <w:rPr>
          <w:rFonts w:eastAsia="Calibri" w:cstheme="minorHAnsi"/>
        </w:rPr>
        <w:t xml:space="preserve"> i Prototypów dla poszczególnych Systemów</w:t>
      </w:r>
      <w:r w:rsidRPr="006C1F42">
        <w:rPr>
          <w:rFonts w:eastAsia="Calibri" w:cstheme="minorHAnsi"/>
        </w:rPr>
        <w:t>. Wyniki Prac zostaną</w:t>
      </w:r>
      <w:r w:rsidR="00570F35">
        <w:rPr>
          <w:rFonts w:eastAsia="Calibri" w:cstheme="minorHAnsi"/>
        </w:rPr>
        <w:t xml:space="preserve"> sprawdzone i przetestowane</w:t>
      </w:r>
      <w:r w:rsidR="009A2921">
        <w:rPr>
          <w:rFonts w:eastAsia="Calibri" w:cstheme="minorHAnsi"/>
        </w:rPr>
        <w:t>,</w:t>
      </w:r>
      <w:r w:rsidR="00570F35">
        <w:rPr>
          <w:rFonts w:eastAsia="Calibri" w:cstheme="minorHAnsi"/>
        </w:rPr>
        <w:t xml:space="preserve"> a następnie</w:t>
      </w:r>
      <w:r w:rsidRPr="006C1F42">
        <w:rPr>
          <w:rFonts w:eastAsia="Calibri" w:cstheme="minorHAnsi"/>
        </w:rPr>
        <w:t xml:space="preserve"> ocenione przez Zamawiającego</w:t>
      </w:r>
      <w:r w:rsidR="006E7D45">
        <w:rPr>
          <w:rFonts w:eastAsia="Calibri" w:cstheme="minorHAnsi"/>
        </w:rPr>
        <w:t xml:space="preserve"> według </w:t>
      </w:r>
      <w:r w:rsidR="00DD023B">
        <w:rPr>
          <w:rFonts w:eastAsia="Calibri" w:cstheme="minorHAnsi"/>
        </w:rPr>
        <w:t>Kryteriów opisanych w Załączniku</w:t>
      </w:r>
      <w:r w:rsidR="006E7D45">
        <w:rPr>
          <w:rFonts w:eastAsia="Calibri" w:cstheme="minorHAnsi"/>
        </w:rPr>
        <w:t xml:space="preserve"> nr </w:t>
      </w:r>
      <w:r w:rsidR="00DD023B">
        <w:rPr>
          <w:rFonts w:eastAsia="Calibri" w:cstheme="minorHAnsi"/>
        </w:rPr>
        <w:t>5 do Regulaminu</w:t>
      </w:r>
      <w:r w:rsidRPr="006C1F42">
        <w:rPr>
          <w:rFonts w:eastAsia="Calibri" w:cstheme="minorHAnsi"/>
        </w:rPr>
        <w:t xml:space="preserve">. Na ich podstawie Zamawiający dokona </w:t>
      </w:r>
      <w:r w:rsidR="006E7D45">
        <w:rPr>
          <w:rFonts w:eastAsia="Calibri" w:cstheme="minorHAnsi"/>
        </w:rPr>
        <w:t xml:space="preserve">wyboru </w:t>
      </w:r>
      <w:r w:rsidRPr="006C1F42">
        <w:rPr>
          <w:rFonts w:eastAsia="Calibri" w:cstheme="minorHAnsi"/>
        </w:rPr>
        <w:t>Uczestn</w:t>
      </w:r>
      <w:r w:rsidR="008A3A84">
        <w:rPr>
          <w:rFonts w:eastAsia="Calibri" w:cstheme="minorHAnsi"/>
        </w:rPr>
        <w:t xml:space="preserve">ików Przedsięwzięcia do </w:t>
      </w:r>
      <w:r w:rsidR="008A3A84" w:rsidRPr="00DD023B">
        <w:rPr>
          <w:rFonts w:eastAsia="Calibri" w:cstheme="minorHAnsi"/>
          <w:b/>
        </w:rPr>
        <w:t>Etapu II</w:t>
      </w:r>
      <w:r w:rsidR="008A3A84">
        <w:rPr>
          <w:rFonts w:eastAsia="Calibri" w:cstheme="minorHAnsi"/>
        </w:rPr>
        <w:t xml:space="preserve">, którego Wynikiem Prac będą </w:t>
      </w:r>
      <w:proofErr w:type="spellStart"/>
      <w:r w:rsidR="008A3A84">
        <w:rPr>
          <w:rFonts w:eastAsia="Calibri" w:cstheme="minorHAnsi"/>
        </w:rPr>
        <w:t>Demonstratory</w:t>
      </w:r>
      <w:proofErr w:type="spellEnd"/>
      <w:r w:rsidR="008A3A84">
        <w:rPr>
          <w:rFonts w:eastAsia="Calibri" w:cstheme="minorHAnsi"/>
        </w:rPr>
        <w:t xml:space="preserve"> odpowiednich Systemów pracujących w warunkach rzeczywistych.</w:t>
      </w:r>
    </w:p>
    <w:p w14:paraId="60DDAF37" w14:textId="0F2E6981" w:rsidR="006E7D45" w:rsidRPr="00590E20" w:rsidRDefault="006E7D45" w:rsidP="006E7D45">
      <w:pPr>
        <w:spacing w:after="160" w:line="276" w:lineRule="auto"/>
        <w:jc w:val="both"/>
        <w:rPr>
          <w:rFonts w:cstheme="minorHAnsi"/>
          <w:szCs w:val="22"/>
        </w:rPr>
      </w:pPr>
      <w:r w:rsidRPr="00590E20">
        <w:rPr>
          <w:rFonts w:cstheme="minorHAnsi"/>
          <w:szCs w:val="22"/>
        </w:rPr>
        <w:t xml:space="preserve">Czas trwania poszczególnych Etapów w ramach </w:t>
      </w:r>
      <w:r w:rsidR="00DD023B">
        <w:rPr>
          <w:rFonts w:cstheme="minorHAnsi"/>
          <w:szCs w:val="22"/>
        </w:rPr>
        <w:t xml:space="preserve">Prac B+R </w:t>
      </w:r>
      <w:r w:rsidR="00DF5156">
        <w:rPr>
          <w:rFonts w:cstheme="minorHAnsi"/>
          <w:szCs w:val="22"/>
        </w:rPr>
        <w:t>dla</w:t>
      </w:r>
      <w:r w:rsidR="00DD023B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Strumieni</w:t>
      </w:r>
      <w:r w:rsidR="00DF5156">
        <w:rPr>
          <w:rFonts w:cstheme="minorHAnsi"/>
          <w:szCs w:val="22"/>
        </w:rPr>
        <w:t>a</w:t>
      </w:r>
      <w:r w:rsidR="00DD023B">
        <w:rPr>
          <w:rFonts w:cstheme="minorHAnsi"/>
          <w:szCs w:val="22"/>
        </w:rPr>
        <w:t xml:space="preserve"> 1 i Strumieni</w:t>
      </w:r>
      <w:r w:rsidR="00DF5156">
        <w:rPr>
          <w:rFonts w:cstheme="minorHAnsi"/>
          <w:szCs w:val="22"/>
        </w:rPr>
        <w:t>a</w:t>
      </w:r>
      <w:r>
        <w:rPr>
          <w:rFonts w:cstheme="minorHAnsi"/>
          <w:szCs w:val="22"/>
        </w:rPr>
        <w:t xml:space="preserve"> 2 przedstawiono w Tab</w:t>
      </w:r>
      <w:r w:rsidR="00D4755D">
        <w:rPr>
          <w:rFonts w:cstheme="minorHAnsi"/>
          <w:szCs w:val="22"/>
        </w:rPr>
        <w:t>eli</w:t>
      </w:r>
      <w:r>
        <w:rPr>
          <w:rFonts w:cstheme="minorHAnsi"/>
          <w:szCs w:val="22"/>
        </w:rPr>
        <w:t xml:space="preserve"> </w:t>
      </w:r>
      <w:r w:rsidRPr="00590E20">
        <w:rPr>
          <w:rFonts w:cstheme="minorHAnsi"/>
          <w:szCs w:val="22"/>
        </w:rPr>
        <w:t xml:space="preserve">1. </w:t>
      </w:r>
    </w:p>
    <w:p w14:paraId="4ACD1F6C" w14:textId="77777777" w:rsidR="00EB0900" w:rsidRDefault="00EB0900">
      <w:pPr>
        <w:spacing w:after="160" w:line="259" w:lineRule="auto"/>
        <w:rPr>
          <w:rFonts w:ascii="Calibri-Bold" w:hAnsi="Calibri-Bold" w:cs="Calibri-Bold"/>
          <w:b/>
          <w:bCs/>
          <w:iCs/>
          <w:sz w:val="20"/>
          <w:szCs w:val="22"/>
          <w:lang w:bidi="ar-SA"/>
        </w:rPr>
      </w:pPr>
      <w:r>
        <w:rPr>
          <w:rFonts w:ascii="Calibri-Bold" w:hAnsi="Calibri-Bold" w:cs="Calibri-Bold"/>
          <w:b/>
          <w:bCs/>
          <w:i/>
          <w:sz w:val="20"/>
          <w:szCs w:val="22"/>
          <w:lang w:bidi="ar-SA"/>
        </w:rPr>
        <w:br w:type="page"/>
      </w:r>
    </w:p>
    <w:p w14:paraId="001149EC" w14:textId="77777777" w:rsidR="00EB0900" w:rsidRDefault="006E7D45" w:rsidP="009E0611">
      <w:pPr>
        <w:rPr>
          <w:lang w:bidi="ar-SA"/>
        </w:rPr>
      </w:pPr>
      <w:r w:rsidRPr="00C72A91">
        <w:rPr>
          <w:b/>
          <w:lang w:bidi="ar-SA"/>
        </w:rPr>
        <w:lastRenderedPageBreak/>
        <w:t>Tabela 1</w:t>
      </w:r>
      <w:r w:rsidRPr="006E7D45">
        <w:rPr>
          <w:b/>
          <w:lang w:bidi="ar-SA"/>
        </w:rPr>
        <w:t xml:space="preserve">. </w:t>
      </w:r>
      <w:r w:rsidRPr="006E7D45">
        <w:rPr>
          <w:lang w:bidi="ar-SA"/>
        </w:rPr>
        <w:t>Harmonogram Przedsięwzięcia</w:t>
      </w:r>
    </w:p>
    <w:p w14:paraId="3397ABA5" w14:textId="02922EB1" w:rsidR="006E7D45" w:rsidRPr="006E7D45" w:rsidRDefault="006E7D45" w:rsidP="009E0611">
      <w:pPr>
        <w:rPr>
          <w:sz w:val="16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543"/>
        <w:gridCol w:w="3686"/>
        <w:gridCol w:w="1701"/>
      </w:tblGrid>
      <w:tr w:rsidR="006E7D45" w:rsidRPr="00DA5ED9" w14:paraId="0B583165" w14:textId="77777777" w:rsidTr="13235202">
        <w:trPr>
          <w:trHeight w:val="469"/>
          <w:jc w:val="center"/>
        </w:trPr>
        <w:tc>
          <w:tcPr>
            <w:tcW w:w="988" w:type="dxa"/>
            <w:shd w:val="clear" w:color="auto" w:fill="A8D08D" w:themeFill="accent6" w:themeFillTint="99"/>
            <w:vAlign w:val="center"/>
            <w:hideMark/>
          </w:tcPr>
          <w:p w14:paraId="5CA0AA89" w14:textId="77777777" w:rsidR="006E7D45" w:rsidRPr="009E0611" w:rsidRDefault="006E7D45" w:rsidP="006E7D45">
            <w:pPr>
              <w:jc w:val="center"/>
              <w:rPr>
                <w:rFonts w:eastAsia="Times New Roman" w:cstheme="minorHAnsi"/>
                <w:color w:val="000000"/>
                <w:sz w:val="18"/>
                <w:szCs w:val="20"/>
                <w:lang w:eastAsia="pl-PL"/>
              </w:rPr>
            </w:pPr>
            <w:r w:rsidRPr="009E0611">
              <w:rPr>
                <w:rFonts w:eastAsia="Times New Roman" w:cstheme="minorHAnsi"/>
                <w:color w:val="000000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3543" w:type="dxa"/>
            <w:shd w:val="clear" w:color="auto" w:fill="A8D08D" w:themeFill="accent6" w:themeFillTint="99"/>
            <w:vAlign w:val="center"/>
            <w:hideMark/>
          </w:tcPr>
          <w:p w14:paraId="1ABB428E" w14:textId="77777777" w:rsidR="006E7D45" w:rsidRPr="009E0611" w:rsidRDefault="006E7D45" w:rsidP="006E7D4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9E0611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pl-PL"/>
              </w:rPr>
              <w:t>Opis Etapu</w:t>
            </w:r>
          </w:p>
        </w:tc>
        <w:tc>
          <w:tcPr>
            <w:tcW w:w="3686" w:type="dxa"/>
            <w:shd w:val="clear" w:color="auto" w:fill="A8D08D" w:themeFill="accent6" w:themeFillTint="99"/>
            <w:vAlign w:val="center"/>
            <w:hideMark/>
          </w:tcPr>
          <w:p w14:paraId="1CF513EF" w14:textId="4BBE2281" w:rsidR="006E7D45" w:rsidRPr="009E0611" w:rsidRDefault="006E7D45" w:rsidP="006E7D45">
            <w:pPr>
              <w:jc w:val="center"/>
              <w:rPr>
                <w:rFonts w:eastAsia="Times New Roman" w:cstheme="minorHAnsi"/>
                <w:b/>
                <w:bCs/>
                <w:color w:val="FF0000"/>
                <w:sz w:val="18"/>
                <w:szCs w:val="20"/>
                <w:lang w:eastAsia="pl-PL"/>
              </w:rPr>
            </w:pPr>
            <w:r w:rsidRPr="009E0611">
              <w:rPr>
                <w:rFonts w:cstheme="minorHAnsi"/>
                <w:b/>
                <w:bCs/>
                <w:sz w:val="18"/>
                <w:szCs w:val="20"/>
                <w:lang w:bidi="ar-SA"/>
              </w:rPr>
              <w:t>Czas trwania / termin zakończenia</w:t>
            </w:r>
            <w:r w:rsidRPr="009E0611">
              <w:rPr>
                <w:rFonts w:cstheme="minorHAnsi"/>
                <w:sz w:val="18"/>
                <w:szCs w:val="20"/>
                <w:lang w:bidi="ar-SA"/>
              </w:rPr>
              <w:t>*</w:t>
            </w:r>
            <w:r w:rsidR="009A2921" w:rsidRPr="009E0611">
              <w:rPr>
                <w:rFonts w:cstheme="minorHAnsi"/>
                <w:color w:val="FF0000"/>
                <w:sz w:val="18"/>
                <w:szCs w:val="20"/>
                <w:lang w:bidi="ar-SA"/>
              </w:rPr>
              <w:t xml:space="preserve"> 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  <w:hideMark/>
          </w:tcPr>
          <w:p w14:paraId="010A8335" w14:textId="5D2CA129" w:rsidR="006E7D45" w:rsidRPr="009E0611" w:rsidRDefault="006E7D45" w:rsidP="006E7D4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9E0611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pl-PL"/>
              </w:rPr>
              <w:t xml:space="preserve">Liczba Uczestników Przedsięwzięcia </w:t>
            </w:r>
          </w:p>
        </w:tc>
      </w:tr>
      <w:tr w:rsidR="006E7D45" w:rsidRPr="00DA5ED9" w14:paraId="2847D01C" w14:textId="77777777" w:rsidTr="13235202">
        <w:trPr>
          <w:trHeight w:val="420"/>
          <w:jc w:val="center"/>
        </w:trPr>
        <w:tc>
          <w:tcPr>
            <w:tcW w:w="988" w:type="dxa"/>
            <w:vMerge w:val="restart"/>
            <w:shd w:val="clear" w:color="auto" w:fill="A8D08D" w:themeFill="accent6" w:themeFillTint="99"/>
            <w:vAlign w:val="center"/>
          </w:tcPr>
          <w:p w14:paraId="516B9874" w14:textId="0E9D9065" w:rsidR="006E7D45" w:rsidRPr="00DA5ED9" w:rsidRDefault="006E7D45" w:rsidP="006E7D45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A5ED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Nabór </w:t>
            </w:r>
            <w:r w:rsidR="001F169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Uczestników Przedsięwzięcia</w:t>
            </w:r>
            <w:r w:rsidRPr="00DA5ED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3" w:type="dxa"/>
            <w:shd w:val="clear" w:color="auto" w:fill="E2EFD9" w:themeFill="accent6" w:themeFillTint="33"/>
            <w:vAlign w:val="center"/>
          </w:tcPr>
          <w:p w14:paraId="27C4784A" w14:textId="77777777" w:rsidR="006E7D45" w:rsidRPr="00DA5ED9" w:rsidRDefault="006E7D45" w:rsidP="009E061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A5ED9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Ogłoszenie Postępowania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7477E75" w14:textId="0DEFD338" w:rsidR="006E7D45" w:rsidRPr="003E3275" w:rsidRDefault="00FB48FB" w:rsidP="009A2921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25</w:t>
            </w:r>
            <w:r w:rsidR="009A2921">
              <w:rPr>
                <w:rFonts w:ascii="Calibri" w:eastAsia="Calibri" w:hAnsi="Calibri" w:cs="Calibri"/>
                <w:b/>
                <w:sz w:val="20"/>
                <w:szCs w:val="20"/>
              </w:rPr>
              <w:t>.06.2021r.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CB2499" w14:textId="77777777" w:rsidR="006E7D45" w:rsidRPr="00DA5ED9" w:rsidRDefault="006E7D45" w:rsidP="006E7D4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E7D45" w:rsidRPr="00DA5ED9" w14:paraId="621F57F2" w14:textId="77777777" w:rsidTr="13235202">
        <w:trPr>
          <w:trHeight w:val="238"/>
          <w:jc w:val="center"/>
        </w:trPr>
        <w:tc>
          <w:tcPr>
            <w:tcW w:w="988" w:type="dxa"/>
            <w:vMerge/>
            <w:vAlign w:val="center"/>
          </w:tcPr>
          <w:p w14:paraId="6607836F" w14:textId="77777777" w:rsidR="006E7D45" w:rsidRPr="00DA5ED9" w:rsidRDefault="006E7D45" w:rsidP="006E7D45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vAlign w:val="center"/>
          </w:tcPr>
          <w:p w14:paraId="494A1B2E" w14:textId="77777777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Termin składania pytań i uwag do</w:t>
            </w:r>
          </w:p>
          <w:p w14:paraId="481BF11E" w14:textId="030AF0AB" w:rsidR="006E7D45" w:rsidRPr="00DA5ED9" w:rsidRDefault="006E7D45" w:rsidP="009E0611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dokumentacji Postępowania, na które</w:t>
            </w:r>
            <w:r w:rsidR="00EB0900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Zamawiający ma obowiązek udzielić</w:t>
            </w:r>
            <w:r w:rsidR="00EB0900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odpowiedzi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2FDDE77" w14:textId="55BF834C" w:rsidR="006E7D45" w:rsidRPr="00DA5ED9" w:rsidRDefault="00FB48FB" w:rsidP="006E7D4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02.07</w:t>
            </w:r>
            <w:r w:rsidR="009A292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.2021r.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4C81E1" w14:textId="77777777" w:rsidR="006E7D45" w:rsidRPr="00DA5ED9" w:rsidRDefault="006E7D45" w:rsidP="006E7D4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E7D45" w:rsidRPr="00DA5ED9" w14:paraId="796C56A8" w14:textId="77777777" w:rsidTr="13235202">
        <w:trPr>
          <w:trHeight w:val="70"/>
          <w:jc w:val="center"/>
        </w:trPr>
        <w:tc>
          <w:tcPr>
            <w:tcW w:w="988" w:type="dxa"/>
            <w:vMerge/>
            <w:vAlign w:val="center"/>
          </w:tcPr>
          <w:p w14:paraId="677DDC7E" w14:textId="77777777" w:rsidR="006E7D45" w:rsidRPr="00DA5ED9" w:rsidRDefault="006E7D45" w:rsidP="006E7D45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vAlign w:val="center"/>
          </w:tcPr>
          <w:p w14:paraId="6280B818" w14:textId="77777777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Termin składania Wniosków o</w:t>
            </w:r>
          </w:p>
          <w:p w14:paraId="7F236740" w14:textId="2F1CD6C6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dopuszczenie do udziału w</w:t>
            </w:r>
            <w:r w:rsidR="00EB0900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Postępowaniu</w:t>
            </w:r>
          </w:p>
          <w:p w14:paraId="0C3D1018" w14:textId="77777777" w:rsidR="006E7D45" w:rsidRPr="00DA5ED9" w:rsidRDefault="006E7D45" w:rsidP="009E061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(Ofert)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D9F165A" w14:textId="345475F4" w:rsidR="006E7D45" w:rsidRPr="00DA5ED9" w:rsidRDefault="009E0611" w:rsidP="006E7D45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del w:id="5" w:author="Aneta Ruzik" w:date="2021-07-28T15:19:00Z">
              <w:r w:rsidRPr="13235202" w:rsidDel="13308FCC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02.</w:delText>
              </w:r>
            </w:del>
            <w:ins w:id="6" w:author="Aneta Ruzik" w:date="2021-07-28T15:19:00Z">
              <w:r w:rsidR="4AFC5BCA" w:rsidRPr="13235202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>06.</w:t>
              </w:r>
            </w:ins>
            <w:r w:rsidR="13308FCC" w:rsidRPr="1323520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08</w:t>
            </w:r>
            <w:r w:rsidR="009A2921" w:rsidRPr="1323520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.2021r.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2945EC" w14:textId="77777777" w:rsidR="006E7D45" w:rsidRPr="00DA5ED9" w:rsidRDefault="006E7D45" w:rsidP="006E7D4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E7D45" w:rsidRPr="00DA5ED9" w14:paraId="5AD89FF1" w14:textId="77777777" w:rsidTr="13235202">
        <w:trPr>
          <w:trHeight w:val="70"/>
          <w:jc w:val="center"/>
        </w:trPr>
        <w:tc>
          <w:tcPr>
            <w:tcW w:w="988" w:type="dxa"/>
            <w:shd w:val="clear" w:color="auto" w:fill="A8D08D" w:themeFill="accent6" w:themeFillTint="99"/>
            <w:vAlign w:val="center"/>
          </w:tcPr>
          <w:p w14:paraId="4C4568D6" w14:textId="77777777" w:rsidR="006E7D45" w:rsidRPr="00F9365F" w:rsidRDefault="006E7D45" w:rsidP="006E7D45">
            <w:pPr>
              <w:jc w:val="center"/>
              <w:rPr>
                <w:b/>
                <w:sz w:val="20"/>
                <w:szCs w:val="20"/>
              </w:rPr>
            </w:pPr>
            <w:r w:rsidRPr="00F9365F">
              <w:rPr>
                <w:b/>
                <w:sz w:val="20"/>
                <w:szCs w:val="20"/>
              </w:rPr>
              <w:t>Umowy</w:t>
            </w:r>
          </w:p>
        </w:tc>
        <w:tc>
          <w:tcPr>
            <w:tcW w:w="3543" w:type="dxa"/>
            <w:shd w:val="clear" w:color="auto" w:fill="E2EFD9" w:themeFill="accent6" w:themeFillTint="33"/>
            <w:vAlign w:val="center"/>
          </w:tcPr>
          <w:p w14:paraId="1DD3B2AF" w14:textId="77777777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Zawarcie Umów z wybranymi</w:t>
            </w:r>
          </w:p>
          <w:p w14:paraId="5D7AAE5A" w14:textId="77777777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Wnioskodawcami / Uczestnikami</w:t>
            </w:r>
          </w:p>
          <w:p w14:paraId="467F972D" w14:textId="77777777" w:rsidR="006E7D45" w:rsidRPr="00DA5ED9" w:rsidRDefault="006E7D45" w:rsidP="009E061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Przedsięwzięcia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BE8E659" w14:textId="3B168D13" w:rsidR="00C9181C" w:rsidRDefault="00C9181C" w:rsidP="006E7D45">
            <w:pPr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4232488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30.</w:t>
            </w:r>
            <w:r w:rsidRPr="00A03CA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CA3E4E" w:rsidRPr="00A03CA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8</w:t>
            </w:r>
            <w:r w:rsidRPr="00A03CA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4232488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2021r.</w:t>
            </w: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</w:p>
          <w:p w14:paraId="0D00C5EB" w14:textId="4E486F76" w:rsidR="006E7D45" w:rsidRPr="00DA5ED9" w:rsidRDefault="006E7D45" w:rsidP="006E7D45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(przewidywana data zawarcia Umów)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B57F11" w14:textId="37E80EC7" w:rsidR="006E7D45" w:rsidRPr="00DA5ED9" w:rsidRDefault="006E7D45" w:rsidP="006E7D45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9181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7740A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w każdym Strumieniu</w:t>
            </w:r>
          </w:p>
        </w:tc>
      </w:tr>
      <w:tr w:rsidR="0093189E" w:rsidRPr="00DA5ED9" w14:paraId="1A76EB0E" w14:textId="77777777" w:rsidTr="13235202">
        <w:trPr>
          <w:trHeight w:val="1180"/>
          <w:jc w:val="center"/>
        </w:trPr>
        <w:tc>
          <w:tcPr>
            <w:tcW w:w="988" w:type="dxa"/>
            <w:vMerge w:val="restart"/>
            <w:shd w:val="clear" w:color="auto" w:fill="A8D08D" w:themeFill="accent6" w:themeFillTint="99"/>
            <w:vAlign w:val="center"/>
            <w:hideMark/>
          </w:tcPr>
          <w:p w14:paraId="437CC8A0" w14:textId="77777777" w:rsidR="006E7D45" w:rsidRPr="00A51C05" w:rsidRDefault="006E7D45" w:rsidP="006E7D4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1C05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Etap I</w:t>
            </w:r>
          </w:p>
        </w:tc>
        <w:tc>
          <w:tcPr>
            <w:tcW w:w="3543" w:type="dxa"/>
            <w:shd w:val="clear" w:color="auto" w:fill="E2EFD9" w:themeFill="accent6" w:themeFillTint="33"/>
            <w:vAlign w:val="center"/>
            <w:hideMark/>
          </w:tcPr>
          <w:p w14:paraId="2529876E" w14:textId="77777777" w:rsidR="006E7D45" w:rsidRPr="00DA5ED9" w:rsidRDefault="006E7D45" w:rsidP="009E0611">
            <w:pPr>
              <w:rPr>
                <w:rFonts w:eastAsiaTheme="minorEastAsi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Prace B+R Etapu I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453D509E" w14:textId="77777777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A51C05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Rozpoczęcie Prac B+R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w dniu rzeczywistego podpisania Umów z Uczestnikami Przedsięwzięcia</w:t>
            </w:r>
          </w:p>
          <w:p w14:paraId="5C4A8614" w14:textId="77777777" w:rsidR="006E7D45" w:rsidRDefault="006E7D45" w:rsidP="009E0611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79CD195B" w14:textId="24F8036D" w:rsidR="006E7D45" w:rsidRPr="00DA5ED9" w:rsidRDefault="006E7D45" w:rsidP="009E0611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42324882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Czas trwania</w:t>
            </w: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</w:t>
            </w:r>
            <w:r w:rsidR="00AB30B9" w:rsidRPr="42324882">
              <w:rPr>
                <w:rFonts w:ascii="Calibri" w:hAnsi="Calibri" w:cs="Calibri"/>
                <w:sz w:val="20"/>
                <w:szCs w:val="20"/>
                <w:lang w:bidi="ar-SA"/>
              </w:rPr>
              <w:t>1</w:t>
            </w:r>
            <w:r w:rsidR="151CF9AA" w:rsidRPr="42324882">
              <w:rPr>
                <w:rFonts w:ascii="Calibri" w:hAnsi="Calibri" w:cs="Calibri"/>
                <w:sz w:val="20"/>
                <w:szCs w:val="20"/>
                <w:lang w:bidi="ar-SA"/>
              </w:rPr>
              <w:t>6</w:t>
            </w:r>
            <w:r w:rsidR="00AB30B9"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>miesięcy od rzeczywistego</w:t>
            </w:r>
            <w:r w:rsidR="005764E3"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>p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odpisania Umów z Uczestnikami Przedsięwzięcia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4C52AB00" w14:textId="7B3F6C01" w:rsidR="006E7D45" w:rsidRPr="00DA5ED9" w:rsidRDefault="006E7D45" w:rsidP="006E7D45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43BD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7740A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w każdym Strumieniu</w:t>
            </w:r>
          </w:p>
        </w:tc>
      </w:tr>
      <w:tr w:rsidR="0093189E" w:rsidRPr="00DA5ED9" w14:paraId="1068E8D3" w14:textId="77777777" w:rsidTr="13235202">
        <w:trPr>
          <w:trHeight w:val="763"/>
          <w:jc w:val="center"/>
        </w:trPr>
        <w:tc>
          <w:tcPr>
            <w:tcW w:w="988" w:type="dxa"/>
            <w:vMerge/>
            <w:vAlign w:val="center"/>
          </w:tcPr>
          <w:p w14:paraId="5F243992" w14:textId="77777777" w:rsidR="006E7D45" w:rsidRPr="00DA5ED9" w:rsidRDefault="006E7D45" w:rsidP="006E7D45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vAlign w:val="center"/>
          </w:tcPr>
          <w:p w14:paraId="0BC18CCE" w14:textId="5EA744B2" w:rsidR="006E7D45" w:rsidRPr="00DA5ED9" w:rsidRDefault="006E7D45" w:rsidP="009E061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Termin </w:t>
            </w:r>
            <w:r w:rsidR="00570F35" w:rsidRPr="00570F35">
              <w:rPr>
                <w:rFonts w:ascii="Calibri" w:hAnsi="Calibri" w:cs="Calibri"/>
                <w:sz w:val="20"/>
                <w:szCs w:val="20"/>
                <w:lang w:bidi="ar-SA"/>
              </w:rPr>
              <w:t>Złożeni</w:t>
            </w:r>
            <w:r w:rsidR="00570F35">
              <w:rPr>
                <w:rFonts w:ascii="Calibri" w:hAnsi="Calibri" w:cs="Calibri"/>
                <w:sz w:val="20"/>
                <w:szCs w:val="20"/>
                <w:lang w:bidi="ar-SA"/>
              </w:rPr>
              <w:t>a</w:t>
            </w:r>
            <w:r w:rsidR="00570F35" w:rsidRPr="00570F35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przez Uczestników Przedsięwzięcia </w:t>
            </w:r>
            <w:r w:rsidR="00570F35" w:rsidRPr="001618C7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zaktualizowanej Oferty oraz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 w:rsidR="00570F35" w:rsidRPr="00570F35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I Zamawiającemu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4592B55" w14:textId="59A81FC6" w:rsidR="006E7D45" w:rsidRPr="00C9181C" w:rsidRDefault="00AB30B9" w:rsidP="004C441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>1</w:t>
            </w:r>
            <w:r w:rsidR="6E1D97D8" w:rsidRPr="42324882">
              <w:rPr>
                <w:rFonts w:ascii="Calibri" w:hAnsi="Calibri" w:cs="Calibri"/>
                <w:sz w:val="20"/>
                <w:szCs w:val="20"/>
                <w:lang w:bidi="ar-SA"/>
              </w:rPr>
              <w:t>6</w:t>
            </w: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6E7D45" w:rsidRPr="42324882">
              <w:rPr>
                <w:rFonts w:ascii="Calibri" w:hAnsi="Calibri" w:cs="Calibri"/>
                <w:sz w:val="20"/>
                <w:szCs w:val="20"/>
                <w:lang w:bidi="ar-SA"/>
              </w:rPr>
              <w:t>miesięcy</w:t>
            </w:r>
            <w:r w:rsidR="00D121FC"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6E7D45" w:rsidRPr="42324882">
              <w:rPr>
                <w:rFonts w:ascii="Calibri" w:hAnsi="Calibri" w:cs="Calibri"/>
                <w:sz w:val="20"/>
                <w:szCs w:val="20"/>
                <w:lang w:bidi="ar-SA"/>
              </w:rPr>
              <w:t>+</w:t>
            </w:r>
            <w:r w:rsidR="00D121FC"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6E7D45" w:rsidRPr="42324882">
              <w:rPr>
                <w:rFonts w:ascii="Calibri" w:hAnsi="Calibri" w:cs="Calibri"/>
                <w:sz w:val="20"/>
                <w:szCs w:val="20"/>
                <w:lang w:bidi="ar-SA"/>
              </w:rPr>
              <w:t>1 dzień od rzeczywistego podpisania</w:t>
            </w:r>
            <w:r w:rsidR="00C9181C"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6E7D45" w:rsidRPr="42324882">
              <w:rPr>
                <w:rFonts w:ascii="Calibri" w:hAnsi="Calibri" w:cs="Calibri"/>
                <w:sz w:val="20"/>
                <w:szCs w:val="20"/>
                <w:lang w:bidi="ar-SA"/>
              </w:rPr>
              <w:t>Umów z Uczestnikami Przedsięwzięcia</w:t>
            </w:r>
          </w:p>
        </w:tc>
        <w:tc>
          <w:tcPr>
            <w:tcW w:w="1701" w:type="dxa"/>
            <w:vMerge/>
            <w:vAlign w:val="center"/>
          </w:tcPr>
          <w:p w14:paraId="6BE02143" w14:textId="77777777" w:rsidR="006E7D45" w:rsidRPr="00DA5ED9" w:rsidRDefault="006E7D45" w:rsidP="006E7D4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3189E" w:rsidRPr="00DA5ED9" w14:paraId="7570D9CF" w14:textId="77777777" w:rsidTr="13235202">
        <w:trPr>
          <w:trHeight w:val="702"/>
          <w:jc w:val="center"/>
        </w:trPr>
        <w:tc>
          <w:tcPr>
            <w:tcW w:w="988" w:type="dxa"/>
            <w:vMerge/>
            <w:vAlign w:val="center"/>
            <w:hideMark/>
          </w:tcPr>
          <w:p w14:paraId="23B8A645" w14:textId="77777777" w:rsidR="006E7D45" w:rsidRPr="00DA5ED9" w:rsidRDefault="006E7D45" w:rsidP="006E7D45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vAlign w:val="center"/>
            <w:hideMark/>
          </w:tcPr>
          <w:p w14:paraId="7DCF60B5" w14:textId="21D7CB18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Przeprowadzenie Testów opracowan</w:t>
            </w:r>
            <w:r w:rsidR="006B3130">
              <w:rPr>
                <w:rFonts w:ascii="Calibri" w:hAnsi="Calibri" w:cs="Calibri"/>
                <w:sz w:val="20"/>
                <w:szCs w:val="20"/>
                <w:lang w:bidi="ar-SA"/>
              </w:rPr>
              <w:t>ych</w:t>
            </w:r>
          </w:p>
          <w:p w14:paraId="17BDF013" w14:textId="35FC7329" w:rsidR="006E7D45" w:rsidRPr="00DA5ED9" w:rsidRDefault="006E7D45" w:rsidP="009E061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Prototyp</w:t>
            </w:r>
            <w:r w:rsidR="006B3130">
              <w:rPr>
                <w:rFonts w:ascii="Calibri" w:hAnsi="Calibri" w:cs="Calibri"/>
                <w:sz w:val="20"/>
                <w:szCs w:val="20"/>
                <w:lang w:bidi="ar-SA"/>
              </w:rPr>
              <w:t>ów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System</w:t>
            </w:r>
            <w:r w:rsidR="006B3130">
              <w:rPr>
                <w:rFonts w:ascii="Calibri" w:hAnsi="Calibri" w:cs="Calibri"/>
                <w:sz w:val="20"/>
                <w:szCs w:val="20"/>
                <w:lang w:bidi="ar-SA"/>
              </w:rPr>
              <w:t>ów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2E78944A" w14:textId="65072912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E33906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Rozpoczęcie Testów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od dnia złożenia przez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Uczestników Przedsięwzięcia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I</w:t>
            </w:r>
          </w:p>
          <w:p w14:paraId="62DDA270" w14:textId="77777777" w:rsidR="006E7D45" w:rsidRDefault="006E7D45" w:rsidP="009E0611">
            <w:pPr>
              <w:rPr>
                <w:rFonts w:ascii="Calibri" w:hAnsi="Calibri" w:cs="Calibri"/>
                <w:sz w:val="20"/>
                <w:szCs w:val="20"/>
                <w:lang w:bidi="ar-SA"/>
              </w:rPr>
            </w:pPr>
          </w:p>
          <w:p w14:paraId="6BAD8E6F" w14:textId="68D9997B" w:rsidR="006E7D45" w:rsidRPr="00E33906" w:rsidRDefault="006E7D45" w:rsidP="009E0611">
            <w:pPr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42324882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Czas trwania</w:t>
            </w: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– </w:t>
            </w:r>
            <w:r w:rsidR="00FE07EE" w:rsidRPr="009E061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2 </w:t>
            </w: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>miesiąc</w:t>
            </w:r>
            <w:r w:rsidR="00FE07EE" w:rsidRPr="009E0611">
              <w:rPr>
                <w:rFonts w:ascii="Calibri" w:hAnsi="Calibri" w:cs="Calibri"/>
                <w:sz w:val="20"/>
                <w:szCs w:val="20"/>
                <w:lang w:bidi="ar-SA"/>
              </w:rPr>
              <w:t>e</w:t>
            </w:r>
          </w:p>
        </w:tc>
        <w:tc>
          <w:tcPr>
            <w:tcW w:w="1701" w:type="dxa"/>
            <w:vMerge/>
            <w:vAlign w:val="center"/>
            <w:hideMark/>
          </w:tcPr>
          <w:p w14:paraId="7C3E19CD" w14:textId="77777777" w:rsidR="006E7D45" w:rsidRPr="00DA5ED9" w:rsidRDefault="006E7D45" w:rsidP="006E7D4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3189E" w:rsidRPr="00DA5ED9" w14:paraId="33BDAE09" w14:textId="77777777" w:rsidTr="13235202">
        <w:trPr>
          <w:trHeight w:val="702"/>
          <w:jc w:val="center"/>
        </w:trPr>
        <w:tc>
          <w:tcPr>
            <w:tcW w:w="988" w:type="dxa"/>
            <w:vMerge/>
            <w:vAlign w:val="center"/>
          </w:tcPr>
          <w:p w14:paraId="0560E2A6" w14:textId="77777777" w:rsidR="006E7D45" w:rsidRPr="00DA5ED9" w:rsidRDefault="006E7D45" w:rsidP="006E7D45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vAlign w:val="center"/>
          </w:tcPr>
          <w:p w14:paraId="683B7296" w14:textId="74AC2288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Ocena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bidi="ar-SA"/>
              </w:rPr>
              <w:t>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Selekcja</w:t>
            </w:r>
            <w:r w:rsidR="00EB0900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Uczestników Przedsięwzięcia do Etapu II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10EE896" w14:textId="3DFE612F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E33906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Selekcja Uczestników Przedsięwzięcia do Etapu II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od dnia zakończenia Testów</w:t>
            </w:r>
          </w:p>
          <w:p w14:paraId="33FD6170" w14:textId="77777777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</w:p>
          <w:p w14:paraId="1A8FE034" w14:textId="77777777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E33906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Czas trwania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1 miesiąc</w:t>
            </w:r>
          </w:p>
        </w:tc>
        <w:tc>
          <w:tcPr>
            <w:tcW w:w="1701" w:type="dxa"/>
            <w:vMerge/>
            <w:vAlign w:val="center"/>
          </w:tcPr>
          <w:p w14:paraId="1C98FA0E" w14:textId="77777777" w:rsidR="006E7D45" w:rsidRPr="00DA5ED9" w:rsidRDefault="006E7D45" w:rsidP="006E7D4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3189E" w:rsidRPr="00DA5ED9" w14:paraId="7D864579" w14:textId="77777777" w:rsidTr="13235202">
        <w:trPr>
          <w:trHeight w:val="819"/>
          <w:jc w:val="center"/>
        </w:trPr>
        <w:tc>
          <w:tcPr>
            <w:tcW w:w="988" w:type="dxa"/>
            <w:vMerge w:val="restart"/>
            <w:shd w:val="clear" w:color="auto" w:fill="A8D08D" w:themeFill="accent6" w:themeFillTint="99"/>
            <w:vAlign w:val="center"/>
            <w:hideMark/>
          </w:tcPr>
          <w:p w14:paraId="0ECA6148" w14:textId="77777777" w:rsidR="006E7D45" w:rsidRPr="00DA5ED9" w:rsidRDefault="006E7D45" w:rsidP="006E7D4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1C05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Etap I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543" w:type="dxa"/>
            <w:shd w:val="clear" w:color="auto" w:fill="E2EFD9" w:themeFill="accent6" w:themeFillTint="33"/>
            <w:vAlign w:val="center"/>
            <w:hideMark/>
          </w:tcPr>
          <w:p w14:paraId="0502C65D" w14:textId="77777777" w:rsidR="006E7D45" w:rsidRPr="00DA5ED9" w:rsidRDefault="006E7D45" w:rsidP="009E061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Prace B+R Etapu II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1BAC6BF6" w14:textId="62E31420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565E4C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Rozpoczęcie Prac B+R Etapu II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- od dnia publikacji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Listy Rankingowej po Etapie I</w:t>
            </w:r>
          </w:p>
          <w:p w14:paraId="40B67876" w14:textId="77777777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</w:p>
          <w:p w14:paraId="33381445" w14:textId="472DD3B8" w:rsidR="006E7D45" w:rsidRPr="00DA5ED9" w:rsidRDefault="006E7D45" w:rsidP="009E0611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42324882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Czas trwania</w:t>
            </w: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– </w:t>
            </w:r>
            <w:r w:rsidR="71B20647" w:rsidRPr="009E061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5 </w:t>
            </w: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>miesięcy</w:t>
            </w:r>
            <w:r w:rsidR="002343F1" w:rsidRPr="009E061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od</w:t>
            </w:r>
            <w:r w:rsidR="002343F1"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zakończenia Selekcji Uczestników Przedsięwzięcia do Etapu II.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096E66E6" w14:textId="3C42D275" w:rsidR="006E7D45" w:rsidRPr="00DA5ED9" w:rsidRDefault="006E7D45" w:rsidP="006E7D4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A5ED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843BD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w każdym </w:t>
            </w:r>
            <w:r w:rsidR="0066609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</w:t>
            </w:r>
            <w:r w:rsidR="00843BD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trumieniu </w:t>
            </w:r>
          </w:p>
          <w:p w14:paraId="6B6E3222" w14:textId="77777777" w:rsidR="006E7D45" w:rsidRPr="00DA5ED9" w:rsidRDefault="006E7D45" w:rsidP="006E7D4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3189E" w:rsidRPr="00DA5ED9" w14:paraId="175F8B52" w14:textId="77777777" w:rsidTr="13235202">
        <w:trPr>
          <w:trHeight w:val="420"/>
          <w:jc w:val="center"/>
        </w:trPr>
        <w:tc>
          <w:tcPr>
            <w:tcW w:w="988" w:type="dxa"/>
            <w:vMerge/>
            <w:vAlign w:val="center"/>
          </w:tcPr>
          <w:p w14:paraId="23242E5E" w14:textId="77777777" w:rsidR="006E7D45" w:rsidRPr="00DA5ED9" w:rsidRDefault="006E7D45" w:rsidP="006E7D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vAlign w:val="center"/>
          </w:tcPr>
          <w:p w14:paraId="3E1385EB" w14:textId="7897C53E" w:rsidR="006E7D45" w:rsidRPr="00DA5ED9" w:rsidRDefault="006E7D45" w:rsidP="009E061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Termin Doręczenia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II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E0563F0" w14:textId="701E59F8" w:rsidR="006E7D45" w:rsidRDefault="009E0611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5</w:t>
            </w:r>
            <w:r w:rsidR="00C253B6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6E7D45">
              <w:rPr>
                <w:rFonts w:ascii="Calibri" w:hAnsi="Calibri" w:cs="Calibri"/>
                <w:sz w:val="20"/>
                <w:szCs w:val="20"/>
                <w:lang w:bidi="ar-SA"/>
              </w:rPr>
              <w:t>miesięcy</w:t>
            </w:r>
            <w:r w:rsidR="00D121F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6E7D45">
              <w:rPr>
                <w:rFonts w:ascii="Calibri" w:hAnsi="Calibri" w:cs="Calibri"/>
                <w:sz w:val="20"/>
                <w:szCs w:val="20"/>
                <w:lang w:bidi="ar-SA"/>
              </w:rPr>
              <w:t>+</w:t>
            </w:r>
            <w:r w:rsidR="00D121F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6E7D45">
              <w:rPr>
                <w:rFonts w:ascii="Calibri" w:hAnsi="Calibri" w:cs="Calibri"/>
                <w:sz w:val="20"/>
                <w:szCs w:val="20"/>
                <w:lang w:bidi="ar-SA"/>
              </w:rPr>
              <w:t>1 dzień od rozpoczęcia</w:t>
            </w:r>
          </w:p>
          <w:p w14:paraId="7FD7A050" w14:textId="77777777" w:rsidR="006E7D45" w:rsidRPr="00DA5ED9" w:rsidRDefault="006E7D45" w:rsidP="009E0611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Prac B+R Etapu II</w:t>
            </w:r>
          </w:p>
        </w:tc>
        <w:tc>
          <w:tcPr>
            <w:tcW w:w="1701" w:type="dxa"/>
            <w:vMerge/>
            <w:vAlign w:val="center"/>
          </w:tcPr>
          <w:p w14:paraId="0E2E0AC3" w14:textId="77777777" w:rsidR="006E7D45" w:rsidRPr="00DA5ED9" w:rsidRDefault="006E7D45" w:rsidP="006E7D4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93189E" w:rsidRPr="00DA5ED9" w14:paraId="1D29F736" w14:textId="77777777" w:rsidTr="13235202">
        <w:trPr>
          <w:trHeight w:val="420"/>
          <w:jc w:val="center"/>
        </w:trPr>
        <w:tc>
          <w:tcPr>
            <w:tcW w:w="988" w:type="dxa"/>
            <w:vMerge/>
            <w:vAlign w:val="center"/>
          </w:tcPr>
          <w:p w14:paraId="47709045" w14:textId="77777777" w:rsidR="006E7D45" w:rsidRPr="00DA5ED9" w:rsidRDefault="006E7D45" w:rsidP="006E7D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vAlign w:val="center"/>
          </w:tcPr>
          <w:p w14:paraId="445B8BD8" w14:textId="61523696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Przeprowadzenie Testów Demonstratora A</w:t>
            </w:r>
            <w:r w:rsidR="007F5F4F">
              <w:rPr>
                <w:rFonts w:ascii="Calibri" w:hAnsi="Calibri" w:cs="Calibri"/>
                <w:sz w:val="20"/>
                <w:szCs w:val="20"/>
                <w:lang w:bidi="ar-SA"/>
              </w:rPr>
              <w:t>, A’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oraz Demonstratora B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969BDBD" w14:textId="74C783B2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245A89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Rozpoczęcie Testów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nie wcześniej niż 7 dni od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złożenia przez Uczestników Przedsięwzięcia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II</w:t>
            </w:r>
          </w:p>
          <w:p w14:paraId="58A0B7FA" w14:textId="77777777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</w:p>
          <w:p w14:paraId="28BED421" w14:textId="2347C1D9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245A89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Czas trwania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</w:t>
            </w:r>
            <w:r w:rsidR="00843BDE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9E0611">
              <w:rPr>
                <w:rFonts w:ascii="Calibri" w:hAnsi="Calibri" w:cs="Calibri"/>
                <w:sz w:val="20"/>
                <w:szCs w:val="20"/>
                <w:lang w:bidi="ar-SA"/>
              </w:rPr>
              <w:t>1 miesiąc</w:t>
            </w:r>
          </w:p>
        </w:tc>
        <w:tc>
          <w:tcPr>
            <w:tcW w:w="1701" w:type="dxa"/>
            <w:vMerge/>
            <w:vAlign w:val="center"/>
          </w:tcPr>
          <w:p w14:paraId="3BDCB574" w14:textId="77777777" w:rsidR="006E7D45" w:rsidRPr="00DA5ED9" w:rsidRDefault="006E7D45" w:rsidP="006E7D4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93189E" w:rsidRPr="00DA5ED9" w14:paraId="2C179225" w14:textId="77777777" w:rsidTr="13235202">
        <w:trPr>
          <w:trHeight w:val="420"/>
          <w:jc w:val="center"/>
        </w:trPr>
        <w:tc>
          <w:tcPr>
            <w:tcW w:w="988" w:type="dxa"/>
            <w:vMerge/>
            <w:vAlign w:val="center"/>
          </w:tcPr>
          <w:p w14:paraId="6DFDA4D0" w14:textId="77777777" w:rsidR="006E7D45" w:rsidRPr="00DA5ED9" w:rsidRDefault="006E7D45" w:rsidP="006E7D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vAlign w:val="center"/>
          </w:tcPr>
          <w:p w14:paraId="36A8A35E" w14:textId="13A5029C" w:rsidR="006E7D45" w:rsidRPr="00DA5ED9" w:rsidRDefault="006E7D45" w:rsidP="009E0611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Ocena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II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AE40D33" w14:textId="61155DC9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245A89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Ocena Wyników Prac Etapu II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od dnia Zakończenia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Testów Demonstratora A</w:t>
            </w:r>
            <w:r w:rsidR="007F5F4F">
              <w:rPr>
                <w:rFonts w:ascii="Calibri" w:hAnsi="Calibri" w:cs="Calibri"/>
                <w:sz w:val="20"/>
                <w:szCs w:val="20"/>
                <w:lang w:bidi="ar-SA"/>
              </w:rPr>
              <w:t>, A’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oraz Demonstratora B</w:t>
            </w:r>
          </w:p>
          <w:p w14:paraId="19DB5DBB" w14:textId="77777777" w:rsidR="006E7D45" w:rsidRDefault="006E7D45" w:rsidP="009E06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</w:p>
          <w:p w14:paraId="0FA7A0AF" w14:textId="77777777" w:rsidR="006E7D45" w:rsidRPr="00DA5ED9" w:rsidRDefault="006E7D45" w:rsidP="009E0611">
            <w:pPr>
              <w:rPr>
                <w:rStyle w:val="normaltextrun"/>
                <w:b/>
                <w:bCs/>
                <w:sz w:val="20"/>
                <w:szCs w:val="20"/>
                <w:lang w:eastAsia="pl-PL"/>
              </w:rPr>
            </w:pPr>
            <w:r w:rsidRPr="00245A89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Czas trwania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1 miesiąc</w:t>
            </w:r>
          </w:p>
        </w:tc>
        <w:tc>
          <w:tcPr>
            <w:tcW w:w="1701" w:type="dxa"/>
            <w:vMerge/>
            <w:vAlign w:val="center"/>
          </w:tcPr>
          <w:p w14:paraId="2CCC1392" w14:textId="77777777" w:rsidR="006E7D45" w:rsidRPr="00DA5ED9" w:rsidRDefault="006E7D45" w:rsidP="006E7D4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6E7D45" w:rsidRPr="00DA5ED9" w14:paraId="4E292C07" w14:textId="77777777" w:rsidTr="13235202">
        <w:trPr>
          <w:trHeight w:val="420"/>
          <w:jc w:val="center"/>
        </w:trPr>
        <w:tc>
          <w:tcPr>
            <w:tcW w:w="4531" w:type="dxa"/>
            <w:gridSpan w:val="2"/>
            <w:shd w:val="clear" w:color="auto" w:fill="C5E0B3" w:themeFill="accent6" w:themeFillTint="66"/>
            <w:vAlign w:val="center"/>
          </w:tcPr>
          <w:p w14:paraId="1F4E6192" w14:textId="77777777" w:rsidR="006E7D45" w:rsidRPr="004C441A" w:rsidRDefault="006E7D45" w:rsidP="006E7D45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E0611">
              <w:rPr>
                <w:rFonts w:ascii="Calibri" w:hAnsi="Calibri" w:cs="Calibri"/>
                <w:b/>
                <w:sz w:val="20"/>
                <w:szCs w:val="20"/>
                <w:lang w:bidi="ar-SA"/>
              </w:rPr>
              <w:t>Zakończenie Przedsięwzięcia</w:t>
            </w:r>
          </w:p>
        </w:tc>
        <w:tc>
          <w:tcPr>
            <w:tcW w:w="3686" w:type="dxa"/>
            <w:shd w:val="clear" w:color="auto" w:fill="C5E0B3" w:themeFill="accent6" w:themeFillTint="66"/>
            <w:vAlign w:val="center"/>
          </w:tcPr>
          <w:p w14:paraId="6CF46269" w14:textId="0DF50794" w:rsidR="006E7D45" w:rsidRPr="009E0611" w:rsidRDefault="006E7D45" w:rsidP="006E7D45">
            <w:pPr>
              <w:jc w:val="center"/>
              <w:rPr>
                <w:rStyle w:val="normaltextrun"/>
                <w:b/>
                <w:bCs/>
                <w:sz w:val="20"/>
                <w:szCs w:val="20"/>
              </w:rPr>
            </w:pP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1 </w:t>
            </w:r>
            <w:r w:rsidR="002343F1" w:rsidRPr="009E0611">
              <w:rPr>
                <w:rFonts w:ascii="Calibri" w:hAnsi="Calibri" w:cs="Calibri"/>
                <w:sz w:val="20"/>
                <w:szCs w:val="20"/>
                <w:lang w:bidi="ar-SA"/>
              </w:rPr>
              <w:t>ty</w:t>
            </w: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dzień po zakończeniu Oceny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 w:rsidR="007740AA" w:rsidRPr="009E061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>II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767052E6" w14:textId="77777777" w:rsidR="006E7D45" w:rsidRPr="00DA5ED9" w:rsidRDefault="006E7D45" w:rsidP="006E7D45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6E7D45" w:rsidRPr="00DA5ED9" w14:paraId="53D06346" w14:textId="77777777" w:rsidTr="13235202">
        <w:trPr>
          <w:trHeight w:val="420"/>
          <w:jc w:val="center"/>
        </w:trPr>
        <w:tc>
          <w:tcPr>
            <w:tcW w:w="4531" w:type="dxa"/>
            <w:gridSpan w:val="2"/>
            <w:shd w:val="clear" w:color="auto" w:fill="C5E0B3" w:themeFill="accent6" w:themeFillTint="66"/>
            <w:vAlign w:val="center"/>
            <w:hideMark/>
          </w:tcPr>
          <w:p w14:paraId="1C8AE6BB" w14:textId="77777777" w:rsidR="006E7D45" w:rsidRPr="00DA5ED9" w:rsidRDefault="006E7D45" w:rsidP="006E7D45">
            <w:pPr>
              <w:jc w:val="right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4E937FE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Łącznie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686" w:type="dxa"/>
            <w:shd w:val="clear" w:color="auto" w:fill="C5E0B3" w:themeFill="accent6" w:themeFillTint="66"/>
            <w:vAlign w:val="center"/>
          </w:tcPr>
          <w:p w14:paraId="17C253C6" w14:textId="0BBBDC76" w:rsidR="006E7D45" w:rsidRPr="009E0611" w:rsidRDefault="00C253B6" w:rsidP="006E7D45">
            <w:pPr>
              <w:jc w:val="center"/>
              <w:rPr>
                <w:rStyle w:val="normaltextrun"/>
                <w:b/>
                <w:bCs/>
                <w:sz w:val="20"/>
                <w:szCs w:val="20"/>
              </w:rPr>
            </w:pPr>
            <w:r w:rsidRPr="009E0611">
              <w:rPr>
                <w:rStyle w:val="normaltextrun"/>
                <w:b/>
                <w:bCs/>
                <w:sz w:val="20"/>
                <w:szCs w:val="20"/>
              </w:rPr>
              <w:t>2</w:t>
            </w:r>
            <w:r w:rsidR="00CA3E4E" w:rsidRPr="009E0611">
              <w:rPr>
                <w:rStyle w:val="normaltextrun"/>
                <w:b/>
                <w:bCs/>
                <w:sz w:val="20"/>
                <w:szCs w:val="20"/>
              </w:rPr>
              <w:t>6</w:t>
            </w:r>
            <w:r w:rsidRPr="009E0611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r w:rsidR="006E7D45" w:rsidRPr="009E0611">
              <w:rPr>
                <w:rStyle w:val="normaltextrun"/>
                <w:b/>
                <w:bCs/>
                <w:sz w:val="20"/>
                <w:szCs w:val="20"/>
              </w:rPr>
              <w:t>miesięcy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  <w:hideMark/>
          </w:tcPr>
          <w:p w14:paraId="1514A37B" w14:textId="77777777" w:rsidR="006E7D45" w:rsidRPr="00DA5ED9" w:rsidRDefault="006E7D45" w:rsidP="006E7D45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33003938" w14:textId="3748B0FA" w:rsidR="006E7D45" w:rsidRPr="009E0611" w:rsidRDefault="006E7D45" w:rsidP="009E0611">
      <w:pPr>
        <w:rPr>
          <w:i/>
          <w:sz w:val="18"/>
          <w:lang w:bidi="ar-SA"/>
        </w:rPr>
      </w:pPr>
      <w:r w:rsidRPr="009E0611">
        <w:rPr>
          <w:i/>
          <w:sz w:val="18"/>
          <w:lang w:bidi="ar-SA"/>
        </w:rPr>
        <w:t xml:space="preserve">* z zastrzeżeniem postanowień Umowy dot. zmiany terminów jej realizacji (daty w Tabeli nr </w:t>
      </w:r>
      <w:r w:rsidR="00DD023B" w:rsidRPr="009E0611">
        <w:rPr>
          <w:i/>
          <w:sz w:val="18"/>
          <w:lang w:bidi="ar-SA"/>
        </w:rPr>
        <w:t xml:space="preserve">1 </w:t>
      </w:r>
      <w:r w:rsidRPr="009E0611">
        <w:rPr>
          <w:i/>
          <w:sz w:val="18"/>
          <w:lang w:bidi="ar-SA"/>
        </w:rPr>
        <w:t>mogą ulec przesunięciu)</w:t>
      </w:r>
    </w:p>
    <w:p w14:paraId="56A84C1A" w14:textId="72B4F795" w:rsidR="009E4210" w:rsidRDefault="009E4210" w:rsidP="00180FDB">
      <w:pPr>
        <w:pStyle w:val="Akapitzlist"/>
        <w:spacing w:after="160" w:line="276" w:lineRule="auto"/>
        <w:ind w:left="0"/>
        <w:jc w:val="both"/>
        <w:rPr>
          <w:rFonts w:eastAsia="Calibri" w:cstheme="minorHAnsi"/>
          <w:color w:val="000000" w:themeColor="text1"/>
          <w:lang w:eastAsia="pl-PL"/>
        </w:rPr>
      </w:pPr>
      <w:bookmarkStart w:id="7" w:name="_Hlk53926628"/>
      <w:bookmarkEnd w:id="7"/>
    </w:p>
    <w:p w14:paraId="238B018C" w14:textId="114FEE63" w:rsidR="009E4210" w:rsidRDefault="009E4210" w:rsidP="00180FDB">
      <w:pPr>
        <w:pStyle w:val="Akapitzlist"/>
        <w:spacing w:after="160" w:line="276" w:lineRule="auto"/>
        <w:ind w:left="0"/>
        <w:jc w:val="both"/>
        <w:rPr>
          <w:rFonts w:eastAsia="Calibri" w:cstheme="minorHAnsi"/>
        </w:rPr>
      </w:pPr>
      <w:r w:rsidRPr="009E4210">
        <w:rPr>
          <w:rFonts w:eastAsia="Calibri" w:cstheme="minorHAnsi"/>
        </w:rPr>
        <w:t xml:space="preserve">Szczegółowe informacje na temat każdego </w:t>
      </w:r>
      <w:r>
        <w:rPr>
          <w:rFonts w:eastAsia="Calibri" w:cstheme="minorHAnsi"/>
        </w:rPr>
        <w:t>Strumienia</w:t>
      </w:r>
      <w:r w:rsidRPr="009E4210">
        <w:rPr>
          <w:rFonts w:eastAsia="Calibri" w:cstheme="minorHAnsi"/>
        </w:rPr>
        <w:t xml:space="preserve"> przedstawiono w dalszej części niniejszego Załącznika.</w:t>
      </w:r>
    </w:p>
    <w:p w14:paraId="42791984" w14:textId="77777777" w:rsidR="00211B3F" w:rsidRPr="00CD247E" w:rsidRDefault="00211B3F" w:rsidP="00180FDB">
      <w:pPr>
        <w:pStyle w:val="Akapitzlist"/>
        <w:spacing w:after="160" w:line="276" w:lineRule="auto"/>
        <w:ind w:left="0"/>
        <w:jc w:val="both"/>
        <w:rPr>
          <w:rFonts w:eastAsia="Calibri" w:cstheme="minorHAnsi"/>
        </w:rPr>
      </w:pPr>
    </w:p>
    <w:p w14:paraId="3E94A17F" w14:textId="1CE42DEC" w:rsidR="00E71FDB" w:rsidRPr="009E0611" w:rsidRDefault="0013177B" w:rsidP="00211B3F">
      <w:pPr>
        <w:pStyle w:val="Nagwek1"/>
        <w:numPr>
          <w:ilvl w:val="0"/>
          <w:numId w:val="38"/>
        </w:numPr>
        <w:ind w:left="426" w:hanging="426"/>
        <w:rPr>
          <w:color w:val="C00000"/>
          <w:sz w:val="28"/>
        </w:rPr>
      </w:pPr>
      <w:bookmarkStart w:id="8" w:name="_Toc75353546"/>
      <w:r w:rsidRPr="009E0611">
        <w:rPr>
          <w:color w:val="C00000"/>
          <w:sz w:val="28"/>
        </w:rPr>
        <w:t>STRUMIEŃ 1</w:t>
      </w:r>
      <w:r w:rsidR="008E7BD1" w:rsidRPr="009E0611">
        <w:rPr>
          <w:color w:val="C00000"/>
          <w:sz w:val="28"/>
        </w:rPr>
        <w:t>:</w:t>
      </w:r>
      <w:r w:rsidR="00211B3F" w:rsidRPr="009E0611">
        <w:rPr>
          <w:color w:val="C00000"/>
          <w:sz w:val="28"/>
        </w:rPr>
        <w:t xml:space="preserve"> </w:t>
      </w:r>
      <w:r w:rsidRPr="009E0611">
        <w:rPr>
          <w:color w:val="C00000"/>
          <w:sz w:val="28"/>
        </w:rPr>
        <w:t xml:space="preserve">System 1 i System 2 dla </w:t>
      </w:r>
      <w:r w:rsidR="009D6AF9" w:rsidRPr="009E0611">
        <w:rPr>
          <w:color w:val="C00000"/>
          <w:sz w:val="28"/>
        </w:rPr>
        <w:t>B</w:t>
      </w:r>
      <w:r w:rsidR="0066609C" w:rsidRPr="009E0611">
        <w:rPr>
          <w:color w:val="C00000"/>
          <w:sz w:val="28"/>
        </w:rPr>
        <w:t xml:space="preserve">udynków </w:t>
      </w:r>
      <w:r w:rsidR="009D6AF9" w:rsidRPr="009E0611">
        <w:rPr>
          <w:color w:val="C00000"/>
          <w:sz w:val="28"/>
        </w:rPr>
        <w:t>D</w:t>
      </w:r>
      <w:r w:rsidRPr="009E0611">
        <w:rPr>
          <w:color w:val="C00000"/>
          <w:sz w:val="28"/>
        </w:rPr>
        <w:t xml:space="preserve">omu </w:t>
      </w:r>
      <w:r w:rsidR="009D6AF9" w:rsidRPr="009E0611">
        <w:rPr>
          <w:color w:val="C00000"/>
          <w:sz w:val="28"/>
        </w:rPr>
        <w:t>J</w:t>
      </w:r>
      <w:r w:rsidRPr="009E0611">
        <w:rPr>
          <w:color w:val="C00000"/>
          <w:sz w:val="28"/>
        </w:rPr>
        <w:t>ednorodzinnego</w:t>
      </w:r>
      <w:bookmarkEnd w:id="8"/>
    </w:p>
    <w:p w14:paraId="67046AF6" w14:textId="5E2606F0" w:rsidR="00E71FDB" w:rsidRPr="009E0611" w:rsidRDefault="00E71FDB" w:rsidP="008B3F97">
      <w:pPr>
        <w:pStyle w:val="Nagwek1"/>
        <w:numPr>
          <w:ilvl w:val="0"/>
          <w:numId w:val="12"/>
        </w:numPr>
        <w:rPr>
          <w:sz w:val="24"/>
          <w:szCs w:val="26"/>
        </w:rPr>
      </w:pPr>
      <w:bookmarkStart w:id="9" w:name="_Toc75353547"/>
      <w:r w:rsidRPr="009E0611">
        <w:rPr>
          <w:sz w:val="24"/>
          <w:szCs w:val="26"/>
        </w:rPr>
        <w:t>Informacje wstępne</w:t>
      </w:r>
      <w:r w:rsidR="001802C3" w:rsidRPr="009E0611">
        <w:rPr>
          <w:sz w:val="24"/>
          <w:szCs w:val="26"/>
        </w:rPr>
        <w:t xml:space="preserve"> dla Strumienia 1</w:t>
      </w:r>
      <w:bookmarkEnd w:id="9"/>
    </w:p>
    <w:p w14:paraId="6778008B" w14:textId="58597E23" w:rsidR="00245A89" w:rsidRDefault="001802C3" w:rsidP="004C441A">
      <w:pPr>
        <w:spacing w:after="160" w:line="276" w:lineRule="auto"/>
        <w:jc w:val="both"/>
        <w:rPr>
          <w:rFonts w:ascii="Calibri" w:hAnsi="Calibri" w:cs="Calibri"/>
          <w:lang w:bidi="ar-SA"/>
        </w:rPr>
      </w:pPr>
      <w:r w:rsidRPr="008A3A84">
        <w:rPr>
          <w:rFonts w:eastAsia="Calibri" w:cstheme="minorHAnsi"/>
          <w:szCs w:val="22"/>
          <w:lang w:eastAsia="pl-PL"/>
        </w:rPr>
        <w:t>Przedmiotem prac badawczo-rozwojowych Uczestników Przedsięwzięcia dopuszczonych do realizacji Przedsięwzięcia w ramach Strumienia 1 jest opracowanie i wdrożenie innowacyjnego, efektywnego energetycznie oraz ekonomicznie Systemu ogrzewania i chłodzenia budynków wykorzystujące</w:t>
      </w:r>
      <w:r w:rsidR="008E7BD1">
        <w:rPr>
          <w:rFonts w:eastAsia="Calibri" w:cstheme="minorHAnsi"/>
          <w:szCs w:val="22"/>
          <w:lang w:eastAsia="pl-PL"/>
        </w:rPr>
        <w:t xml:space="preserve">go </w:t>
      </w:r>
      <w:r w:rsidRPr="008A3A84">
        <w:rPr>
          <w:rFonts w:eastAsia="Calibri" w:cstheme="minorHAnsi"/>
          <w:szCs w:val="22"/>
          <w:lang w:eastAsia="pl-PL"/>
        </w:rPr>
        <w:t xml:space="preserve">technologie magazynowania ciepła i chłodu dla </w:t>
      </w:r>
      <w:r w:rsidR="00284A0D">
        <w:rPr>
          <w:rFonts w:eastAsia="Calibri" w:cstheme="minorHAnsi"/>
          <w:szCs w:val="22"/>
          <w:lang w:eastAsia="pl-PL"/>
        </w:rPr>
        <w:t>B</w:t>
      </w:r>
      <w:r w:rsidRPr="008A3A84">
        <w:rPr>
          <w:rFonts w:eastAsia="Calibri" w:cstheme="minorHAnsi"/>
          <w:szCs w:val="22"/>
          <w:lang w:eastAsia="pl-PL"/>
        </w:rPr>
        <w:t xml:space="preserve">udynków </w:t>
      </w:r>
      <w:r w:rsidR="00284A0D">
        <w:rPr>
          <w:rFonts w:eastAsia="Calibri" w:cstheme="minorHAnsi"/>
          <w:szCs w:val="22"/>
          <w:lang w:eastAsia="pl-PL"/>
        </w:rPr>
        <w:t>D</w:t>
      </w:r>
      <w:r w:rsidR="0066609C">
        <w:rPr>
          <w:rFonts w:eastAsia="Calibri" w:cstheme="minorHAnsi"/>
          <w:szCs w:val="22"/>
          <w:lang w:eastAsia="pl-PL"/>
        </w:rPr>
        <w:t xml:space="preserve">omu </w:t>
      </w:r>
      <w:r w:rsidR="00284A0D">
        <w:rPr>
          <w:rFonts w:eastAsia="Calibri" w:cstheme="minorHAnsi"/>
          <w:szCs w:val="22"/>
          <w:lang w:eastAsia="pl-PL"/>
        </w:rPr>
        <w:t>J</w:t>
      </w:r>
      <w:r w:rsidR="002343F1" w:rsidRPr="008A3A84">
        <w:rPr>
          <w:rFonts w:eastAsia="Calibri" w:cstheme="minorHAnsi"/>
          <w:szCs w:val="22"/>
          <w:lang w:eastAsia="pl-PL"/>
        </w:rPr>
        <w:t>ednorodzinn</w:t>
      </w:r>
      <w:r w:rsidR="0066609C">
        <w:rPr>
          <w:rFonts w:eastAsia="Calibri" w:cstheme="minorHAnsi"/>
          <w:szCs w:val="22"/>
          <w:lang w:eastAsia="pl-PL"/>
        </w:rPr>
        <w:t>ego</w:t>
      </w:r>
      <w:r w:rsidR="002343F1" w:rsidRPr="008A3A84">
        <w:rPr>
          <w:rFonts w:eastAsia="Calibri" w:cstheme="minorHAnsi"/>
          <w:szCs w:val="22"/>
          <w:lang w:eastAsia="pl-PL"/>
        </w:rPr>
        <w:t xml:space="preserve"> </w:t>
      </w:r>
      <w:r w:rsidRPr="008A3A84">
        <w:rPr>
          <w:rFonts w:eastAsia="Calibri" w:cstheme="minorHAnsi"/>
          <w:szCs w:val="22"/>
          <w:lang w:eastAsia="pl-PL"/>
        </w:rPr>
        <w:t>w dwóch wariantach energetycznych</w:t>
      </w:r>
      <w:r w:rsidR="008E7BD1">
        <w:rPr>
          <w:rFonts w:eastAsia="Calibri" w:cstheme="minorHAnsi"/>
          <w:szCs w:val="22"/>
          <w:lang w:eastAsia="pl-PL"/>
        </w:rPr>
        <w:t xml:space="preserve"> (wg Modelu I oraz Modelu II)</w:t>
      </w:r>
      <w:r w:rsidRPr="008A3A84">
        <w:rPr>
          <w:rFonts w:eastAsia="Calibri" w:cstheme="minorHAnsi"/>
          <w:szCs w:val="22"/>
          <w:lang w:eastAsia="pl-PL"/>
        </w:rPr>
        <w:t>. Działanie Systemów będzie zaprezentowan</w:t>
      </w:r>
      <w:r w:rsidR="008E7BD1">
        <w:rPr>
          <w:rFonts w:eastAsia="Calibri" w:cstheme="minorHAnsi"/>
          <w:szCs w:val="22"/>
          <w:lang w:eastAsia="pl-PL"/>
        </w:rPr>
        <w:t>e</w:t>
      </w:r>
      <w:r w:rsidRPr="008A3A84">
        <w:rPr>
          <w:rFonts w:eastAsia="Calibri" w:cstheme="minorHAnsi"/>
          <w:szCs w:val="22"/>
          <w:lang w:eastAsia="pl-PL"/>
        </w:rPr>
        <w:t xml:space="preserve"> poprzez kolejno: Projekt Systemu </w:t>
      </w:r>
      <w:r w:rsidR="006C1F42" w:rsidRPr="008A3A84">
        <w:rPr>
          <w:rFonts w:eastAsia="Calibri" w:cstheme="minorHAnsi"/>
          <w:szCs w:val="22"/>
          <w:lang w:eastAsia="pl-PL"/>
        </w:rPr>
        <w:t xml:space="preserve">1 i </w:t>
      </w:r>
      <w:r w:rsidR="008E7BD1">
        <w:rPr>
          <w:rFonts w:eastAsia="Calibri" w:cstheme="minorHAnsi"/>
          <w:szCs w:val="22"/>
          <w:lang w:eastAsia="pl-PL"/>
        </w:rPr>
        <w:t xml:space="preserve">Projekt </w:t>
      </w:r>
      <w:r w:rsidR="006C1F42" w:rsidRPr="008A3A84">
        <w:rPr>
          <w:rFonts w:eastAsia="Calibri" w:cstheme="minorHAnsi"/>
          <w:szCs w:val="22"/>
          <w:lang w:eastAsia="pl-PL"/>
        </w:rPr>
        <w:t>Systemu 2, Prototyp Systemu 1 i Demonstrator Systemu 1</w:t>
      </w:r>
      <w:r w:rsidR="006D04C9">
        <w:rPr>
          <w:rFonts w:eastAsia="Calibri" w:cstheme="minorHAnsi"/>
          <w:szCs w:val="22"/>
          <w:lang w:eastAsia="pl-PL"/>
        </w:rPr>
        <w:t xml:space="preserve"> (Demonstrator A) oraz Demonstrator Systemu 2 (Demonstrator A’)</w:t>
      </w:r>
      <w:r w:rsidR="00E26A3A">
        <w:rPr>
          <w:rFonts w:eastAsia="Calibri" w:cstheme="minorHAnsi"/>
          <w:szCs w:val="22"/>
          <w:lang w:eastAsia="pl-PL"/>
        </w:rPr>
        <w:t xml:space="preserve"> </w:t>
      </w:r>
      <w:r w:rsidR="006C1F42" w:rsidRPr="008A3A84">
        <w:rPr>
          <w:rFonts w:eastAsia="Calibri" w:cstheme="minorHAnsi"/>
          <w:szCs w:val="22"/>
          <w:lang w:eastAsia="pl-PL"/>
        </w:rPr>
        <w:t xml:space="preserve">. </w:t>
      </w:r>
      <w:r w:rsidR="002343F1">
        <w:rPr>
          <w:rFonts w:eastAsia="Calibri" w:cstheme="minorHAnsi"/>
          <w:szCs w:val="22"/>
          <w:lang w:eastAsia="pl-PL"/>
        </w:rPr>
        <w:t xml:space="preserve">Wykonawca w ramach prac B+R w Strumieniu 1 przygotowuje więc </w:t>
      </w:r>
      <w:r w:rsidR="00121DA7">
        <w:rPr>
          <w:rFonts w:eastAsia="Calibri" w:cstheme="minorHAnsi"/>
          <w:szCs w:val="22"/>
          <w:lang w:eastAsia="pl-PL"/>
        </w:rPr>
        <w:t>dwa</w:t>
      </w:r>
      <w:r w:rsidR="008253FB">
        <w:rPr>
          <w:rFonts w:eastAsia="Calibri" w:cstheme="minorHAnsi"/>
          <w:szCs w:val="22"/>
          <w:lang w:eastAsia="pl-PL"/>
        </w:rPr>
        <w:t xml:space="preserve"> </w:t>
      </w:r>
      <w:r w:rsidR="008E7BD1">
        <w:rPr>
          <w:rFonts w:eastAsia="Calibri" w:cstheme="minorHAnsi"/>
          <w:szCs w:val="22"/>
          <w:lang w:eastAsia="pl-PL"/>
        </w:rPr>
        <w:t xml:space="preserve">oddzielne </w:t>
      </w:r>
      <w:r w:rsidR="008253FB">
        <w:rPr>
          <w:rFonts w:eastAsia="Calibri" w:cstheme="minorHAnsi"/>
          <w:szCs w:val="22"/>
          <w:lang w:eastAsia="pl-PL"/>
        </w:rPr>
        <w:t>P</w:t>
      </w:r>
      <w:r w:rsidR="002343F1">
        <w:rPr>
          <w:rFonts w:eastAsia="Calibri" w:cstheme="minorHAnsi"/>
          <w:szCs w:val="22"/>
          <w:lang w:eastAsia="pl-PL"/>
        </w:rPr>
        <w:t xml:space="preserve">rojekty </w:t>
      </w:r>
      <w:r w:rsidR="008253FB">
        <w:rPr>
          <w:rFonts w:eastAsia="Calibri" w:cstheme="minorHAnsi"/>
          <w:szCs w:val="22"/>
          <w:lang w:eastAsia="pl-PL"/>
        </w:rPr>
        <w:t>(dla Systemu 1 i 2)</w:t>
      </w:r>
      <w:r w:rsidR="008E7BD1">
        <w:rPr>
          <w:rFonts w:eastAsia="Calibri" w:cstheme="minorHAnsi"/>
          <w:szCs w:val="22"/>
          <w:lang w:eastAsia="pl-PL"/>
        </w:rPr>
        <w:t xml:space="preserve">, </w:t>
      </w:r>
      <w:r w:rsidR="00121DA7">
        <w:rPr>
          <w:rFonts w:eastAsia="Calibri" w:cstheme="minorHAnsi"/>
          <w:szCs w:val="22"/>
          <w:lang w:eastAsia="pl-PL"/>
        </w:rPr>
        <w:t xml:space="preserve">jeden </w:t>
      </w:r>
      <w:r w:rsidR="002343F1">
        <w:rPr>
          <w:rFonts w:eastAsia="Calibri" w:cstheme="minorHAnsi"/>
          <w:szCs w:val="22"/>
          <w:lang w:eastAsia="pl-PL"/>
        </w:rPr>
        <w:t>Prototyp (dla Systemu</w:t>
      </w:r>
      <w:r w:rsidR="008E7BD1">
        <w:rPr>
          <w:rFonts w:eastAsia="Calibri" w:cstheme="minorHAnsi"/>
          <w:szCs w:val="22"/>
          <w:lang w:eastAsia="pl-PL"/>
        </w:rPr>
        <w:t xml:space="preserve"> </w:t>
      </w:r>
      <w:r w:rsidR="002343F1">
        <w:rPr>
          <w:rFonts w:eastAsia="Calibri" w:cstheme="minorHAnsi"/>
          <w:szCs w:val="22"/>
          <w:lang w:eastAsia="pl-PL"/>
        </w:rPr>
        <w:t>1) oraz</w:t>
      </w:r>
      <w:r w:rsidR="00121DA7">
        <w:rPr>
          <w:rFonts w:eastAsia="Calibri" w:cstheme="minorHAnsi"/>
          <w:szCs w:val="22"/>
          <w:lang w:eastAsia="pl-PL"/>
        </w:rPr>
        <w:t xml:space="preserve"> dwa</w:t>
      </w:r>
      <w:r w:rsidR="006D04C9">
        <w:rPr>
          <w:rFonts w:eastAsia="Calibri" w:cstheme="minorHAnsi"/>
          <w:szCs w:val="22"/>
          <w:lang w:eastAsia="pl-PL"/>
        </w:rPr>
        <w:t xml:space="preserve"> </w:t>
      </w:r>
      <w:proofErr w:type="spellStart"/>
      <w:r w:rsidR="002343F1">
        <w:rPr>
          <w:rFonts w:eastAsia="Calibri" w:cstheme="minorHAnsi"/>
          <w:szCs w:val="22"/>
          <w:lang w:eastAsia="pl-PL"/>
        </w:rPr>
        <w:t>Demonstrator</w:t>
      </w:r>
      <w:r w:rsidR="006D04C9">
        <w:rPr>
          <w:rFonts w:eastAsia="Calibri" w:cstheme="minorHAnsi"/>
          <w:szCs w:val="22"/>
          <w:lang w:eastAsia="pl-PL"/>
        </w:rPr>
        <w:t>y</w:t>
      </w:r>
      <w:proofErr w:type="spellEnd"/>
      <w:r w:rsidR="002343F1">
        <w:rPr>
          <w:rFonts w:eastAsia="Calibri" w:cstheme="minorHAnsi"/>
          <w:szCs w:val="22"/>
          <w:lang w:eastAsia="pl-PL"/>
        </w:rPr>
        <w:t xml:space="preserve"> (dla Systemu 1</w:t>
      </w:r>
      <w:r w:rsidR="006D04C9">
        <w:rPr>
          <w:rFonts w:eastAsia="Calibri" w:cstheme="minorHAnsi"/>
          <w:szCs w:val="22"/>
          <w:lang w:eastAsia="pl-PL"/>
        </w:rPr>
        <w:t xml:space="preserve"> i Systemu 2</w:t>
      </w:r>
      <w:r w:rsidR="002343F1">
        <w:rPr>
          <w:rFonts w:eastAsia="Calibri" w:cstheme="minorHAnsi"/>
          <w:szCs w:val="22"/>
          <w:lang w:eastAsia="pl-PL"/>
        </w:rPr>
        <w:t>)</w:t>
      </w:r>
      <w:r w:rsidR="008253FB">
        <w:rPr>
          <w:rFonts w:eastAsia="Calibri" w:cstheme="minorHAnsi"/>
          <w:szCs w:val="22"/>
          <w:lang w:eastAsia="pl-PL"/>
        </w:rPr>
        <w:t>.</w:t>
      </w:r>
    </w:p>
    <w:p w14:paraId="248726B1" w14:textId="2AAEA536" w:rsidR="0013177B" w:rsidRPr="00590E20" w:rsidRDefault="0013177B" w:rsidP="009E0611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590E20">
        <w:rPr>
          <w:rFonts w:eastAsia="Calibri" w:cstheme="minorHAnsi"/>
          <w:szCs w:val="22"/>
          <w:lang w:eastAsia="pl-PL"/>
        </w:rPr>
        <w:t xml:space="preserve">Realizacja Prac B+R </w:t>
      </w:r>
      <w:r w:rsidR="008A3A84">
        <w:rPr>
          <w:rFonts w:eastAsia="Calibri" w:cstheme="minorHAnsi"/>
          <w:szCs w:val="22"/>
          <w:lang w:eastAsia="pl-PL"/>
        </w:rPr>
        <w:t>dla Strumienia 1</w:t>
      </w:r>
      <w:r w:rsidR="008A3A84" w:rsidRPr="00590E20">
        <w:rPr>
          <w:rFonts w:eastAsia="Calibri" w:cstheme="minorHAnsi"/>
          <w:szCs w:val="22"/>
          <w:lang w:eastAsia="pl-PL"/>
        </w:rPr>
        <w:t xml:space="preserve"> </w:t>
      </w:r>
      <w:r w:rsidRPr="00590E20">
        <w:rPr>
          <w:rFonts w:eastAsia="Calibri" w:cstheme="minorHAnsi"/>
          <w:szCs w:val="22"/>
          <w:lang w:eastAsia="pl-PL"/>
        </w:rPr>
        <w:t>w ramach Przedsięwzięcia</w:t>
      </w:r>
      <w:r w:rsidR="008A3A84">
        <w:rPr>
          <w:rFonts w:eastAsia="Calibri" w:cstheme="minorHAnsi"/>
          <w:szCs w:val="22"/>
          <w:lang w:eastAsia="pl-PL"/>
        </w:rPr>
        <w:t xml:space="preserve"> Magazynowanie Ciepła i Chłodu, </w:t>
      </w:r>
      <w:r w:rsidRPr="00590E20">
        <w:rPr>
          <w:rFonts w:eastAsia="Calibri" w:cstheme="minorHAnsi"/>
          <w:szCs w:val="22"/>
          <w:lang w:eastAsia="pl-PL"/>
        </w:rPr>
        <w:t>rozpoczyna się wraz z podpisaniem Umów pomiędzy Uczestnikami Przedsięwzięcia wybranymi w ramach przeprowadzonego Postępowania</w:t>
      </w:r>
      <w:r>
        <w:rPr>
          <w:rFonts w:eastAsia="Calibri" w:cstheme="minorHAnsi"/>
          <w:szCs w:val="22"/>
          <w:lang w:eastAsia="pl-PL"/>
        </w:rPr>
        <w:t xml:space="preserve"> (</w:t>
      </w:r>
      <w:r w:rsidR="001F1695">
        <w:rPr>
          <w:rFonts w:eastAsia="Calibri" w:cstheme="minorHAnsi"/>
          <w:szCs w:val="22"/>
          <w:lang w:eastAsia="pl-PL"/>
        </w:rPr>
        <w:t>Uczestnikami Przedsięwzięcia</w:t>
      </w:r>
      <w:r>
        <w:rPr>
          <w:rFonts w:eastAsia="Calibri" w:cstheme="minorHAnsi"/>
          <w:szCs w:val="22"/>
          <w:lang w:eastAsia="pl-PL"/>
        </w:rPr>
        <w:t>)</w:t>
      </w:r>
      <w:r w:rsidRPr="00590E20">
        <w:rPr>
          <w:rFonts w:eastAsia="Calibri" w:cstheme="minorHAnsi"/>
          <w:szCs w:val="22"/>
          <w:lang w:eastAsia="pl-PL"/>
        </w:rPr>
        <w:t>, a Zamawiającym</w:t>
      </w:r>
      <w:r>
        <w:rPr>
          <w:rFonts w:eastAsia="Calibri" w:cstheme="minorHAnsi"/>
          <w:szCs w:val="22"/>
          <w:lang w:eastAsia="pl-PL"/>
        </w:rPr>
        <w:t xml:space="preserve"> (NCBR)</w:t>
      </w:r>
      <w:r w:rsidRPr="00590E20">
        <w:rPr>
          <w:rFonts w:eastAsia="Calibri" w:cstheme="minorHAnsi"/>
          <w:szCs w:val="22"/>
          <w:lang w:eastAsia="pl-PL"/>
        </w:rPr>
        <w:t xml:space="preserve">. </w:t>
      </w:r>
    </w:p>
    <w:p w14:paraId="6FE425F8" w14:textId="77777777" w:rsidR="0013177B" w:rsidRPr="00590E20" w:rsidRDefault="0013177B" w:rsidP="009E0611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590E20">
        <w:rPr>
          <w:rFonts w:eastAsia="Calibri" w:cstheme="minorHAnsi"/>
          <w:szCs w:val="22"/>
          <w:lang w:eastAsia="pl-PL"/>
        </w:rPr>
        <w:t>Realizacja Przedsięwzięcia będzie przebiegała zgodnie z poniższymi, następującymi po sobie etapami:</w:t>
      </w:r>
    </w:p>
    <w:p w14:paraId="4AEF580E" w14:textId="4BB0E089" w:rsidR="00E71EA0" w:rsidRDefault="0013177B" w:rsidP="00B17649">
      <w:pPr>
        <w:pStyle w:val="Akapitzlist"/>
        <w:numPr>
          <w:ilvl w:val="0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 w:rsidRPr="006F1369">
        <w:rPr>
          <w:rFonts w:eastAsia="Calibri" w:cstheme="minorHAnsi"/>
          <w:b/>
          <w:szCs w:val="22"/>
          <w:lang w:eastAsia="pl-PL"/>
        </w:rPr>
        <w:t>Etap I</w:t>
      </w:r>
      <w:r w:rsidR="00E71EA0">
        <w:rPr>
          <w:rFonts w:cstheme="minorHAnsi"/>
          <w:szCs w:val="22"/>
        </w:rPr>
        <w:t>:</w:t>
      </w:r>
    </w:p>
    <w:p w14:paraId="4C06581F" w14:textId="36F7CC3E" w:rsidR="00E71EA0" w:rsidRDefault="00E71EA0" w:rsidP="006B6CE5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1:</w:t>
      </w:r>
      <w:r w:rsidR="0013177B" w:rsidRPr="006F1369">
        <w:rPr>
          <w:rFonts w:cstheme="minorHAnsi"/>
          <w:szCs w:val="22"/>
        </w:rPr>
        <w:t xml:space="preserve"> </w:t>
      </w:r>
      <w:r w:rsidR="009C7098">
        <w:rPr>
          <w:rFonts w:cstheme="minorHAnsi"/>
          <w:szCs w:val="22"/>
        </w:rPr>
        <w:t>U</w:t>
      </w:r>
      <w:r w:rsidR="0013177B" w:rsidRPr="006F1369">
        <w:rPr>
          <w:rFonts w:cstheme="minorHAnsi"/>
          <w:szCs w:val="22"/>
        </w:rPr>
        <w:t xml:space="preserve">czestnicy Przedsięwzięcia będą prowadzić Prace B+R w zakresie opracowania </w:t>
      </w:r>
      <w:r w:rsidR="00DA0ABC">
        <w:rPr>
          <w:rFonts w:cstheme="minorHAnsi"/>
          <w:szCs w:val="22"/>
        </w:rPr>
        <w:t>Wyników Prac Etapu</w:t>
      </w:r>
      <w:r w:rsidR="0013177B" w:rsidRPr="006F1369">
        <w:rPr>
          <w:rFonts w:cstheme="minorHAnsi"/>
          <w:szCs w:val="22"/>
        </w:rPr>
        <w:t xml:space="preserve"> I, w szczególności Projektów dla Systemów 1</w:t>
      </w:r>
      <w:r w:rsidR="00BA5E78">
        <w:rPr>
          <w:rFonts w:cstheme="minorHAnsi"/>
          <w:szCs w:val="22"/>
        </w:rPr>
        <w:t xml:space="preserve"> i</w:t>
      </w:r>
      <w:r w:rsidR="0013177B" w:rsidRPr="006F1369">
        <w:rPr>
          <w:rFonts w:cstheme="minorHAnsi"/>
          <w:szCs w:val="22"/>
        </w:rPr>
        <w:t xml:space="preserve"> 2 oraz </w:t>
      </w:r>
      <w:r w:rsidR="0013177B" w:rsidRPr="00A94623">
        <w:rPr>
          <w:rFonts w:cstheme="minorHAnsi"/>
          <w:szCs w:val="22"/>
        </w:rPr>
        <w:t>Prototyp</w:t>
      </w:r>
      <w:r w:rsidR="00373BFE">
        <w:rPr>
          <w:rFonts w:cstheme="minorHAnsi"/>
          <w:szCs w:val="22"/>
        </w:rPr>
        <w:t>ów</w:t>
      </w:r>
      <w:r w:rsidR="0013177B" w:rsidRPr="00A94623">
        <w:rPr>
          <w:rFonts w:cstheme="minorHAnsi"/>
          <w:szCs w:val="22"/>
        </w:rPr>
        <w:t xml:space="preserve"> dla Systemu 1 (Prototyp A, dla </w:t>
      </w:r>
      <w:r w:rsidR="004C441A">
        <w:rPr>
          <w:rFonts w:cstheme="minorHAnsi"/>
          <w:szCs w:val="22"/>
        </w:rPr>
        <w:t>B</w:t>
      </w:r>
      <w:r w:rsidR="0013177B" w:rsidRPr="00B17649">
        <w:rPr>
          <w:rFonts w:cstheme="minorHAnsi"/>
          <w:szCs w:val="22"/>
        </w:rPr>
        <w:t xml:space="preserve">udynku </w:t>
      </w:r>
      <w:r w:rsidR="004C441A">
        <w:rPr>
          <w:rFonts w:cstheme="minorHAnsi"/>
          <w:szCs w:val="22"/>
        </w:rPr>
        <w:t>D</w:t>
      </w:r>
      <w:r w:rsidR="0013177B" w:rsidRPr="00B17649">
        <w:rPr>
          <w:rFonts w:cstheme="minorHAnsi"/>
          <w:szCs w:val="22"/>
        </w:rPr>
        <w:t xml:space="preserve">omu </w:t>
      </w:r>
      <w:r w:rsidR="004C441A">
        <w:rPr>
          <w:rFonts w:cstheme="minorHAnsi"/>
          <w:szCs w:val="22"/>
        </w:rPr>
        <w:t>J</w:t>
      </w:r>
      <w:r w:rsidR="0013177B" w:rsidRPr="00B17649">
        <w:rPr>
          <w:rFonts w:cstheme="minorHAnsi"/>
          <w:szCs w:val="22"/>
        </w:rPr>
        <w:t>ednorodzinnego wg Modelu I)</w:t>
      </w:r>
      <w:r>
        <w:rPr>
          <w:rFonts w:cstheme="minorHAnsi"/>
          <w:szCs w:val="22"/>
        </w:rPr>
        <w:t>;</w:t>
      </w:r>
    </w:p>
    <w:p w14:paraId="0A491376" w14:textId="529E156E" w:rsidR="00E71EA0" w:rsidRDefault="00E71EA0" w:rsidP="006B6CE5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2:</w:t>
      </w:r>
      <w:r w:rsidR="0013177B" w:rsidRPr="00B17649">
        <w:rPr>
          <w:rFonts w:cstheme="minorHAnsi"/>
          <w:szCs w:val="22"/>
        </w:rPr>
        <w:t xml:space="preserve"> opracowan</w:t>
      </w:r>
      <w:r w:rsidR="00373BFE">
        <w:rPr>
          <w:rFonts w:cstheme="minorHAnsi"/>
          <w:szCs w:val="22"/>
        </w:rPr>
        <w:t>e</w:t>
      </w:r>
      <w:r w:rsidR="0013177B" w:rsidRPr="00B17649">
        <w:rPr>
          <w:rFonts w:cstheme="minorHAnsi"/>
          <w:szCs w:val="22"/>
        </w:rPr>
        <w:t xml:space="preserve"> przez </w:t>
      </w:r>
      <w:r w:rsidR="001F1695">
        <w:rPr>
          <w:rFonts w:cstheme="minorHAnsi"/>
          <w:szCs w:val="22"/>
        </w:rPr>
        <w:t>Uczestników Przedsięwzięcia</w:t>
      </w:r>
      <w:r w:rsidR="0013177B" w:rsidRPr="00B17649">
        <w:rPr>
          <w:rFonts w:cstheme="minorHAnsi"/>
          <w:szCs w:val="22"/>
        </w:rPr>
        <w:t xml:space="preserve"> Prototypy Systemu 1, zostaną poddane Testom pracy, magazynowania i funkcjonalności. Testy będą prowadzone przez Zamawiającego</w:t>
      </w:r>
      <w:r w:rsidR="004C441A">
        <w:rPr>
          <w:rFonts w:cstheme="minorHAnsi"/>
          <w:szCs w:val="22"/>
        </w:rPr>
        <w:t xml:space="preserve"> przy współudziale Wykonawcy</w:t>
      </w:r>
      <w:r>
        <w:rPr>
          <w:rFonts w:cstheme="minorHAnsi"/>
          <w:szCs w:val="22"/>
        </w:rPr>
        <w:t>;</w:t>
      </w:r>
    </w:p>
    <w:p w14:paraId="042ADD03" w14:textId="07953963" w:rsidR="00E71EA0" w:rsidRDefault="00E71EA0" w:rsidP="006B6CE5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3:</w:t>
      </w:r>
      <w:r w:rsidR="0013177B" w:rsidRPr="00B17649">
        <w:rPr>
          <w:rFonts w:cstheme="minorHAnsi"/>
          <w:szCs w:val="22"/>
        </w:rPr>
        <w:t xml:space="preserve"> </w:t>
      </w:r>
      <w:r w:rsidR="004332C1">
        <w:rPr>
          <w:rFonts w:cstheme="minorHAnsi"/>
          <w:szCs w:val="22"/>
        </w:rPr>
        <w:t>z</w:t>
      </w:r>
      <w:r w:rsidR="0013177B" w:rsidRPr="00B17649">
        <w:rPr>
          <w:rFonts w:cstheme="minorHAnsi"/>
          <w:szCs w:val="22"/>
        </w:rPr>
        <w:t xml:space="preserve">amawiający dokona Oceny </w:t>
      </w:r>
      <w:r w:rsidR="00DA0ABC">
        <w:rPr>
          <w:rFonts w:cstheme="minorHAnsi"/>
          <w:szCs w:val="22"/>
        </w:rPr>
        <w:t>Wyników Prac Etapu</w:t>
      </w:r>
      <w:r w:rsidR="0013177B" w:rsidRPr="00B17649">
        <w:rPr>
          <w:rFonts w:cstheme="minorHAnsi"/>
          <w:szCs w:val="22"/>
        </w:rPr>
        <w:t>, w tym w szczególności Projekt</w:t>
      </w:r>
      <w:r w:rsidR="008A3A84" w:rsidRPr="00B17649">
        <w:rPr>
          <w:rFonts w:cstheme="minorHAnsi"/>
          <w:szCs w:val="22"/>
        </w:rPr>
        <w:t>ów</w:t>
      </w:r>
      <w:r w:rsidR="0013177B" w:rsidRPr="00B17649">
        <w:rPr>
          <w:rFonts w:cstheme="minorHAnsi"/>
          <w:szCs w:val="22"/>
        </w:rPr>
        <w:t xml:space="preserve"> Systemu 1 i 2 oraz testowanych Prototypów Systemu 1 pod względem zgodności z </w:t>
      </w:r>
      <w:r w:rsidR="00F44BE4">
        <w:rPr>
          <w:rFonts w:cstheme="minorHAnsi"/>
          <w:szCs w:val="22"/>
        </w:rPr>
        <w:t>W</w:t>
      </w:r>
      <w:r w:rsidR="0013177B" w:rsidRPr="00B17649">
        <w:rPr>
          <w:rFonts w:cstheme="minorHAnsi"/>
          <w:szCs w:val="22"/>
        </w:rPr>
        <w:t>ymaganiami</w:t>
      </w:r>
      <w:r w:rsidR="00F44BE4">
        <w:rPr>
          <w:rFonts w:cstheme="minorHAnsi"/>
          <w:szCs w:val="22"/>
        </w:rPr>
        <w:t xml:space="preserve"> Obligatoryjnymi, Konkursowymi i Jakościowymi</w:t>
      </w:r>
      <w:r w:rsidR="0013177B" w:rsidRPr="00B17649">
        <w:rPr>
          <w:rFonts w:cstheme="minorHAnsi"/>
          <w:szCs w:val="22"/>
        </w:rPr>
        <w:t xml:space="preserve"> i Wnioskiem Wykonawcy</w:t>
      </w:r>
      <w:r>
        <w:rPr>
          <w:rFonts w:cstheme="minorHAnsi"/>
          <w:szCs w:val="22"/>
        </w:rPr>
        <w:t>;</w:t>
      </w:r>
      <w:r w:rsidR="0013177B" w:rsidRPr="00B17649">
        <w:rPr>
          <w:rFonts w:cstheme="minorHAnsi"/>
          <w:szCs w:val="22"/>
        </w:rPr>
        <w:t xml:space="preserve"> </w:t>
      </w:r>
    </w:p>
    <w:p w14:paraId="1E919AD9" w14:textId="5AB23DAB" w:rsidR="0013177B" w:rsidRPr="00B17649" w:rsidRDefault="00AD3C9F" w:rsidP="006B6CE5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Krok 4: </w:t>
      </w:r>
      <w:r w:rsidR="004332C1">
        <w:rPr>
          <w:rFonts w:cstheme="minorHAnsi"/>
          <w:szCs w:val="22"/>
        </w:rPr>
        <w:t>z</w:t>
      </w:r>
      <w:r w:rsidR="00E71EA0" w:rsidRPr="00B17649">
        <w:rPr>
          <w:rFonts w:cstheme="minorHAnsi"/>
          <w:szCs w:val="22"/>
        </w:rPr>
        <w:t>amawiający</w:t>
      </w:r>
      <w:r w:rsidR="00E71EA0">
        <w:rPr>
          <w:rFonts w:cstheme="minorHAnsi"/>
          <w:szCs w:val="22"/>
        </w:rPr>
        <w:t xml:space="preserve"> dokona </w:t>
      </w:r>
      <w:r w:rsidR="0013177B" w:rsidRPr="00B17649">
        <w:rPr>
          <w:rFonts w:cstheme="minorHAnsi"/>
          <w:szCs w:val="22"/>
        </w:rPr>
        <w:t xml:space="preserve">Selekcji Wykonawcy do Etapu II. </w:t>
      </w:r>
    </w:p>
    <w:p w14:paraId="58BB138B" w14:textId="0FACE668" w:rsidR="00E71EA0" w:rsidRDefault="0013177B" w:rsidP="00B17649">
      <w:pPr>
        <w:pStyle w:val="Akapitzlist"/>
        <w:numPr>
          <w:ilvl w:val="0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 w:rsidRPr="00B17649">
        <w:rPr>
          <w:rFonts w:eastAsia="Calibri" w:cstheme="minorHAnsi"/>
          <w:b/>
          <w:szCs w:val="22"/>
          <w:lang w:eastAsia="pl-PL"/>
        </w:rPr>
        <w:t>Etap II</w:t>
      </w:r>
      <w:r w:rsidR="008B61CB">
        <w:rPr>
          <w:rFonts w:eastAsia="Calibri" w:cstheme="minorHAnsi"/>
          <w:szCs w:val="22"/>
          <w:lang w:eastAsia="pl-PL"/>
        </w:rPr>
        <w:t>:</w:t>
      </w:r>
      <w:r w:rsidRPr="00B17649">
        <w:rPr>
          <w:rFonts w:cstheme="minorHAnsi"/>
          <w:szCs w:val="22"/>
        </w:rPr>
        <w:t xml:space="preserve"> </w:t>
      </w:r>
    </w:p>
    <w:p w14:paraId="0A35F1BA" w14:textId="770FEE08" w:rsidR="00C04A6E" w:rsidRDefault="00E71EA0" w:rsidP="00E71EA0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1:</w:t>
      </w:r>
      <w:r w:rsidR="0013177B" w:rsidRPr="00B17649">
        <w:rPr>
          <w:rFonts w:cstheme="minorHAnsi"/>
          <w:szCs w:val="22"/>
        </w:rPr>
        <w:t xml:space="preserve"> </w:t>
      </w:r>
      <w:r w:rsidR="009C7098">
        <w:rPr>
          <w:rFonts w:cstheme="minorHAnsi"/>
          <w:szCs w:val="22"/>
        </w:rPr>
        <w:t>U</w:t>
      </w:r>
      <w:r w:rsidR="0013177B" w:rsidRPr="00B17649">
        <w:rPr>
          <w:rFonts w:cstheme="minorHAnsi"/>
          <w:szCs w:val="22"/>
        </w:rPr>
        <w:t>czestnik Przedsięwzięcia wybrany w ramach Selekcji będzie prowadził dalsze Prace B+R, w wyniku których opracuje</w:t>
      </w:r>
      <w:r w:rsidR="006D04C9">
        <w:rPr>
          <w:rFonts w:cstheme="minorHAnsi"/>
          <w:szCs w:val="22"/>
        </w:rPr>
        <w:t xml:space="preserve">: </w:t>
      </w:r>
      <w:r w:rsidR="0013177B" w:rsidRPr="00B17649">
        <w:rPr>
          <w:rFonts w:cstheme="minorHAnsi"/>
          <w:szCs w:val="22"/>
        </w:rPr>
        <w:t xml:space="preserve"> </w:t>
      </w:r>
    </w:p>
    <w:p w14:paraId="66BFC2C2" w14:textId="28AB2D8A" w:rsidR="00C04A6E" w:rsidRDefault="0013177B" w:rsidP="009E0611">
      <w:pPr>
        <w:pStyle w:val="Akapitzlist"/>
        <w:numPr>
          <w:ilvl w:val="2"/>
          <w:numId w:val="70"/>
        </w:numPr>
        <w:spacing w:after="160" w:line="276" w:lineRule="auto"/>
        <w:jc w:val="both"/>
        <w:rPr>
          <w:rFonts w:cstheme="minorHAnsi"/>
          <w:szCs w:val="22"/>
        </w:rPr>
      </w:pPr>
      <w:r w:rsidRPr="00B17649">
        <w:rPr>
          <w:rFonts w:cstheme="minorHAnsi"/>
          <w:szCs w:val="22"/>
        </w:rPr>
        <w:t xml:space="preserve">Demonstrator </w:t>
      </w:r>
      <w:r w:rsidR="00527135" w:rsidRPr="00B17649">
        <w:rPr>
          <w:rFonts w:cstheme="minorHAnsi"/>
          <w:szCs w:val="22"/>
        </w:rPr>
        <w:t xml:space="preserve">A, czyli zainstalowany System 1 w </w:t>
      </w:r>
      <w:r w:rsidR="00F44BE4">
        <w:rPr>
          <w:rFonts w:cstheme="minorHAnsi"/>
          <w:szCs w:val="22"/>
        </w:rPr>
        <w:t>Budynku D</w:t>
      </w:r>
      <w:r w:rsidR="00527135" w:rsidRPr="00B17649">
        <w:rPr>
          <w:rFonts w:cstheme="minorHAnsi"/>
          <w:szCs w:val="22"/>
        </w:rPr>
        <w:t xml:space="preserve">omu </w:t>
      </w:r>
      <w:r w:rsidR="00F44BE4">
        <w:rPr>
          <w:rFonts w:cstheme="minorHAnsi"/>
          <w:szCs w:val="22"/>
        </w:rPr>
        <w:t>J</w:t>
      </w:r>
      <w:r w:rsidR="00527135" w:rsidRPr="00B17649">
        <w:rPr>
          <w:rFonts w:cstheme="minorHAnsi"/>
          <w:szCs w:val="22"/>
        </w:rPr>
        <w:t>ednorodzinn</w:t>
      </w:r>
      <w:r w:rsidR="00F44BE4">
        <w:rPr>
          <w:rFonts w:cstheme="minorHAnsi"/>
          <w:szCs w:val="22"/>
        </w:rPr>
        <w:t>ego</w:t>
      </w:r>
      <w:r w:rsidR="00527135" w:rsidRPr="00B17649">
        <w:rPr>
          <w:rFonts w:cstheme="minorHAnsi"/>
          <w:szCs w:val="22"/>
        </w:rPr>
        <w:t xml:space="preserve"> wg Modelu I, demonstrujący rzeczywistą instalację wykonanej technologii</w:t>
      </w:r>
      <w:r w:rsidR="006D04C9">
        <w:rPr>
          <w:rFonts w:cstheme="minorHAnsi"/>
          <w:szCs w:val="22"/>
        </w:rPr>
        <w:t xml:space="preserve">; </w:t>
      </w:r>
      <w:r w:rsidR="006D04C9" w:rsidRPr="006D04C9">
        <w:rPr>
          <w:rFonts w:cstheme="minorHAnsi"/>
          <w:szCs w:val="22"/>
        </w:rPr>
        <w:t xml:space="preserve"> </w:t>
      </w:r>
    </w:p>
    <w:p w14:paraId="50FF0E1C" w14:textId="685987FB" w:rsidR="00E71EA0" w:rsidRDefault="006D04C9" w:rsidP="009E0611">
      <w:pPr>
        <w:pStyle w:val="Akapitzlist"/>
        <w:numPr>
          <w:ilvl w:val="2"/>
          <w:numId w:val="70"/>
        </w:numPr>
        <w:spacing w:after="160" w:line="276" w:lineRule="auto"/>
        <w:jc w:val="both"/>
        <w:rPr>
          <w:rFonts w:cstheme="minorHAnsi"/>
          <w:szCs w:val="22"/>
        </w:rPr>
      </w:pPr>
      <w:r w:rsidRPr="00B17649">
        <w:rPr>
          <w:rFonts w:cstheme="minorHAnsi"/>
          <w:szCs w:val="22"/>
        </w:rPr>
        <w:t>Demonstrator A</w:t>
      </w:r>
      <w:r>
        <w:rPr>
          <w:rFonts w:cstheme="minorHAnsi"/>
          <w:szCs w:val="22"/>
        </w:rPr>
        <w:t>’</w:t>
      </w:r>
      <w:r w:rsidRPr="00B17649">
        <w:rPr>
          <w:rFonts w:cstheme="minorHAnsi"/>
          <w:szCs w:val="22"/>
        </w:rPr>
        <w:t xml:space="preserve">, czyli zainstalowany System </w:t>
      </w:r>
      <w:r>
        <w:rPr>
          <w:rFonts w:cstheme="minorHAnsi"/>
          <w:szCs w:val="22"/>
        </w:rPr>
        <w:t>2</w:t>
      </w:r>
      <w:r w:rsidRPr="00B17649">
        <w:rPr>
          <w:rFonts w:cstheme="minorHAnsi"/>
          <w:szCs w:val="22"/>
        </w:rPr>
        <w:t xml:space="preserve"> w </w:t>
      </w:r>
      <w:r w:rsidR="00F44BE4">
        <w:rPr>
          <w:rFonts w:cstheme="minorHAnsi"/>
          <w:szCs w:val="22"/>
        </w:rPr>
        <w:t>Budynku D</w:t>
      </w:r>
      <w:r w:rsidRPr="00B17649">
        <w:rPr>
          <w:rFonts w:cstheme="minorHAnsi"/>
          <w:szCs w:val="22"/>
        </w:rPr>
        <w:t xml:space="preserve">omu </w:t>
      </w:r>
      <w:r w:rsidR="00F44BE4">
        <w:rPr>
          <w:rFonts w:cstheme="minorHAnsi"/>
          <w:szCs w:val="22"/>
        </w:rPr>
        <w:t>J</w:t>
      </w:r>
      <w:r w:rsidRPr="00B17649">
        <w:rPr>
          <w:rFonts w:cstheme="minorHAnsi"/>
          <w:szCs w:val="22"/>
        </w:rPr>
        <w:t>ednorodzin</w:t>
      </w:r>
      <w:r w:rsidR="00F44BE4">
        <w:rPr>
          <w:rFonts w:cstheme="minorHAnsi"/>
          <w:szCs w:val="22"/>
        </w:rPr>
        <w:t>nego</w:t>
      </w:r>
      <w:r w:rsidRPr="00B17649">
        <w:rPr>
          <w:rFonts w:cstheme="minorHAnsi"/>
          <w:szCs w:val="22"/>
        </w:rPr>
        <w:t xml:space="preserve"> wg Modelu </w:t>
      </w:r>
      <w:r>
        <w:rPr>
          <w:rFonts w:cstheme="minorHAnsi"/>
          <w:szCs w:val="22"/>
        </w:rPr>
        <w:t>I</w:t>
      </w:r>
      <w:r w:rsidRPr="00B17649">
        <w:rPr>
          <w:rFonts w:cstheme="minorHAnsi"/>
          <w:szCs w:val="22"/>
        </w:rPr>
        <w:t>I, demonstrujący rzeczywistą instalację wykonanej technologii</w:t>
      </w:r>
      <w:r w:rsidR="00C04A6E">
        <w:rPr>
          <w:rFonts w:cstheme="minorHAnsi"/>
          <w:szCs w:val="22"/>
        </w:rPr>
        <w:t>;</w:t>
      </w:r>
    </w:p>
    <w:p w14:paraId="52EE4522" w14:textId="3EBFFB47" w:rsidR="0013177B" w:rsidRPr="00B17649" w:rsidRDefault="00E71EA0" w:rsidP="00E71EA0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2: p</w:t>
      </w:r>
      <w:r w:rsidR="0013177B" w:rsidRPr="00B17649">
        <w:rPr>
          <w:rFonts w:cstheme="minorHAnsi"/>
          <w:szCs w:val="22"/>
        </w:rPr>
        <w:t xml:space="preserve">o zakończeniu Prac B+R w Etapie II, Zamawiający dokona oceny Demonstratora </w:t>
      </w:r>
      <w:r w:rsidR="006D04C9">
        <w:rPr>
          <w:rFonts w:cstheme="minorHAnsi"/>
          <w:szCs w:val="22"/>
        </w:rPr>
        <w:t>A oraz Demonstratora A’</w:t>
      </w:r>
      <w:r w:rsidR="0013177B" w:rsidRPr="00B17649">
        <w:rPr>
          <w:rFonts w:cstheme="minorHAnsi"/>
          <w:szCs w:val="22"/>
        </w:rPr>
        <w:t xml:space="preserve"> pod kątem zgodności z</w:t>
      </w:r>
      <w:r w:rsidR="00F44BE4">
        <w:rPr>
          <w:rFonts w:cstheme="minorHAnsi"/>
          <w:szCs w:val="22"/>
        </w:rPr>
        <w:t xml:space="preserve"> W</w:t>
      </w:r>
      <w:r w:rsidR="00F44BE4" w:rsidRPr="00B17649">
        <w:rPr>
          <w:rFonts w:cstheme="minorHAnsi"/>
          <w:szCs w:val="22"/>
        </w:rPr>
        <w:t>ymaganiami</w:t>
      </w:r>
      <w:r w:rsidR="00F44BE4">
        <w:rPr>
          <w:rFonts w:cstheme="minorHAnsi"/>
          <w:szCs w:val="22"/>
        </w:rPr>
        <w:t xml:space="preserve"> Obligatoryjnymi, Konkursowymi i Jakościowymi</w:t>
      </w:r>
      <w:r w:rsidR="0013177B" w:rsidRPr="00B17649">
        <w:rPr>
          <w:rFonts w:cstheme="minorHAnsi"/>
          <w:szCs w:val="22"/>
        </w:rPr>
        <w:t xml:space="preserve"> i Wnioskiem Uczestnika Przedsięwzięcia. </w:t>
      </w:r>
    </w:p>
    <w:p w14:paraId="4FB8C2AA" w14:textId="2631BA83" w:rsidR="00E71FDB" w:rsidRDefault="00502015" w:rsidP="009E0611">
      <w:pPr>
        <w:spacing w:after="160" w:line="259" w:lineRule="auto"/>
        <w:rPr>
          <w:rFonts w:eastAsia="Calibri"/>
          <w:szCs w:val="22"/>
          <w:lang w:eastAsia="pl-PL"/>
        </w:rPr>
      </w:pPr>
      <w:r>
        <w:rPr>
          <w:rFonts w:eastAsia="Calibri"/>
          <w:szCs w:val="22"/>
          <w:lang w:eastAsia="pl-PL"/>
        </w:rPr>
        <w:br w:type="page"/>
      </w:r>
    </w:p>
    <w:p w14:paraId="39FD4B7B" w14:textId="56628E94" w:rsidR="00E71FDB" w:rsidRPr="0057685C" w:rsidRDefault="00FE79E1" w:rsidP="00FE79E1">
      <w:pPr>
        <w:pStyle w:val="Nagwek2"/>
        <w:rPr>
          <w:b w:val="0"/>
          <w:color w:val="2F5496" w:themeColor="accent5" w:themeShade="BF"/>
          <w:sz w:val="28"/>
        </w:rPr>
      </w:pPr>
      <w:bookmarkStart w:id="10" w:name="_Toc75353548"/>
      <w:r w:rsidRPr="0057685C">
        <w:rPr>
          <w:b w:val="0"/>
          <w:color w:val="2F5496" w:themeColor="accent5" w:themeShade="BF"/>
          <w:sz w:val="28"/>
        </w:rPr>
        <w:lastRenderedPageBreak/>
        <w:t>Etap</w:t>
      </w:r>
      <w:r w:rsidR="006E464E" w:rsidRPr="0057685C">
        <w:rPr>
          <w:b w:val="0"/>
          <w:color w:val="2F5496" w:themeColor="accent5" w:themeShade="BF"/>
          <w:sz w:val="28"/>
        </w:rPr>
        <w:t xml:space="preserve"> </w:t>
      </w:r>
      <w:r w:rsidRPr="0057685C">
        <w:rPr>
          <w:b w:val="0"/>
          <w:color w:val="2F5496" w:themeColor="accent5" w:themeShade="BF"/>
          <w:sz w:val="28"/>
        </w:rPr>
        <w:t>I</w:t>
      </w:r>
      <w:bookmarkEnd w:id="10"/>
    </w:p>
    <w:p w14:paraId="5CCDC956" w14:textId="5B16A1A1" w:rsidR="002449D2" w:rsidRDefault="002449D2">
      <w:pPr>
        <w:pStyle w:val="Nagwek3"/>
      </w:pPr>
      <w:bookmarkStart w:id="11" w:name="_Toc75353549"/>
      <w:r>
        <w:t>Informacje wstępne</w:t>
      </w:r>
      <w:bookmarkEnd w:id="11"/>
    </w:p>
    <w:p w14:paraId="138781DC" w14:textId="65D29469" w:rsidR="00415E49" w:rsidRPr="00827A4A" w:rsidRDefault="00415E49" w:rsidP="007740AA">
      <w:pPr>
        <w:spacing w:before="240" w:after="240" w:line="276" w:lineRule="auto"/>
        <w:jc w:val="both"/>
        <w:rPr>
          <w:lang w:eastAsia="pl-PL"/>
        </w:rPr>
      </w:pPr>
      <w:r>
        <w:rPr>
          <w:lang w:eastAsia="pl-PL"/>
        </w:rPr>
        <w:t>W</w:t>
      </w:r>
      <w:r w:rsidRPr="00415E49">
        <w:rPr>
          <w:lang w:eastAsia="pl-PL"/>
        </w:rPr>
        <w:t xml:space="preserve"> ramach </w:t>
      </w:r>
      <w:r>
        <w:rPr>
          <w:lang w:eastAsia="pl-PL"/>
        </w:rPr>
        <w:t>Etapu I</w:t>
      </w:r>
      <w:r w:rsidRPr="00415E49">
        <w:rPr>
          <w:lang w:eastAsia="pl-PL"/>
        </w:rPr>
        <w:t xml:space="preserve"> Uczestnicy Przedsięwzięcia będą prowadzić Prace B+R w zakresie opracowania </w:t>
      </w:r>
      <w:r w:rsidR="00DA0ABC">
        <w:rPr>
          <w:lang w:eastAsia="pl-PL"/>
        </w:rPr>
        <w:t>Wyników Prac Etapu</w:t>
      </w:r>
      <w:r w:rsidRPr="00415E49">
        <w:rPr>
          <w:lang w:eastAsia="pl-PL"/>
        </w:rPr>
        <w:t xml:space="preserve"> I, w szczególności Projektów dla Systemów 1</w:t>
      </w:r>
      <w:r w:rsidR="001618C7">
        <w:rPr>
          <w:lang w:eastAsia="pl-PL"/>
        </w:rPr>
        <w:t xml:space="preserve"> i </w:t>
      </w:r>
      <w:r w:rsidRPr="00415E49">
        <w:rPr>
          <w:lang w:eastAsia="pl-PL"/>
        </w:rPr>
        <w:t xml:space="preserve">2 oraz Prototypów dla Systemu 1 (Prototyp A, dla </w:t>
      </w:r>
      <w:r w:rsidR="00FB1D46">
        <w:rPr>
          <w:lang w:eastAsia="pl-PL"/>
        </w:rPr>
        <w:t>B</w:t>
      </w:r>
      <w:r w:rsidRPr="00415E49">
        <w:rPr>
          <w:lang w:eastAsia="pl-PL"/>
        </w:rPr>
        <w:t xml:space="preserve">udynku </w:t>
      </w:r>
      <w:r w:rsidR="00FB1D46">
        <w:rPr>
          <w:lang w:eastAsia="pl-PL"/>
        </w:rPr>
        <w:t>D</w:t>
      </w:r>
      <w:r w:rsidRPr="00415E49">
        <w:rPr>
          <w:lang w:eastAsia="pl-PL"/>
        </w:rPr>
        <w:t xml:space="preserve">omu </w:t>
      </w:r>
      <w:r w:rsidR="00FB1D46">
        <w:rPr>
          <w:lang w:eastAsia="pl-PL"/>
        </w:rPr>
        <w:t>J</w:t>
      </w:r>
      <w:r w:rsidRPr="00415E49">
        <w:rPr>
          <w:lang w:eastAsia="pl-PL"/>
        </w:rPr>
        <w:t xml:space="preserve">ednorodzinnego wg Modelu I). Po Pracach B+R w trakcie Etapu I, opracowane przez </w:t>
      </w:r>
      <w:r w:rsidR="001F1695">
        <w:rPr>
          <w:lang w:eastAsia="pl-PL"/>
        </w:rPr>
        <w:t>Uczestników Przedsięwzięcia</w:t>
      </w:r>
      <w:r w:rsidRPr="00415E49">
        <w:rPr>
          <w:lang w:eastAsia="pl-PL"/>
        </w:rPr>
        <w:t xml:space="preserve"> Prototypy Systemu 1, zostaną poddane Testom pracy, magazynowania i funkcjonalności. Testy będą prowadzone przez Zamawiającego</w:t>
      </w:r>
      <w:r w:rsidR="00FB1D46">
        <w:rPr>
          <w:lang w:eastAsia="pl-PL"/>
        </w:rPr>
        <w:t xml:space="preserve"> przy współudziale Wykonawcy</w:t>
      </w:r>
      <w:r w:rsidRPr="00415E49">
        <w:rPr>
          <w:lang w:eastAsia="pl-PL"/>
        </w:rPr>
        <w:t xml:space="preserve">. Po ich zakończeniu Zamawiający dokona Oceny </w:t>
      </w:r>
      <w:r w:rsidR="00DA0ABC">
        <w:rPr>
          <w:lang w:eastAsia="pl-PL"/>
        </w:rPr>
        <w:t>Wyników Prac Etapu</w:t>
      </w:r>
      <w:r w:rsidRPr="00415E49">
        <w:rPr>
          <w:lang w:eastAsia="pl-PL"/>
        </w:rPr>
        <w:t xml:space="preserve">, w tym w szczególności Projektów Systemu 1 i 2 oraz testowanych Prototypów Systemu 1 pod względem zgodności z </w:t>
      </w:r>
      <w:r w:rsidR="00EF1F8F">
        <w:rPr>
          <w:lang w:eastAsia="pl-PL"/>
        </w:rPr>
        <w:t>W</w:t>
      </w:r>
      <w:r w:rsidRPr="00415E49">
        <w:rPr>
          <w:lang w:eastAsia="pl-PL"/>
        </w:rPr>
        <w:t>ymaganiami</w:t>
      </w:r>
      <w:r w:rsidR="00EF1F8F">
        <w:rPr>
          <w:lang w:eastAsia="pl-PL"/>
        </w:rPr>
        <w:t xml:space="preserve"> Obligatoryjnymi, Konkursowymi i Jakościowymi oraz</w:t>
      </w:r>
      <w:r w:rsidRPr="00415E49">
        <w:rPr>
          <w:lang w:eastAsia="pl-PL"/>
        </w:rPr>
        <w:t xml:space="preserve"> Wnioskiem Wykonawcy oraz </w:t>
      </w:r>
      <w:r w:rsidR="00DF5156">
        <w:rPr>
          <w:lang w:eastAsia="pl-PL"/>
        </w:rPr>
        <w:t xml:space="preserve">dokona </w:t>
      </w:r>
      <w:r w:rsidRPr="00415E49">
        <w:rPr>
          <w:lang w:eastAsia="pl-PL"/>
        </w:rPr>
        <w:t>Selekcji Wykonawcy do Etapu II.</w:t>
      </w:r>
    </w:p>
    <w:p w14:paraId="362B35CA" w14:textId="70B14C6C" w:rsidR="006E464E" w:rsidRPr="0057685C" w:rsidRDefault="006E464E">
      <w:pPr>
        <w:pStyle w:val="Nagwek3"/>
      </w:pPr>
      <w:bookmarkStart w:id="12" w:name="_Toc75353550"/>
      <w:r w:rsidRPr="0057685C">
        <w:t>Zakres Prac B+R w Etapie I</w:t>
      </w:r>
      <w:bookmarkEnd w:id="12"/>
    </w:p>
    <w:p w14:paraId="07519797" w14:textId="3DDA9370" w:rsidR="0038575B" w:rsidRPr="008734C2" w:rsidRDefault="00E71FDB" w:rsidP="00DB3DB6">
      <w:pPr>
        <w:spacing w:before="240" w:after="160" w:line="276" w:lineRule="auto"/>
        <w:ind w:left="55"/>
        <w:jc w:val="both"/>
        <w:rPr>
          <w:rFonts w:eastAsia="Calibri"/>
          <w:lang w:eastAsia="pl-PL"/>
        </w:rPr>
      </w:pPr>
      <w:r w:rsidRPr="008734C2">
        <w:rPr>
          <w:rFonts w:eastAsia="Calibri"/>
          <w:lang w:eastAsia="pl-PL"/>
        </w:rPr>
        <w:t>Etap I Przedsięwzięcia rozpoczyna się wraz z podpisaniem Umowy pomiędzy Wykonawcą</w:t>
      </w:r>
      <w:r w:rsidR="00CD52C3">
        <w:rPr>
          <w:rFonts w:eastAsia="Calibri"/>
          <w:lang w:eastAsia="pl-PL"/>
        </w:rPr>
        <w:t>,</w:t>
      </w:r>
      <w:r w:rsidRPr="008734C2">
        <w:rPr>
          <w:rFonts w:eastAsia="Calibri"/>
          <w:lang w:eastAsia="pl-PL"/>
        </w:rPr>
        <w:t xml:space="preserve"> a Zamawiającym. W ramach Etapu I Wykonawca prowadzi prace badawczo-rozwojowe mające na celu</w:t>
      </w:r>
      <w:r w:rsidR="0038575B" w:rsidRPr="008734C2">
        <w:rPr>
          <w:rFonts w:eastAsia="Calibri"/>
          <w:lang w:eastAsia="pl-PL"/>
        </w:rPr>
        <w:t>:</w:t>
      </w:r>
    </w:p>
    <w:p w14:paraId="1DB8328B" w14:textId="0556FD78" w:rsidR="008734C2" w:rsidRPr="005C5F41" w:rsidRDefault="008734C2" w:rsidP="00DB3DB6">
      <w:pPr>
        <w:pStyle w:val="Akapitzlist"/>
        <w:numPr>
          <w:ilvl w:val="0"/>
          <w:numId w:val="13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C5F41">
        <w:rPr>
          <w:rFonts w:eastAsia="Calibri" w:cstheme="minorHAnsi"/>
          <w:szCs w:val="22"/>
          <w:lang w:eastAsia="pl-PL"/>
        </w:rPr>
        <w:t xml:space="preserve">opracowanie </w:t>
      </w:r>
      <w:r w:rsidR="00B34804" w:rsidRPr="005C5F41">
        <w:rPr>
          <w:rFonts w:eastAsia="Calibri" w:cstheme="minorHAnsi"/>
          <w:szCs w:val="22"/>
          <w:lang w:eastAsia="pl-PL"/>
        </w:rPr>
        <w:t xml:space="preserve">Systemu dostarczania ciepła i chłodu wykorzystującego magazynowanie energii </w:t>
      </w:r>
      <w:r w:rsidR="00590BE8" w:rsidRPr="005C5F41">
        <w:rPr>
          <w:rFonts w:eastAsia="Calibri" w:cstheme="minorHAnsi"/>
          <w:szCs w:val="22"/>
          <w:lang w:eastAsia="pl-PL"/>
        </w:rPr>
        <w:br/>
      </w:r>
      <w:r w:rsidR="00B34804" w:rsidRPr="005C5F41">
        <w:rPr>
          <w:rFonts w:eastAsia="Calibri" w:cstheme="minorHAnsi"/>
          <w:szCs w:val="22"/>
          <w:lang w:eastAsia="pl-PL"/>
        </w:rPr>
        <w:t>w postaci ciepła i chłodu</w:t>
      </w:r>
      <w:r w:rsidRPr="005C5F41">
        <w:rPr>
          <w:rFonts w:eastAsia="Calibri" w:cstheme="minorHAnsi"/>
          <w:szCs w:val="22"/>
          <w:lang w:eastAsia="pl-PL"/>
        </w:rPr>
        <w:t>, zgodnie z Wymaganiami przedstawionymi w Załączniku nr 1 do Regulaminu oraz o parametrach i rozwiązaniach innowacyjnych deklarowanych przez Wykonawcę we Wniosku o dopuszczenie do udziału w Postępowaniu,</w:t>
      </w:r>
    </w:p>
    <w:p w14:paraId="3E77B532" w14:textId="0D8E2DB3" w:rsidR="008734C2" w:rsidRPr="005C5F41" w:rsidRDefault="008734C2" w:rsidP="00DB3DB6">
      <w:pPr>
        <w:pStyle w:val="Akapitzlist"/>
        <w:numPr>
          <w:ilvl w:val="0"/>
          <w:numId w:val="13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C5F41">
        <w:rPr>
          <w:rFonts w:eastAsia="Calibri" w:cstheme="minorHAnsi"/>
          <w:szCs w:val="22"/>
          <w:lang w:eastAsia="pl-PL"/>
        </w:rPr>
        <w:t xml:space="preserve">opracowanie obligatoryjnych </w:t>
      </w:r>
      <w:r w:rsidR="00DA0ABC">
        <w:rPr>
          <w:rFonts w:eastAsia="Calibri" w:cstheme="minorHAnsi"/>
          <w:szCs w:val="22"/>
          <w:lang w:eastAsia="pl-PL"/>
        </w:rPr>
        <w:t>Wyników Prac Etapu</w:t>
      </w:r>
      <w:r w:rsidR="00B34804" w:rsidRPr="005C5F41">
        <w:rPr>
          <w:rFonts w:eastAsia="Calibri" w:cstheme="minorHAnsi"/>
          <w:szCs w:val="22"/>
          <w:lang w:eastAsia="pl-PL"/>
        </w:rPr>
        <w:t xml:space="preserve"> I wskazanych w </w:t>
      </w:r>
      <w:r w:rsidR="0057685C" w:rsidRPr="005C5F41">
        <w:rPr>
          <w:rFonts w:eastAsia="Calibri" w:cstheme="minorHAnsi"/>
          <w:szCs w:val="22"/>
          <w:lang w:eastAsia="pl-PL"/>
        </w:rPr>
        <w:t>Tab</w:t>
      </w:r>
      <w:r w:rsidR="002D2215">
        <w:rPr>
          <w:rFonts w:eastAsia="Calibri" w:cstheme="minorHAnsi"/>
          <w:szCs w:val="22"/>
          <w:lang w:eastAsia="pl-PL"/>
        </w:rPr>
        <w:t>eli</w:t>
      </w:r>
      <w:r w:rsidR="0057685C" w:rsidRPr="005C5F41">
        <w:rPr>
          <w:rFonts w:eastAsia="Calibri" w:cstheme="minorHAnsi"/>
          <w:szCs w:val="22"/>
          <w:lang w:eastAsia="pl-PL"/>
        </w:rPr>
        <w:t xml:space="preserve"> </w:t>
      </w:r>
      <w:r w:rsidR="00B34804" w:rsidRPr="005C5F41">
        <w:rPr>
          <w:rFonts w:eastAsia="Calibri" w:cstheme="minorHAnsi"/>
          <w:szCs w:val="22"/>
          <w:lang w:eastAsia="pl-PL"/>
        </w:rPr>
        <w:t>2,</w:t>
      </w:r>
    </w:p>
    <w:p w14:paraId="03404A0B" w14:textId="6F244F76" w:rsidR="008734C2" w:rsidRPr="0057685C" w:rsidRDefault="008734C2" w:rsidP="00DB3DB6">
      <w:pPr>
        <w:pStyle w:val="Akapitzlist"/>
        <w:numPr>
          <w:ilvl w:val="0"/>
          <w:numId w:val="13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7685C">
        <w:rPr>
          <w:rFonts w:eastAsia="Calibri" w:cstheme="minorHAnsi"/>
          <w:szCs w:val="22"/>
          <w:lang w:eastAsia="pl-PL"/>
        </w:rPr>
        <w:t>przygotowanie niezbędnych dokumentów i wystąpienie o konieczne pozwolenia dopuszczające opracowywany System do użytkowania zgodnie z polskim prawem</w:t>
      </w:r>
      <w:r w:rsidR="00AB1B4E">
        <w:rPr>
          <w:rFonts w:eastAsia="Calibri" w:cstheme="minorHAnsi"/>
          <w:szCs w:val="22"/>
          <w:lang w:eastAsia="pl-PL"/>
        </w:rPr>
        <w:t>.</w:t>
      </w:r>
      <w:r w:rsidRPr="0057685C">
        <w:rPr>
          <w:rFonts w:eastAsia="Calibri" w:cstheme="minorHAnsi"/>
          <w:szCs w:val="22"/>
          <w:lang w:eastAsia="pl-PL"/>
        </w:rPr>
        <w:t xml:space="preserve"> </w:t>
      </w:r>
      <w:r w:rsidR="00AB1B4E">
        <w:rPr>
          <w:rFonts w:eastAsia="Calibri" w:cstheme="minorHAnsi"/>
          <w:szCs w:val="22"/>
          <w:lang w:eastAsia="pl-PL"/>
        </w:rPr>
        <w:t>P</w:t>
      </w:r>
      <w:r w:rsidRPr="0057685C">
        <w:rPr>
          <w:rFonts w:eastAsia="Calibri" w:cstheme="minorHAnsi"/>
          <w:szCs w:val="22"/>
          <w:lang w:eastAsia="pl-PL"/>
        </w:rPr>
        <w:t xml:space="preserve">o zdefiniowaniu Lokalizacji dla Demonstratora przez Zamawiającego, Wykonawca przygotuje </w:t>
      </w:r>
      <w:r w:rsidR="00CD52C3">
        <w:rPr>
          <w:rFonts w:eastAsia="Calibri" w:cstheme="minorHAnsi"/>
          <w:szCs w:val="22"/>
          <w:lang w:eastAsia="pl-PL"/>
        </w:rPr>
        <w:t xml:space="preserve">wymagane </w:t>
      </w:r>
      <w:r w:rsidRPr="0057685C">
        <w:rPr>
          <w:rFonts w:eastAsia="Calibri" w:cstheme="minorHAnsi"/>
          <w:szCs w:val="22"/>
          <w:lang w:eastAsia="pl-PL"/>
        </w:rPr>
        <w:t xml:space="preserve">projekty budowlane dla Demonstratora </w:t>
      </w:r>
      <w:r w:rsidR="002D2215">
        <w:rPr>
          <w:rFonts w:eastAsia="Calibri" w:cstheme="minorHAnsi"/>
          <w:szCs w:val="22"/>
          <w:lang w:eastAsia="pl-PL"/>
        </w:rPr>
        <w:t xml:space="preserve">A i A’ </w:t>
      </w:r>
      <w:r w:rsidRPr="0057685C">
        <w:rPr>
          <w:rFonts w:eastAsia="Calibri" w:cstheme="minorHAnsi"/>
          <w:szCs w:val="22"/>
          <w:lang w:eastAsia="pl-PL"/>
        </w:rPr>
        <w:t xml:space="preserve">Systemu </w:t>
      </w:r>
      <w:r w:rsidR="004F4D1C">
        <w:rPr>
          <w:rFonts w:eastAsia="Calibri" w:cstheme="minorHAnsi"/>
          <w:szCs w:val="22"/>
          <w:lang w:eastAsia="pl-PL"/>
        </w:rPr>
        <w:t xml:space="preserve">dla </w:t>
      </w:r>
      <w:r w:rsidRPr="0057685C">
        <w:rPr>
          <w:rFonts w:eastAsia="Calibri" w:cstheme="minorHAnsi"/>
          <w:szCs w:val="22"/>
          <w:lang w:eastAsia="pl-PL"/>
        </w:rPr>
        <w:t xml:space="preserve">Budynku </w:t>
      </w:r>
      <w:r w:rsidR="004F4D1C">
        <w:rPr>
          <w:rFonts w:eastAsia="Calibri" w:cstheme="minorHAnsi"/>
          <w:szCs w:val="22"/>
          <w:lang w:eastAsia="pl-PL"/>
        </w:rPr>
        <w:t xml:space="preserve">Domu </w:t>
      </w:r>
      <w:r w:rsidRPr="0057685C">
        <w:rPr>
          <w:rFonts w:eastAsia="Calibri" w:cstheme="minorHAnsi"/>
          <w:szCs w:val="22"/>
          <w:lang w:eastAsia="pl-PL"/>
        </w:rPr>
        <w:t>Jednorodzinnego</w:t>
      </w:r>
      <w:r w:rsidR="00AB1B4E">
        <w:rPr>
          <w:rFonts w:eastAsia="Calibri" w:cstheme="minorHAnsi"/>
          <w:szCs w:val="22"/>
          <w:lang w:eastAsia="pl-PL"/>
        </w:rPr>
        <w:t>.</w:t>
      </w:r>
    </w:p>
    <w:p w14:paraId="0436D98F" w14:textId="14596AED" w:rsidR="008734C2" w:rsidRPr="005C5F41" w:rsidRDefault="008734C2" w:rsidP="00DB3DB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C5F41">
        <w:rPr>
          <w:rFonts w:eastAsia="Calibri" w:cstheme="minorHAnsi"/>
          <w:szCs w:val="22"/>
          <w:lang w:eastAsia="pl-PL"/>
        </w:rPr>
        <w:t xml:space="preserve">Wykonawca jest zobligowany do prowadzenia Prac B+R na podstawie Harmonogramu Prac zgodnie z zasadami określonymi w niniejszym dokumencie. </w:t>
      </w:r>
      <w:r w:rsidR="001D43BC" w:rsidRPr="005C5F41">
        <w:rPr>
          <w:rFonts w:eastAsia="Calibri" w:cstheme="minorHAnsi"/>
          <w:szCs w:val="22"/>
          <w:lang w:eastAsia="pl-PL"/>
        </w:rPr>
        <w:t>Wykonawca we własnym zakresie decyduje, jakie prace musi przeprowadzić, aby osiągnąć cele Przedsięwzięcia.</w:t>
      </w:r>
    </w:p>
    <w:p w14:paraId="4F9A38D8" w14:textId="66BF224C" w:rsidR="001D43BC" w:rsidRPr="0057685C" w:rsidRDefault="00B733F4">
      <w:pPr>
        <w:pStyle w:val="Nagwek3"/>
      </w:pPr>
      <w:bookmarkStart w:id="13" w:name="_Toc75353551"/>
      <w:bookmarkStart w:id="14" w:name="_Ref53662135"/>
      <w:r w:rsidRPr="0057685C">
        <w:t>Zasady Aktualizacji Oferty po przeprowadzeniu Prac B+R</w:t>
      </w:r>
      <w:bookmarkEnd w:id="13"/>
    </w:p>
    <w:p w14:paraId="4232A927" w14:textId="03967C6C" w:rsidR="0057685C" w:rsidRPr="000966EC" w:rsidRDefault="0057685C" w:rsidP="00DB3DB6">
      <w:pPr>
        <w:spacing w:line="276" w:lineRule="auto"/>
        <w:jc w:val="both"/>
        <w:rPr>
          <w:lang w:eastAsia="pl-PL"/>
        </w:rPr>
      </w:pPr>
      <w:r w:rsidRPr="0057685C">
        <w:rPr>
          <w:rFonts w:eastAsia="Calibri" w:cstheme="minorHAnsi"/>
          <w:szCs w:val="22"/>
          <w:lang w:eastAsia="pl-PL"/>
        </w:rPr>
        <w:t xml:space="preserve">Wykonawca w ramach </w:t>
      </w:r>
      <w:r w:rsidR="00DA0ABC">
        <w:rPr>
          <w:rFonts w:eastAsia="Calibri" w:cstheme="minorHAnsi"/>
          <w:szCs w:val="22"/>
          <w:lang w:eastAsia="pl-PL"/>
        </w:rPr>
        <w:t>Wyników Prac Etapu</w:t>
      </w:r>
      <w:r w:rsidRPr="0057685C">
        <w:rPr>
          <w:rFonts w:eastAsia="Calibri" w:cstheme="minorHAnsi"/>
          <w:szCs w:val="22"/>
          <w:lang w:eastAsia="pl-PL"/>
        </w:rPr>
        <w:t xml:space="preserve"> I zobowiązany jest do przedstawienia Zamawiającemu Zaktualizowanej Oferty w ramach </w:t>
      </w:r>
      <w:r>
        <w:rPr>
          <w:rFonts w:eastAsia="Calibri" w:cstheme="minorHAnsi"/>
          <w:szCs w:val="22"/>
          <w:lang w:eastAsia="pl-PL"/>
        </w:rPr>
        <w:t>Strumienia</w:t>
      </w:r>
      <w:r w:rsidRPr="0057685C">
        <w:rPr>
          <w:rFonts w:eastAsia="Calibri" w:cstheme="minorHAnsi"/>
          <w:szCs w:val="22"/>
          <w:lang w:eastAsia="pl-PL"/>
        </w:rPr>
        <w:t xml:space="preserve"> 1 „</w:t>
      </w:r>
      <w:r>
        <w:rPr>
          <w:rFonts w:eastAsia="Calibri" w:cstheme="minorHAnsi"/>
          <w:szCs w:val="22"/>
          <w:lang w:eastAsia="pl-PL"/>
        </w:rPr>
        <w:t xml:space="preserve">System 1 i System 2 dla </w:t>
      </w:r>
      <w:r w:rsidR="00D357AA">
        <w:rPr>
          <w:rFonts w:eastAsia="Calibri" w:cstheme="minorHAnsi"/>
          <w:szCs w:val="22"/>
          <w:lang w:eastAsia="pl-PL"/>
        </w:rPr>
        <w:t>Budynku D</w:t>
      </w:r>
      <w:r w:rsidR="0055096B">
        <w:rPr>
          <w:rFonts w:eastAsia="Calibri" w:cstheme="minorHAnsi"/>
          <w:szCs w:val="22"/>
          <w:lang w:eastAsia="pl-PL"/>
        </w:rPr>
        <w:t xml:space="preserve">omu </w:t>
      </w:r>
      <w:r w:rsidR="00D357AA">
        <w:rPr>
          <w:rFonts w:eastAsia="Calibri" w:cstheme="minorHAnsi"/>
          <w:szCs w:val="22"/>
          <w:lang w:eastAsia="pl-PL"/>
        </w:rPr>
        <w:t>J</w:t>
      </w:r>
      <w:r w:rsidR="0055096B">
        <w:rPr>
          <w:rFonts w:eastAsia="Calibri" w:cstheme="minorHAnsi"/>
          <w:szCs w:val="22"/>
          <w:lang w:eastAsia="pl-PL"/>
        </w:rPr>
        <w:t>ednorodzinnego</w:t>
      </w:r>
      <w:r w:rsidRPr="0057685C">
        <w:rPr>
          <w:rFonts w:eastAsia="Calibri" w:cstheme="minorHAnsi"/>
          <w:szCs w:val="22"/>
          <w:lang w:eastAsia="pl-PL"/>
        </w:rPr>
        <w:t>”, nawet w przypadku, gdy utrzymuje deklaracje zawarte w</w:t>
      </w:r>
      <w:r w:rsidR="005F465E">
        <w:rPr>
          <w:rFonts w:eastAsia="Calibri" w:cstheme="minorHAnsi"/>
          <w:szCs w:val="22"/>
          <w:lang w:eastAsia="pl-PL"/>
        </w:rPr>
        <w:t>e Wniosku/</w:t>
      </w:r>
      <w:r w:rsidRPr="0057685C">
        <w:rPr>
          <w:rFonts w:eastAsia="Calibri" w:cstheme="minorHAnsi"/>
          <w:szCs w:val="22"/>
          <w:lang w:eastAsia="pl-PL"/>
        </w:rPr>
        <w:t xml:space="preserve"> Ofercie na tym samym poziomie. W ramach uaktualnionej Oferty Wykonawca na podstawie Wyników Prac B+R </w:t>
      </w:r>
      <w:r w:rsidR="0055096B">
        <w:rPr>
          <w:rFonts w:eastAsia="Calibri" w:cstheme="minorHAnsi"/>
          <w:szCs w:val="22"/>
          <w:lang w:eastAsia="pl-PL"/>
        </w:rPr>
        <w:t xml:space="preserve">może </w:t>
      </w:r>
      <w:r w:rsidRPr="0057685C">
        <w:rPr>
          <w:rFonts w:eastAsia="Calibri" w:cstheme="minorHAnsi"/>
          <w:szCs w:val="22"/>
          <w:lang w:eastAsia="pl-PL"/>
        </w:rPr>
        <w:t>zadeklarować poprawę lub pogorszenie wcześniej deklarowanych Wymagań Konkursowych</w:t>
      </w:r>
      <w:r w:rsidR="0055096B">
        <w:rPr>
          <w:rFonts w:eastAsia="Calibri" w:cstheme="minorHAnsi"/>
          <w:szCs w:val="22"/>
          <w:lang w:eastAsia="pl-PL"/>
        </w:rPr>
        <w:t xml:space="preserve"> </w:t>
      </w:r>
      <w:r w:rsidR="0055096B" w:rsidRPr="0055096B">
        <w:rPr>
          <w:rFonts w:eastAsia="Calibri" w:cstheme="minorHAnsi"/>
          <w:szCs w:val="22"/>
          <w:lang w:eastAsia="pl-PL"/>
        </w:rPr>
        <w:t>oraz Wymagań Jakościowych</w:t>
      </w:r>
      <w:r w:rsidR="0055096B" w:rsidRPr="00590E20">
        <w:rPr>
          <w:lang w:eastAsia="pl-PL"/>
        </w:rPr>
        <w:t>, jednak pogorszone parametry nie mogą przekraczać Granicy Błędu.</w:t>
      </w:r>
      <w:r w:rsidR="0055096B">
        <w:rPr>
          <w:lang w:eastAsia="pl-PL"/>
        </w:rPr>
        <w:t xml:space="preserve"> </w:t>
      </w:r>
      <w:r w:rsidR="0055096B" w:rsidRPr="0055096B">
        <w:rPr>
          <w:lang w:eastAsia="pl-PL"/>
        </w:rPr>
        <w:t xml:space="preserve">Parametry Konkursowe </w:t>
      </w:r>
      <w:r w:rsidR="007D7EC7">
        <w:rPr>
          <w:lang w:eastAsia="pl-PL"/>
        </w:rPr>
        <w:t xml:space="preserve">dotyczące kosztów inwestycyjnych </w:t>
      </w:r>
      <w:r w:rsidR="0055096B" w:rsidRPr="0055096B">
        <w:rPr>
          <w:lang w:eastAsia="pl-PL"/>
        </w:rPr>
        <w:t xml:space="preserve">Wykonawca oblicza w Modelu Obliczeniowym i przedstawia </w:t>
      </w:r>
      <w:r w:rsidR="009C7098">
        <w:rPr>
          <w:lang w:eastAsia="pl-PL"/>
        </w:rPr>
        <w:t xml:space="preserve">je </w:t>
      </w:r>
      <w:r w:rsidR="0055096B" w:rsidRPr="0055096B">
        <w:rPr>
          <w:lang w:eastAsia="pl-PL"/>
        </w:rPr>
        <w:t xml:space="preserve">korzystając z arkusza kalkulacyjnego znajdującego się w Załączniku </w:t>
      </w:r>
      <w:r w:rsidR="00C72A91">
        <w:rPr>
          <w:lang w:eastAsia="pl-PL"/>
        </w:rPr>
        <w:t>n</w:t>
      </w:r>
      <w:r w:rsidR="00D357AA">
        <w:rPr>
          <w:lang w:eastAsia="pl-PL"/>
        </w:rPr>
        <w:t>r 3.1</w:t>
      </w:r>
      <w:r w:rsidR="0055096B" w:rsidRPr="0055096B">
        <w:rPr>
          <w:lang w:eastAsia="pl-PL"/>
        </w:rPr>
        <w:t xml:space="preserve"> do Regulaminu</w:t>
      </w:r>
      <w:r w:rsidR="007D7EC7">
        <w:rPr>
          <w:lang w:eastAsia="pl-PL"/>
        </w:rPr>
        <w:t xml:space="preserve">, natomiast parametry Konkursowe dotyczące kosztów </w:t>
      </w:r>
      <w:r w:rsidR="00812AD5">
        <w:rPr>
          <w:lang w:eastAsia="pl-PL"/>
        </w:rPr>
        <w:t>operacyjnych W</w:t>
      </w:r>
      <w:r w:rsidR="00812AD5" w:rsidRPr="000966EC">
        <w:rPr>
          <w:lang w:eastAsia="pl-PL"/>
        </w:rPr>
        <w:t xml:space="preserve">ykonawca oblicza </w:t>
      </w:r>
      <w:r w:rsidR="007D7EC7" w:rsidRPr="000966EC">
        <w:rPr>
          <w:lang w:eastAsia="pl-PL"/>
        </w:rPr>
        <w:t xml:space="preserve"> samodzielnie </w:t>
      </w:r>
      <w:r w:rsidR="00812AD5" w:rsidRPr="000966EC">
        <w:rPr>
          <w:lang w:eastAsia="pl-PL"/>
        </w:rPr>
        <w:t xml:space="preserve">w </w:t>
      </w:r>
      <w:r w:rsidR="007D7EC7" w:rsidRPr="000966EC">
        <w:rPr>
          <w:lang w:eastAsia="pl-PL"/>
        </w:rPr>
        <w:t>przygotowanym arkuszu kalkulacyjnym</w:t>
      </w:r>
      <w:r w:rsidR="00812AD5" w:rsidRPr="000966EC">
        <w:rPr>
          <w:lang w:eastAsia="pl-PL"/>
        </w:rPr>
        <w:t xml:space="preserve"> Bilansu </w:t>
      </w:r>
      <w:r w:rsidR="00997346">
        <w:rPr>
          <w:lang w:eastAsia="pl-PL"/>
        </w:rPr>
        <w:t>Energii</w:t>
      </w:r>
      <w:r w:rsidR="007D7EC7" w:rsidRPr="000966EC">
        <w:rPr>
          <w:lang w:eastAsia="pl-PL"/>
        </w:rPr>
        <w:t>, uwzględniając</w:t>
      </w:r>
      <w:r w:rsidR="00323BCE" w:rsidRPr="000966EC">
        <w:rPr>
          <w:lang w:eastAsia="pl-PL"/>
        </w:rPr>
        <w:t xml:space="preserve"> parametry obliczeniowe z Załącznika 3.2</w:t>
      </w:r>
      <w:r w:rsidR="004230A6" w:rsidRPr="000966EC">
        <w:rPr>
          <w:lang w:eastAsia="pl-PL"/>
        </w:rPr>
        <w:t xml:space="preserve"> i 3.3</w:t>
      </w:r>
      <w:r w:rsidR="00323BCE" w:rsidRPr="000966EC">
        <w:rPr>
          <w:lang w:eastAsia="pl-PL"/>
        </w:rPr>
        <w:t xml:space="preserve"> do Regulaminu.</w:t>
      </w:r>
      <w:r w:rsidR="007D7EC7" w:rsidRPr="000966EC">
        <w:rPr>
          <w:lang w:eastAsia="pl-PL"/>
        </w:rPr>
        <w:t xml:space="preserve"> </w:t>
      </w:r>
    </w:p>
    <w:p w14:paraId="292188A5" w14:textId="4F8206CF" w:rsidR="0055096B" w:rsidRPr="00590E20" w:rsidRDefault="001E0845" w:rsidP="00DB3DB6">
      <w:pPr>
        <w:spacing w:before="240"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0966EC">
        <w:rPr>
          <w:b/>
          <w:lang w:eastAsia="pl-PL"/>
        </w:rPr>
        <w:t>WAŻNE</w:t>
      </w:r>
      <w:r w:rsidR="000441E3" w:rsidRPr="000966EC">
        <w:rPr>
          <w:b/>
          <w:lang w:eastAsia="pl-PL"/>
        </w:rPr>
        <w:t>!</w:t>
      </w:r>
      <w:r w:rsidR="0055096B" w:rsidRPr="000966EC">
        <w:rPr>
          <w:lang w:eastAsia="pl-PL"/>
        </w:rPr>
        <w:t xml:space="preserve"> Wykonawca w Zaktualizowanym</w:t>
      </w:r>
      <w:r w:rsidR="0055096B" w:rsidRPr="00590E20">
        <w:rPr>
          <w:lang w:eastAsia="pl-PL"/>
        </w:rPr>
        <w:t xml:space="preserve"> Wniosku nie może pogorszyć </w:t>
      </w:r>
      <w:r>
        <w:rPr>
          <w:lang w:eastAsia="pl-PL"/>
        </w:rPr>
        <w:t>deklarowanych</w:t>
      </w:r>
      <w:r w:rsidR="0055096B" w:rsidRPr="00590E20">
        <w:rPr>
          <w:lang w:eastAsia="pl-PL"/>
        </w:rPr>
        <w:t xml:space="preserve"> Wymagań Obligatoryjnych, Wymagań Konkursowych (w tym przypadku przekroczyć dopuszczalnej Granicy Błędu) oraz Wymagań Jakościowych w porównaniu do tych </w:t>
      </w:r>
      <w:r w:rsidRPr="00AD3C9F">
        <w:rPr>
          <w:lang w:eastAsia="pl-PL"/>
        </w:rPr>
        <w:t xml:space="preserve">składanych </w:t>
      </w:r>
      <w:r w:rsidR="0055096B" w:rsidRPr="00AD3C9F">
        <w:rPr>
          <w:lang w:eastAsia="pl-PL"/>
        </w:rPr>
        <w:t>we Wniosku na etapie naboru Uczestników Przedsięwzięcia</w:t>
      </w:r>
      <w:r w:rsidR="00AD3C9F" w:rsidRPr="00AD3C9F">
        <w:rPr>
          <w:rFonts w:eastAsia="Calibri" w:cstheme="minorHAnsi"/>
        </w:rPr>
        <w:t xml:space="preserve"> do Etapu II</w:t>
      </w:r>
      <w:r w:rsidR="0055096B" w:rsidRPr="00AD3C9F">
        <w:rPr>
          <w:lang w:eastAsia="pl-PL"/>
        </w:rPr>
        <w:t>.</w:t>
      </w:r>
    </w:p>
    <w:p w14:paraId="44289905" w14:textId="15B5F838" w:rsidR="00E71FDB" w:rsidRPr="0057685C" w:rsidRDefault="00E71FDB">
      <w:pPr>
        <w:pStyle w:val="Nagwek3"/>
      </w:pPr>
      <w:bookmarkStart w:id="15" w:name="_Toc75353552"/>
      <w:r w:rsidRPr="0057685C">
        <w:lastRenderedPageBreak/>
        <w:t>Wyniki Prac</w:t>
      </w:r>
      <w:r w:rsidR="00F55487">
        <w:t xml:space="preserve"> </w:t>
      </w:r>
      <w:r w:rsidRPr="0057685C">
        <w:t>Etapu I</w:t>
      </w:r>
      <w:bookmarkEnd w:id="14"/>
      <w:bookmarkEnd w:id="15"/>
    </w:p>
    <w:p w14:paraId="00F6FCC5" w14:textId="01002E53" w:rsidR="000F4304" w:rsidRPr="00DB3DB6" w:rsidRDefault="000F4304" w:rsidP="00DB3DB6">
      <w:pPr>
        <w:spacing w:before="240" w:after="160" w:line="276" w:lineRule="auto"/>
        <w:jc w:val="both"/>
        <w:rPr>
          <w:lang w:eastAsia="pl-PL"/>
        </w:rPr>
      </w:pPr>
      <w:r w:rsidRPr="00DB3DB6">
        <w:rPr>
          <w:lang w:eastAsia="pl-PL"/>
        </w:rPr>
        <w:t>Uczestnicy Przedsięwzięcia opracują Wyniki Prac</w:t>
      </w:r>
      <w:r w:rsidR="00F55487">
        <w:rPr>
          <w:lang w:eastAsia="pl-PL"/>
        </w:rPr>
        <w:t xml:space="preserve"> </w:t>
      </w:r>
      <w:r w:rsidRPr="00DB3DB6">
        <w:rPr>
          <w:lang w:eastAsia="pl-PL"/>
        </w:rPr>
        <w:t xml:space="preserve">Etapu I, które przedstawią Zamawiającemu do oceny zgodnie z Harmonogramem. Listę </w:t>
      </w:r>
      <w:r w:rsidR="00DA0ABC">
        <w:rPr>
          <w:lang w:eastAsia="pl-PL"/>
        </w:rPr>
        <w:t>Wyników Prac Etapu</w:t>
      </w:r>
      <w:r w:rsidRPr="00DB3DB6">
        <w:rPr>
          <w:lang w:eastAsia="pl-PL"/>
        </w:rPr>
        <w:t xml:space="preserve"> I zawiera Tabela 2.</w:t>
      </w:r>
    </w:p>
    <w:p w14:paraId="2E482964" w14:textId="6BEE3AB3" w:rsidR="00D4430A" w:rsidRPr="009E0611" w:rsidRDefault="000F4304" w:rsidP="009E0611">
      <w:pPr>
        <w:rPr>
          <w:lang w:bidi="ar-SA"/>
        </w:rPr>
      </w:pPr>
      <w:r w:rsidRPr="009E0611">
        <w:rPr>
          <w:b/>
          <w:lang w:eastAsia="pl-PL"/>
        </w:rPr>
        <w:t>Tabela 2.</w:t>
      </w:r>
      <w:r w:rsidRPr="006E464E">
        <w:rPr>
          <w:lang w:eastAsia="pl-PL"/>
        </w:rPr>
        <w:t xml:space="preserve"> Wyniki Prac</w:t>
      </w:r>
      <w:r w:rsidR="009235C1" w:rsidRPr="009E0611">
        <w:rPr>
          <w:lang w:eastAsia="pl-PL"/>
        </w:rPr>
        <w:t xml:space="preserve"> </w:t>
      </w:r>
      <w:r w:rsidRPr="006E464E">
        <w:rPr>
          <w:lang w:eastAsia="pl-PL"/>
        </w:rPr>
        <w:t>Etapu I</w:t>
      </w:r>
    </w:p>
    <w:tbl>
      <w:tblPr>
        <w:tblStyle w:val="Tabela-Siatka2"/>
        <w:tblpPr w:leftFromText="142" w:rightFromText="142" w:vertAnchor="text" w:horzAnchor="margin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4962"/>
        <w:gridCol w:w="1701"/>
      </w:tblGrid>
      <w:tr w:rsidR="00E71FDB" w:rsidRPr="00E14432" w14:paraId="593B4953" w14:textId="77777777" w:rsidTr="009E0611">
        <w:tc>
          <w:tcPr>
            <w:tcW w:w="562" w:type="dxa"/>
            <w:shd w:val="clear" w:color="auto" w:fill="C5E0B3" w:themeFill="accent6" w:themeFillTint="66"/>
            <w:vAlign w:val="center"/>
          </w:tcPr>
          <w:p w14:paraId="13FED3DD" w14:textId="77777777" w:rsidR="00E71FDB" w:rsidRPr="003D0CF1" w:rsidRDefault="00E71FDB" w:rsidP="520C31B3">
            <w:pPr>
              <w:spacing w:after="160" w:line="276" w:lineRule="auto"/>
              <w:jc w:val="center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</w:rPr>
            </w:pPr>
            <w:r w:rsidRPr="003D0CF1"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2127E02" w14:textId="6C75DCF1" w:rsidR="00E71FDB" w:rsidRPr="00E14432" w:rsidRDefault="00E71FDB" w:rsidP="009E0611">
            <w:pPr>
              <w:spacing w:after="160" w:line="276" w:lineRule="auto"/>
              <w:rPr>
                <w:rFonts w:asciiTheme="minorHAnsi" w:eastAsia="Calibri" w:hAnsiTheme="minorHAnsi" w:cstheme="minorBidi"/>
                <w:b/>
                <w:bCs/>
                <w:szCs w:val="20"/>
              </w:rPr>
            </w:pPr>
            <w:r w:rsidRPr="520C31B3">
              <w:rPr>
                <w:rFonts w:asciiTheme="minorHAnsi" w:eastAsia="Calibri" w:hAnsiTheme="minorHAnsi" w:cstheme="minorBidi"/>
                <w:b/>
                <w:bCs/>
                <w:szCs w:val="20"/>
              </w:rPr>
              <w:t>Wynik Prac</w:t>
            </w:r>
            <w:r w:rsidR="009235C1">
              <w:rPr>
                <w:rFonts w:asciiTheme="minorHAnsi" w:eastAsia="Calibri" w:hAnsiTheme="minorHAnsi" w:cstheme="minorBidi"/>
                <w:b/>
                <w:bCs/>
                <w:szCs w:val="20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b/>
                <w:bCs/>
                <w:szCs w:val="20"/>
              </w:rPr>
              <w:t>I</w:t>
            </w:r>
          </w:p>
        </w:tc>
        <w:tc>
          <w:tcPr>
            <w:tcW w:w="4962" w:type="dxa"/>
            <w:shd w:val="clear" w:color="auto" w:fill="C5E0B3" w:themeFill="accent6" w:themeFillTint="66"/>
            <w:vAlign w:val="center"/>
          </w:tcPr>
          <w:p w14:paraId="0A78D976" w14:textId="7EFDDF8B" w:rsidR="00E71FDB" w:rsidRPr="00E14432" w:rsidRDefault="00E71FDB" w:rsidP="520C31B3">
            <w:pPr>
              <w:spacing w:after="160" w:line="276" w:lineRule="auto"/>
              <w:jc w:val="center"/>
              <w:rPr>
                <w:rFonts w:asciiTheme="minorHAnsi" w:eastAsia="Calibri" w:hAnsiTheme="minorHAnsi" w:cstheme="minorBidi"/>
                <w:b/>
                <w:bCs/>
                <w:szCs w:val="20"/>
              </w:rPr>
            </w:pPr>
            <w:r w:rsidRPr="520C31B3">
              <w:rPr>
                <w:rFonts w:asciiTheme="minorHAnsi" w:eastAsia="Calibri" w:hAnsiTheme="minorHAnsi" w:cstheme="minorBidi"/>
                <w:b/>
                <w:bCs/>
                <w:szCs w:val="20"/>
              </w:rPr>
              <w:t>Wymagania dla Wyniku Prac</w:t>
            </w:r>
            <w:r w:rsidR="00D4430A">
              <w:rPr>
                <w:rFonts w:asciiTheme="minorHAnsi" w:eastAsia="Calibri" w:hAnsiTheme="minorHAnsi" w:cstheme="minorBidi"/>
                <w:b/>
                <w:bCs/>
                <w:szCs w:val="20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b/>
                <w:bCs/>
                <w:szCs w:val="20"/>
              </w:rPr>
              <w:t>Etapu</w:t>
            </w:r>
            <w:r w:rsidR="00D4430A">
              <w:rPr>
                <w:rFonts w:asciiTheme="minorHAnsi" w:eastAsia="Calibri" w:hAnsiTheme="minorHAnsi" w:cstheme="minorBidi"/>
                <w:b/>
                <w:bCs/>
                <w:szCs w:val="20"/>
              </w:rPr>
              <w:t xml:space="preserve"> I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31736F70" w14:textId="00AA0244" w:rsidR="29E4FA07" w:rsidRDefault="7E4B5E25" w:rsidP="520C31B3">
            <w:pPr>
              <w:spacing w:line="276" w:lineRule="auto"/>
              <w:jc w:val="center"/>
              <w:rPr>
                <w:rFonts w:eastAsia="Calibri" w:cstheme="minorBidi"/>
                <w:b/>
                <w:bCs/>
                <w:sz w:val="22"/>
                <w:szCs w:val="22"/>
              </w:rPr>
            </w:pPr>
            <w:r w:rsidRPr="520C31B3">
              <w:rPr>
                <w:rFonts w:eastAsia="Calibri" w:cstheme="minorBidi"/>
                <w:b/>
                <w:bCs/>
                <w:szCs w:val="20"/>
              </w:rPr>
              <w:t>Termin przekazania Zamawiającemu Wyniku Prac</w:t>
            </w:r>
            <w:r w:rsidR="00D4430A">
              <w:rPr>
                <w:rFonts w:eastAsia="Calibri" w:cstheme="minorBidi"/>
                <w:b/>
                <w:bCs/>
                <w:szCs w:val="20"/>
              </w:rPr>
              <w:t xml:space="preserve"> </w:t>
            </w:r>
            <w:r w:rsidRPr="520C31B3">
              <w:rPr>
                <w:rFonts w:eastAsia="Calibri" w:cstheme="minorBidi"/>
                <w:b/>
                <w:bCs/>
                <w:szCs w:val="20"/>
              </w:rPr>
              <w:t>Etapu I</w:t>
            </w:r>
          </w:p>
        </w:tc>
      </w:tr>
      <w:tr w:rsidR="0055096B" w14:paraId="1A7E1092" w14:textId="77777777" w:rsidTr="009E0611">
        <w:tc>
          <w:tcPr>
            <w:tcW w:w="562" w:type="dxa"/>
            <w:shd w:val="clear" w:color="auto" w:fill="E2EFD9" w:themeFill="accent6" w:themeFillTint="33"/>
          </w:tcPr>
          <w:p w14:paraId="41FFD5CE" w14:textId="77777777" w:rsidR="0055096B" w:rsidRPr="003D0CF1" w:rsidRDefault="0055096B" w:rsidP="008B3F97">
            <w:pPr>
              <w:pStyle w:val="Akapitzlist"/>
              <w:numPr>
                <w:ilvl w:val="0"/>
                <w:numId w:val="9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EBA243E" w14:textId="351DA4AB" w:rsidR="0055096B" w:rsidRPr="60CFB597" w:rsidRDefault="009C1E69" w:rsidP="007C6129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Projekt</w:t>
            </w:r>
            <w:r w:rsidR="009F4991">
              <w:rPr>
                <w:rFonts w:eastAsia="Calibri"/>
                <w:sz w:val="22"/>
                <w:szCs w:val="22"/>
              </w:rPr>
              <w:t xml:space="preserve"> opracowanego Systemu 1 </w:t>
            </w:r>
            <w:r w:rsidR="00C253B6">
              <w:t xml:space="preserve"> </w:t>
            </w:r>
            <w:r w:rsidR="00C253B6" w:rsidRPr="00C253B6">
              <w:rPr>
                <w:rFonts w:eastAsia="Calibri"/>
                <w:sz w:val="22"/>
                <w:szCs w:val="22"/>
              </w:rPr>
              <w:t xml:space="preserve">dostarczania i magazynowania ciepła i/lub chłodu  </w:t>
            </w:r>
            <w:r w:rsidR="009F4991">
              <w:rPr>
                <w:rFonts w:eastAsia="Calibri"/>
                <w:sz w:val="22"/>
                <w:szCs w:val="22"/>
              </w:rPr>
              <w:t xml:space="preserve">dla </w:t>
            </w:r>
            <w:r w:rsidR="00B70F98">
              <w:rPr>
                <w:rFonts w:eastAsia="Calibri"/>
                <w:sz w:val="22"/>
                <w:szCs w:val="22"/>
              </w:rPr>
              <w:t>Budynku D</w:t>
            </w:r>
            <w:r w:rsidR="009F4991">
              <w:rPr>
                <w:rFonts w:eastAsia="Calibri"/>
                <w:sz w:val="22"/>
                <w:szCs w:val="22"/>
              </w:rPr>
              <w:t xml:space="preserve">omu </w:t>
            </w:r>
            <w:r w:rsidR="00B70F98">
              <w:rPr>
                <w:rFonts w:eastAsia="Calibri"/>
                <w:sz w:val="22"/>
                <w:szCs w:val="22"/>
              </w:rPr>
              <w:t>J</w:t>
            </w:r>
            <w:r w:rsidR="009F4991">
              <w:rPr>
                <w:rFonts w:eastAsia="Calibri"/>
                <w:sz w:val="22"/>
                <w:szCs w:val="22"/>
              </w:rPr>
              <w:t>ednorodzinnego</w:t>
            </w:r>
            <w:r w:rsidR="007C6129">
              <w:rPr>
                <w:rFonts w:eastAsia="Calibri"/>
                <w:sz w:val="22"/>
                <w:szCs w:val="22"/>
              </w:rPr>
              <w:t xml:space="preserve"> wg Modelu I</w:t>
            </w:r>
          </w:p>
        </w:tc>
        <w:tc>
          <w:tcPr>
            <w:tcW w:w="4962" w:type="dxa"/>
          </w:tcPr>
          <w:p w14:paraId="460F6DF8" w14:textId="029CD1F5" w:rsidR="00360F43" w:rsidRDefault="009F4991" w:rsidP="009F4991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2B466564">
              <w:rPr>
                <w:rFonts w:eastAsia="Calibri"/>
                <w:sz w:val="22"/>
                <w:szCs w:val="22"/>
              </w:rPr>
              <w:t xml:space="preserve">Wykonawca jest zobowiązany do przedstawienia </w:t>
            </w:r>
            <w:r w:rsidR="009C1E69" w:rsidRPr="2B466564">
              <w:rPr>
                <w:rFonts w:eastAsia="Calibri"/>
                <w:sz w:val="22"/>
                <w:szCs w:val="22"/>
              </w:rPr>
              <w:t>Projektu</w:t>
            </w:r>
            <w:r w:rsidRPr="2B466564">
              <w:rPr>
                <w:rFonts w:eastAsia="Calibri"/>
                <w:sz w:val="22"/>
                <w:szCs w:val="22"/>
              </w:rPr>
              <w:t xml:space="preserve"> opracowanego Systemu 1</w:t>
            </w:r>
            <w:r w:rsidR="006471C3" w:rsidRPr="2B466564">
              <w:rPr>
                <w:rFonts w:eastAsia="Calibri"/>
                <w:sz w:val="22"/>
                <w:szCs w:val="22"/>
              </w:rPr>
              <w:t xml:space="preserve"> </w:t>
            </w:r>
            <w:r w:rsidR="00C253B6">
              <w:t xml:space="preserve"> </w:t>
            </w:r>
            <w:r w:rsidR="00C253B6" w:rsidRPr="2B466564">
              <w:rPr>
                <w:rFonts w:eastAsia="Calibri"/>
                <w:sz w:val="22"/>
                <w:szCs w:val="22"/>
              </w:rPr>
              <w:t xml:space="preserve">dostarczania i magazynowania ciepła i/lub chłodu  </w:t>
            </w:r>
            <w:r w:rsidRPr="2B466564">
              <w:rPr>
                <w:rFonts w:eastAsia="Calibri"/>
                <w:sz w:val="22"/>
                <w:szCs w:val="22"/>
              </w:rPr>
              <w:t xml:space="preserve">dla </w:t>
            </w:r>
            <w:r w:rsidR="002A7AD6" w:rsidRPr="2B466564">
              <w:rPr>
                <w:rFonts w:eastAsia="Calibri"/>
                <w:sz w:val="22"/>
                <w:szCs w:val="22"/>
              </w:rPr>
              <w:t>Budynku D</w:t>
            </w:r>
            <w:r w:rsidRPr="2B466564">
              <w:rPr>
                <w:rFonts w:eastAsia="Calibri"/>
                <w:sz w:val="22"/>
                <w:szCs w:val="22"/>
              </w:rPr>
              <w:t xml:space="preserve">omu </w:t>
            </w:r>
            <w:r w:rsidR="002A7AD6" w:rsidRPr="2B466564">
              <w:rPr>
                <w:rFonts w:eastAsia="Calibri"/>
                <w:sz w:val="22"/>
                <w:szCs w:val="22"/>
              </w:rPr>
              <w:t>J</w:t>
            </w:r>
            <w:r w:rsidRPr="2B466564">
              <w:rPr>
                <w:rFonts w:eastAsia="Calibri"/>
                <w:sz w:val="22"/>
                <w:szCs w:val="22"/>
              </w:rPr>
              <w:t>ednorodzinnego</w:t>
            </w:r>
            <w:r w:rsidR="006471C3" w:rsidRPr="2B466564">
              <w:rPr>
                <w:rFonts w:eastAsia="Calibri"/>
                <w:sz w:val="22"/>
                <w:szCs w:val="22"/>
              </w:rPr>
              <w:t xml:space="preserve"> wg Modelu I</w:t>
            </w:r>
            <w:r w:rsidRPr="2B466564">
              <w:rPr>
                <w:rFonts w:eastAsia="Calibri"/>
                <w:sz w:val="22"/>
                <w:szCs w:val="22"/>
              </w:rPr>
              <w:t>. Dokumentacja musi zawierać informacje potwierdzające spełnienie Wymagań Obligatoryjnych</w:t>
            </w:r>
            <w:r w:rsidR="00312AA1" w:rsidRPr="2B466564">
              <w:rPr>
                <w:rFonts w:eastAsia="Calibri"/>
                <w:sz w:val="22"/>
                <w:szCs w:val="22"/>
              </w:rPr>
              <w:t xml:space="preserve"> oraz deklarowanych parametrów technicznych, które są podstawą do obliczeń Wymagań Konkursowych i opisu Wymagań Jakościowych</w:t>
            </w:r>
            <w:r w:rsidR="005F465E" w:rsidRPr="2B466564">
              <w:rPr>
                <w:rFonts w:eastAsia="Calibri"/>
                <w:sz w:val="22"/>
                <w:szCs w:val="22"/>
              </w:rPr>
              <w:t>.</w:t>
            </w:r>
          </w:p>
          <w:p w14:paraId="0696DE37" w14:textId="03A76AD2" w:rsidR="009F4991" w:rsidRPr="009F4991" w:rsidRDefault="006471C3" w:rsidP="009F4991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Dokumentacja </w:t>
            </w:r>
            <w:r w:rsidR="00360F43">
              <w:rPr>
                <w:rFonts w:eastAsia="Calibri"/>
                <w:sz w:val="22"/>
                <w:szCs w:val="22"/>
              </w:rPr>
              <w:t xml:space="preserve">projektowo/techniczna dla opracowanego Systemu 1 </w:t>
            </w:r>
            <w:r>
              <w:rPr>
                <w:rFonts w:eastAsia="Calibri"/>
                <w:sz w:val="22"/>
                <w:szCs w:val="22"/>
              </w:rPr>
              <w:t xml:space="preserve">musi zawierać </w:t>
            </w:r>
            <w:r w:rsidR="009F4991" w:rsidRPr="009F4991">
              <w:rPr>
                <w:rFonts w:eastAsia="Calibri"/>
                <w:sz w:val="22"/>
                <w:szCs w:val="22"/>
              </w:rPr>
              <w:t xml:space="preserve">w szczególności: </w:t>
            </w:r>
          </w:p>
          <w:p w14:paraId="545A4CC1" w14:textId="34CCC752" w:rsidR="007C6129" w:rsidRDefault="007C6129" w:rsidP="002A7AD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7C6129">
              <w:rPr>
                <w:rFonts w:eastAsia="Calibri"/>
                <w:sz w:val="22"/>
                <w:szCs w:val="22"/>
              </w:rPr>
              <w:t xml:space="preserve">projekt techniczny </w:t>
            </w:r>
            <w:r w:rsidR="00360F43">
              <w:rPr>
                <w:rFonts w:eastAsia="Calibri"/>
                <w:sz w:val="22"/>
                <w:szCs w:val="22"/>
              </w:rPr>
              <w:t>S</w:t>
            </w:r>
            <w:r w:rsidRPr="007C6129">
              <w:rPr>
                <w:rFonts w:eastAsia="Calibri"/>
                <w:sz w:val="22"/>
                <w:szCs w:val="22"/>
              </w:rPr>
              <w:t>ystemu</w:t>
            </w:r>
            <w:r w:rsidR="00360F43">
              <w:rPr>
                <w:rFonts w:eastAsia="Calibri"/>
                <w:sz w:val="22"/>
                <w:szCs w:val="22"/>
              </w:rPr>
              <w:t xml:space="preserve"> 1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C6129">
              <w:rPr>
                <w:rFonts w:eastAsia="Calibri"/>
                <w:sz w:val="22"/>
                <w:szCs w:val="22"/>
              </w:rPr>
              <w:t xml:space="preserve">z przedstawieniem </w:t>
            </w:r>
            <w:r w:rsidR="006471C3" w:rsidRPr="007C6129">
              <w:rPr>
                <w:rFonts w:eastAsia="Calibri"/>
                <w:sz w:val="22"/>
                <w:szCs w:val="22"/>
              </w:rPr>
              <w:t>wszystkich komponentów</w:t>
            </w:r>
            <w:r w:rsidRPr="007C6129">
              <w:rPr>
                <w:rFonts w:eastAsia="Calibri"/>
                <w:sz w:val="22"/>
                <w:szCs w:val="22"/>
              </w:rPr>
              <w:t xml:space="preserve"> </w:t>
            </w:r>
            <w:r w:rsidR="006471C3">
              <w:rPr>
                <w:rFonts w:eastAsia="Calibri"/>
                <w:sz w:val="22"/>
                <w:szCs w:val="22"/>
              </w:rPr>
              <w:t xml:space="preserve">oraz </w:t>
            </w:r>
            <w:r w:rsidRPr="007C6129">
              <w:rPr>
                <w:rFonts w:eastAsia="Calibri"/>
                <w:sz w:val="22"/>
                <w:szCs w:val="22"/>
              </w:rPr>
              <w:t xml:space="preserve">ich parametrów pracy i współpracy </w:t>
            </w:r>
            <w:r w:rsidR="006471C3">
              <w:rPr>
                <w:rFonts w:eastAsia="Calibri"/>
                <w:sz w:val="22"/>
                <w:szCs w:val="22"/>
              </w:rPr>
              <w:t>urządzeń</w:t>
            </w:r>
            <w:r w:rsidRPr="007C6129">
              <w:rPr>
                <w:rFonts w:eastAsia="Calibri"/>
                <w:sz w:val="22"/>
                <w:szCs w:val="22"/>
              </w:rPr>
              <w:t xml:space="preserve"> </w:t>
            </w:r>
            <w:r w:rsidR="00E7361D" w:rsidRPr="007C6129">
              <w:rPr>
                <w:rFonts w:eastAsia="Calibri"/>
                <w:sz w:val="22"/>
                <w:szCs w:val="22"/>
              </w:rPr>
              <w:t>między</w:t>
            </w:r>
            <w:r w:rsidRPr="007C6129">
              <w:rPr>
                <w:rFonts w:eastAsia="Calibri"/>
                <w:sz w:val="22"/>
                <w:szCs w:val="22"/>
              </w:rPr>
              <w:t xml:space="preserve"> sobą</w:t>
            </w:r>
            <w:r w:rsidR="006471C3">
              <w:rPr>
                <w:rFonts w:eastAsia="Calibri"/>
                <w:sz w:val="22"/>
                <w:szCs w:val="22"/>
              </w:rPr>
              <w:t xml:space="preserve"> z podaniem parametrów czynnika grzewczego i chłodzącego na wejściu i wyjściu z poszczególnych urządzeń</w:t>
            </w:r>
            <w:r w:rsidR="00B83B5A">
              <w:rPr>
                <w:rFonts w:eastAsia="Calibri"/>
                <w:sz w:val="22"/>
                <w:szCs w:val="22"/>
              </w:rPr>
              <w:t>,</w:t>
            </w:r>
            <w:r w:rsidR="006471C3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632109F7" w14:textId="552F432C" w:rsidR="001B4543" w:rsidRDefault="001B4543" w:rsidP="002A7AD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szczegółowy schemat Systemu</w:t>
            </w:r>
            <w:r w:rsidR="00B83B5A">
              <w:rPr>
                <w:rFonts w:eastAsia="Calibri"/>
                <w:sz w:val="22"/>
                <w:szCs w:val="22"/>
              </w:rPr>
              <w:t xml:space="preserve"> 1</w:t>
            </w:r>
            <w:r>
              <w:rPr>
                <w:rFonts w:eastAsia="Calibri"/>
                <w:sz w:val="22"/>
                <w:szCs w:val="22"/>
              </w:rPr>
              <w:t xml:space="preserve"> ze wskazaniem parametrów pracy w głównych punktach </w:t>
            </w:r>
            <w:r w:rsidR="0046736D">
              <w:rPr>
                <w:rFonts w:eastAsia="Calibri"/>
                <w:sz w:val="22"/>
                <w:szCs w:val="22"/>
              </w:rPr>
              <w:t>S</w:t>
            </w:r>
            <w:r>
              <w:rPr>
                <w:rFonts w:eastAsia="Calibri"/>
                <w:sz w:val="22"/>
                <w:szCs w:val="22"/>
              </w:rPr>
              <w:t>ystemu oraz wymiarów połączeń poszczególnych urządzeń</w:t>
            </w:r>
            <w:r w:rsidR="00B83B5A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  <w:p w14:paraId="034FF05A" w14:textId="3EB9DE49" w:rsidR="00E26A3A" w:rsidRPr="009E0611" w:rsidRDefault="007C6129" w:rsidP="009E0611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7C6129">
              <w:rPr>
                <w:rFonts w:eastAsia="Calibri"/>
                <w:sz w:val="22"/>
                <w:szCs w:val="22"/>
              </w:rPr>
              <w:t xml:space="preserve">rysunki techniczne </w:t>
            </w:r>
            <w:r w:rsidR="001B4543">
              <w:rPr>
                <w:rFonts w:eastAsia="Calibri"/>
                <w:sz w:val="22"/>
                <w:szCs w:val="22"/>
              </w:rPr>
              <w:t xml:space="preserve">poszczególnych urządzeń </w:t>
            </w:r>
            <w:r w:rsidR="00455569">
              <w:rPr>
                <w:rFonts w:eastAsia="Calibri"/>
                <w:sz w:val="22"/>
                <w:szCs w:val="22"/>
              </w:rPr>
              <w:t xml:space="preserve">i komponentów </w:t>
            </w:r>
            <w:r w:rsidR="001B4543">
              <w:rPr>
                <w:rFonts w:eastAsia="Calibri"/>
                <w:sz w:val="22"/>
                <w:szCs w:val="22"/>
              </w:rPr>
              <w:t xml:space="preserve">wchodzących w skład </w:t>
            </w:r>
            <w:r w:rsidR="00B83B5A">
              <w:rPr>
                <w:rFonts w:eastAsia="Calibri"/>
                <w:sz w:val="22"/>
                <w:szCs w:val="22"/>
              </w:rPr>
              <w:t>S</w:t>
            </w:r>
            <w:r w:rsidR="001B4543">
              <w:rPr>
                <w:rFonts w:eastAsia="Calibri"/>
                <w:sz w:val="22"/>
                <w:szCs w:val="22"/>
              </w:rPr>
              <w:t>ystemu</w:t>
            </w:r>
            <w:r w:rsidR="00B83B5A">
              <w:rPr>
                <w:rFonts w:eastAsia="Calibri"/>
                <w:sz w:val="22"/>
                <w:szCs w:val="22"/>
              </w:rPr>
              <w:t xml:space="preserve"> 1,</w:t>
            </w:r>
            <w:r w:rsidR="00E26A3A" w:rsidRPr="000507A3">
              <w:rPr>
                <w:rFonts w:eastAsia="Calibri"/>
                <w:szCs w:val="22"/>
              </w:rPr>
              <w:t xml:space="preserve">szczegółowe obliczenia opracowanego Systemu 1 </w:t>
            </w:r>
            <w:r w:rsidR="00312AA1" w:rsidRPr="0002037C">
              <w:rPr>
                <w:rFonts w:eastAsia="Calibri"/>
                <w:szCs w:val="22"/>
              </w:rPr>
              <w:t xml:space="preserve"> dostarczania i magazynowania ciepła i/lub chłodu  </w:t>
            </w:r>
            <w:r w:rsidR="00E26A3A" w:rsidRPr="0002037C">
              <w:rPr>
                <w:rFonts w:eastAsia="Calibri"/>
                <w:szCs w:val="22"/>
              </w:rPr>
              <w:t xml:space="preserve">dla </w:t>
            </w:r>
            <w:r w:rsidR="0046736D">
              <w:rPr>
                <w:rFonts w:eastAsia="Calibri"/>
                <w:sz w:val="22"/>
                <w:szCs w:val="22"/>
              </w:rPr>
              <w:t>Budynku D</w:t>
            </w:r>
            <w:r w:rsidR="00E26A3A" w:rsidRPr="0002037C">
              <w:rPr>
                <w:rFonts w:eastAsia="Calibri"/>
                <w:szCs w:val="22"/>
              </w:rPr>
              <w:t xml:space="preserve">omu </w:t>
            </w:r>
            <w:r w:rsidR="0046736D">
              <w:rPr>
                <w:rFonts w:eastAsia="Calibri"/>
                <w:sz w:val="22"/>
                <w:szCs w:val="22"/>
              </w:rPr>
              <w:t>J</w:t>
            </w:r>
            <w:r w:rsidR="00E26A3A" w:rsidRPr="0002037C">
              <w:rPr>
                <w:rFonts w:eastAsia="Calibri"/>
                <w:szCs w:val="22"/>
              </w:rPr>
              <w:t xml:space="preserve">ednorodzinnego wg Modelu I,  </w:t>
            </w:r>
          </w:p>
          <w:p w14:paraId="6213349D" w14:textId="6A3DD7CD" w:rsidR="001B4543" w:rsidRDefault="001B4543" w:rsidP="002A7AD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szczegółowy opis oraz obliczenia parametrów pracy urządzeń i komponentów wchodzących w skład </w:t>
            </w:r>
            <w:r w:rsidR="00B83B5A">
              <w:rPr>
                <w:rFonts w:eastAsia="Calibri"/>
                <w:sz w:val="22"/>
                <w:szCs w:val="22"/>
              </w:rPr>
              <w:t>S</w:t>
            </w:r>
            <w:r>
              <w:rPr>
                <w:rFonts w:eastAsia="Calibri"/>
                <w:sz w:val="22"/>
                <w:szCs w:val="22"/>
              </w:rPr>
              <w:t>ystemu</w:t>
            </w:r>
            <w:r w:rsidR="00B83B5A">
              <w:rPr>
                <w:rFonts w:eastAsia="Calibri"/>
                <w:sz w:val="22"/>
                <w:szCs w:val="22"/>
              </w:rPr>
              <w:t xml:space="preserve"> 1</w:t>
            </w:r>
            <w:r>
              <w:rPr>
                <w:rFonts w:eastAsia="Calibri"/>
                <w:sz w:val="22"/>
                <w:szCs w:val="22"/>
              </w:rPr>
              <w:t>,</w:t>
            </w:r>
          </w:p>
          <w:p w14:paraId="17980AB0" w14:textId="400F5C66" w:rsidR="001B4543" w:rsidRPr="001B4543" w:rsidRDefault="001B4543" w:rsidP="002A7AD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szczegółowy opis oraz uzasadnienie doboru i podanie parametrów pracy EkstraElementów</w:t>
            </w:r>
            <w:r w:rsidR="005C0E6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 które Wykonawca </w:t>
            </w:r>
            <w:r w:rsidR="00457BDE">
              <w:rPr>
                <w:rFonts w:eastAsia="Calibri"/>
                <w:sz w:val="22"/>
                <w:szCs w:val="22"/>
              </w:rPr>
              <w:t xml:space="preserve">zastosował </w:t>
            </w:r>
            <w:r>
              <w:rPr>
                <w:rFonts w:eastAsia="Calibri"/>
                <w:sz w:val="22"/>
                <w:szCs w:val="22"/>
              </w:rPr>
              <w:t>na potrzeby Systemu</w:t>
            </w:r>
            <w:r w:rsidR="00B83B5A">
              <w:rPr>
                <w:rFonts w:eastAsia="Calibri"/>
                <w:sz w:val="22"/>
                <w:szCs w:val="22"/>
              </w:rPr>
              <w:t xml:space="preserve"> 1,</w:t>
            </w:r>
          </w:p>
          <w:p w14:paraId="6DCAAEC3" w14:textId="174DD70D" w:rsidR="009F4991" w:rsidRPr="00455569" w:rsidRDefault="009F4991" w:rsidP="002A7AD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lastRenderedPageBreak/>
              <w:t>opis procesu produkcji</w:t>
            </w:r>
            <w:r w:rsidR="00455569">
              <w:rPr>
                <w:rFonts w:eastAsia="Calibri"/>
                <w:sz w:val="22"/>
                <w:szCs w:val="22"/>
              </w:rPr>
              <w:t>, magazynowania i dostarczania ciepła i chłodu w Systemie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455569">
              <w:rPr>
                <w:rFonts w:eastAsia="Calibri"/>
                <w:sz w:val="22"/>
                <w:szCs w:val="22"/>
              </w:rPr>
              <w:t xml:space="preserve">1 </w:t>
            </w:r>
            <w:r>
              <w:rPr>
                <w:rFonts w:eastAsia="Calibri"/>
                <w:sz w:val="22"/>
                <w:szCs w:val="22"/>
              </w:rPr>
              <w:t xml:space="preserve">dla </w:t>
            </w:r>
            <w:r w:rsidR="000A1153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0A1153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</w:t>
            </w:r>
            <w:r w:rsidR="007C6129">
              <w:rPr>
                <w:rFonts w:eastAsia="Calibri"/>
                <w:sz w:val="22"/>
                <w:szCs w:val="22"/>
              </w:rPr>
              <w:t xml:space="preserve"> wg Modelu I</w:t>
            </w:r>
            <w:r w:rsidRPr="00552E67">
              <w:rPr>
                <w:rFonts w:eastAsia="Calibri"/>
                <w:sz w:val="22"/>
                <w:szCs w:val="22"/>
              </w:rPr>
              <w:t xml:space="preserve">, </w:t>
            </w:r>
            <w:r w:rsidRPr="00455569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44FEB837" w14:textId="516EDDE4" w:rsidR="00455569" w:rsidRPr="00455569" w:rsidRDefault="009F4991" w:rsidP="002A7AD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 xml:space="preserve">algorytm sterowania oraz grafiki obrazujące budowę i </w:t>
            </w:r>
            <w:r w:rsidR="00455569" w:rsidRPr="00552E67">
              <w:rPr>
                <w:rFonts w:eastAsia="Calibri"/>
                <w:sz w:val="22"/>
                <w:szCs w:val="22"/>
              </w:rPr>
              <w:t xml:space="preserve">działanie </w:t>
            </w:r>
            <w:r w:rsidR="00455569" w:rsidRPr="009F4991">
              <w:rPr>
                <w:rFonts w:eastAsia="Calibri"/>
                <w:sz w:val="22"/>
                <w:szCs w:val="22"/>
              </w:rPr>
              <w:t>Systemu</w:t>
            </w:r>
            <w:r>
              <w:rPr>
                <w:rFonts w:eastAsia="Calibri"/>
                <w:sz w:val="22"/>
                <w:szCs w:val="22"/>
              </w:rPr>
              <w:t xml:space="preserve"> 1 </w:t>
            </w:r>
            <w:r w:rsidR="00312AA1">
              <w:t xml:space="preserve"> </w:t>
            </w:r>
            <w:r w:rsidR="00312AA1" w:rsidRPr="00312AA1">
              <w:rPr>
                <w:rFonts w:eastAsia="Calibri"/>
                <w:sz w:val="22"/>
                <w:szCs w:val="22"/>
              </w:rPr>
              <w:t>dostarczania i magazynowania ciepła i/lub chłodu</w:t>
            </w:r>
            <w:r>
              <w:rPr>
                <w:rFonts w:eastAsia="Calibri"/>
                <w:sz w:val="22"/>
                <w:szCs w:val="22"/>
              </w:rPr>
              <w:t xml:space="preserve"> dla </w:t>
            </w:r>
            <w:r w:rsidR="000A1153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0A1153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</w:t>
            </w:r>
            <w:r w:rsidR="007C6129">
              <w:rPr>
                <w:rFonts w:eastAsia="Calibri"/>
                <w:sz w:val="22"/>
                <w:szCs w:val="22"/>
              </w:rPr>
              <w:t xml:space="preserve"> wg Modelu I</w:t>
            </w:r>
            <w:r w:rsidR="00455569">
              <w:rPr>
                <w:rFonts w:eastAsia="Calibri"/>
                <w:sz w:val="22"/>
                <w:szCs w:val="22"/>
              </w:rPr>
              <w:t xml:space="preserve"> z podaniem wszystkich funkcji systemu automatyki,</w:t>
            </w:r>
          </w:p>
          <w:p w14:paraId="4832A14F" w14:textId="036EBEF2" w:rsidR="00592923" w:rsidRDefault="009F4991" w:rsidP="002A7AD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>opis czynności montażowych</w:t>
            </w:r>
            <w:r w:rsidR="007C6129">
              <w:rPr>
                <w:rFonts w:eastAsia="Calibri"/>
                <w:sz w:val="22"/>
                <w:szCs w:val="22"/>
              </w:rPr>
              <w:t xml:space="preserve">/sposobu </w:t>
            </w:r>
            <w:r w:rsidR="00455569">
              <w:rPr>
                <w:rFonts w:eastAsia="Calibri"/>
                <w:sz w:val="22"/>
                <w:szCs w:val="22"/>
              </w:rPr>
              <w:t>instalacji</w:t>
            </w:r>
            <w:r w:rsidR="00455569" w:rsidRPr="00552E67">
              <w:rPr>
                <w:rFonts w:eastAsia="Calibri"/>
                <w:sz w:val="22"/>
                <w:szCs w:val="22"/>
              </w:rPr>
              <w:t xml:space="preserve"> </w:t>
            </w:r>
            <w:r w:rsidR="00455569" w:rsidRPr="009F4991">
              <w:rPr>
                <w:rFonts w:eastAsia="Calibri"/>
                <w:sz w:val="22"/>
                <w:szCs w:val="22"/>
              </w:rPr>
              <w:t>Systemu</w:t>
            </w:r>
            <w:r>
              <w:rPr>
                <w:rFonts w:eastAsia="Calibri"/>
                <w:sz w:val="22"/>
                <w:szCs w:val="22"/>
              </w:rPr>
              <w:t xml:space="preserve"> 1</w:t>
            </w:r>
            <w:r w:rsidR="0046736D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  <w:p w14:paraId="6FEB5A51" w14:textId="2D01EC1D" w:rsidR="000F29DD" w:rsidRDefault="00B83B5A" w:rsidP="002A7AD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E26A3A">
              <w:rPr>
                <w:rFonts w:eastAsia="Calibri"/>
                <w:sz w:val="22"/>
                <w:szCs w:val="22"/>
              </w:rPr>
              <w:t>opis czynności eksploatacyjnych Systemu 1</w:t>
            </w:r>
            <w:r w:rsidR="0046736D">
              <w:rPr>
                <w:rFonts w:eastAsia="Calibri"/>
                <w:sz w:val="22"/>
                <w:szCs w:val="22"/>
              </w:rPr>
              <w:t>,</w:t>
            </w:r>
            <w:r w:rsidRPr="00E26A3A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3DCBEF93" w14:textId="14F28F66" w:rsidR="0063005B" w:rsidRDefault="0063005B" w:rsidP="002A7AD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zaktualizowany </w:t>
            </w:r>
            <w:r w:rsidR="00C361FA">
              <w:rPr>
                <w:rFonts w:eastAsia="Calibri"/>
                <w:sz w:val="22"/>
                <w:szCs w:val="22"/>
              </w:rPr>
              <w:t xml:space="preserve"> na podstawie prowadzonych prac B+R </w:t>
            </w:r>
            <w:r>
              <w:rPr>
                <w:rFonts w:eastAsia="Calibri"/>
                <w:sz w:val="22"/>
                <w:szCs w:val="22"/>
              </w:rPr>
              <w:t xml:space="preserve">Arkusz Kalkulacyjny Bilansu </w:t>
            </w:r>
            <w:r w:rsidR="00997346">
              <w:rPr>
                <w:rFonts w:eastAsia="Calibri"/>
                <w:sz w:val="22"/>
                <w:szCs w:val="22"/>
              </w:rPr>
              <w:t>Energii</w:t>
            </w:r>
            <w:r>
              <w:rPr>
                <w:rFonts w:eastAsia="Calibri"/>
                <w:sz w:val="22"/>
                <w:szCs w:val="22"/>
              </w:rPr>
              <w:t xml:space="preserve"> dla Systemu 1  zawierający </w:t>
            </w:r>
            <w:r w:rsidR="00C361FA" w:rsidRPr="00C361FA">
              <w:rPr>
                <w:rFonts w:eastAsia="Calibri"/>
                <w:sz w:val="22"/>
                <w:szCs w:val="22"/>
              </w:rPr>
              <w:t xml:space="preserve"> przedstawienie przepływu energii w postaci ciepła i chodu pomiędzy wszystkimi elementami Systemów oraz pomiędzy</w:t>
            </w:r>
            <w:r w:rsidR="00C361FA">
              <w:rPr>
                <w:rFonts w:eastAsia="Calibri"/>
                <w:sz w:val="22"/>
                <w:szCs w:val="22"/>
              </w:rPr>
              <w:t xml:space="preserve"> elementami Systemu i </w:t>
            </w:r>
            <w:proofErr w:type="spellStart"/>
            <w:r w:rsidR="00C361FA">
              <w:rPr>
                <w:rFonts w:eastAsia="Calibri"/>
                <w:sz w:val="22"/>
                <w:szCs w:val="22"/>
              </w:rPr>
              <w:t>ExtraElementami</w:t>
            </w:r>
            <w:proofErr w:type="spellEnd"/>
            <w:r w:rsidR="00C361FA">
              <w:rPr>
                <w:rFonts w:eastAsia="Calibri"/>
                <w:sz w:val="22"/>
                <w:szCs w:val="22"/>
              </w:rPr>
              <w:t xml:space="preserve">. </w:t>
            </w:r>
            <w:r w:rsidR="00C361FA" w:rsidRPr="00C361FA">
              <w:rPr>
                <w:rFonts w:eastAsia="Calibri"/>
                <w:sz w:val="22"/>
                <w:szCs w:val="22"/>
              </w:rPr>
              <w:t xml:space="preserve">Kalkulacja powinna podawać przepływy energii w każdej godzinie dla całego roku obliczeń </w:t>
            </w:r>
            <w:r w:rsidR="00C361FA">
              <w:rPr>
                <w:rFonts w:eastAsia="Calibri"/>
                <w:sz w:val="22"/>
                <w:szCs w:val="22"/>
              </w:rPr>
              <w:t>wyszczególniając użytkowanie Systemu podczas</w:t>
            </w:r>
            <w:r w:rsidR="00C361FA" w:rsidRPr="00C361FA">
              <w:rPr>
                <w:rFonts w:eastAsia="Calibri"/>
                <w:sz w:val="22"/>
                <w:szCs w:val="22"/>
              </w:rPr>
              <w:t xml:space="preserve"> Ekstremalnego Roku i Standardowego Roku.</w:t>
            </w:r>
            <w:r w:rsidR="00375D2F">
              <w:rPr>
                <w:rFonts w:eastAsia="Calibri"/>
                <w:sz w:val="22"/>
                <w:szCs w:val="22"/>
              </w:rPr>
              <w:t xml:space="preserve"> Ponadto w zaktualizowanym Arkuszu Kalkulacyjnym Bilansu </w:t>
            </w:r>
            <w:r w:rsidR="00997346">
              <w:rPr>
                <w:rFonts w:eastAsia="Calibri"/>
                <w:sz w:val="22"/>
                <w:szCs w:val="22"/>
              </w:rPr>
              <w:t>Energii</w:t>
            </w:r>
            <w:r w:rsidR="00375D2F">
              <w:rPr>
                <w:rFonts w:eastAsia="Calibri"/>
                <w:sz w:val="22"/>
                <w:szCs w:val="22"/>
              </w:rPr>
              <w:t xml:space="preserve"> Wykonawca powinien zweryfikować w stosunku do złożonego podczas Naboru dokumentu następujące zagadnienia: </w:t>
            </w:r>
          </w:p>
          <w:p w14:paraId="4B068F0F" w14:textId="574F927A" w:rsidR="008E19ED" w:rsidRPr="008E19ED" w:rsidRDefault="00FF404F" w:rsidP="008E19ED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 w:rsidRPr="008E19ED">
              <w:rPr>
                <w:rFonts w:eastAsia="Calibri"/>
                <w:sz w:val="22"/>
                <w:szCs w:val="22"/>
              </w:rPr>
              <w:t>ilość energii dostarczanej przez System na potrzeby usług CO, CH i CUW</w:t>
            </w:r>
            <w:r w:rsidR="008E19ED" w:rsidRPr="008E19ED">
              <w:rPr>
                <w:rFonts w:eastAsia="Calibri"/>
                <w:sz w:val="22"/>
                <w:szCs w:val="22"/>
              </w:rPr>
              <w:t>,</w:t>
            </w:r>
          </w:p>
          <w:p w14:paraId="4197E1DA" w14:textId="7C476585" w:rsidR="008E19ED" w:rsidRPr="008E19ED" w:rsidRDefault="00FF404F" w:rsidP="008E19ED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 w:rsidRPr="008E19ED">
              <w:rPr>
                <w:rFonts w:eastAsia="Calibri"/>
                <w:sz w:val="22"/>
                <w:szCs w:val="22"/>
              </w:rPr>
              <w:t>ilość i koszt energii pobieranej przez System</w:t>
            </w:r>
            <w:r w:rsidR="008E19ED" w:rsidRPr="008E19ED">
              <w:rPr>
                <w:rFonts w:eastAsia="Calibri"/>
                <w:sz w:val="22"/>
                <w:szCs w:val="22"/>
              </w:rPr>
              <w:t>,</w:t>
            </w:r>
            <w:r w:rsidRPr="008E19ED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13651270" w14:textId="626FD50D" w:rsidR="008E19ED" w:rsidRPr="008E19ED" w:rsidRDefault="00B2756A" w:rsidP="008E19ED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="00FF404F" w:rsidRPr="008E19ED">
              <w:rPr>
                <w:rFonts w:eastAsia="Calibri"/>
                <w:sz w:val="22"/>
                <w:szCs w:val="22"/>
              </w:rPr>
              <w:t>lość energii produkowanej przez System</w:t>
            </w:r>
            <w:r w:rsidR="008E19ED" w:rsidRPr="008E19ED">
              <w:rPr>
                <w:rFonts w:eastAsia="Calibri"/>
                <w:sz w:val="22"/>
                <w:szCs w:val="22"/>
              </w:rPr>
              <w:t>,</w:t>
            </w:r>
          </w:p>
          <w:p w14:paraId="112D43B6" w14:textId="1922EE95" w:rsidR="008E19ED" w:rsidRPr="008E19ED" w:rsidRDefault="00B2756A" w:rsidP="008E19ED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="00FF404F" w:rsidRPr="008E19ED">
              <w:rPr>
                <w:rFonts w:eastAsia="Calibri"/>
                <w:sz w:val="22"/>
                <w:szCs w:val="22"/>
              </w:rPr>
              <w:t xml:space="preserve">lość energii dostarczanej przez </w:t>
            </w:r>
            <w:proofErr w:type="spellStart"/>
            <w:r w:rsidR="00FF404F" w:rsidRPr="008E19ED">
              <w:rPr>
                <w:rFonts w:eastAsia="Calibri"/>
                <w:sz w:val="22"/>
                <w:szCs w:val="22"/>
              </w:rPr>
              <w:t>EkstraElementy</w:t>
            </w:r>
            <w:proofErr w:type="spellEnd"/>
            <w:r w:rsidR="008E19ED" w:rsidRPr="008E19ED">
              <w:rPr>
                <w:rFonts w:eastAsia="Calibri"/>
                <w:sz w:val="22"/>
                <w:szCs w:val="22"/>
              </w:rPr>
              <w:t>,</w:t>
            </w:r>
            <w:r w:rsidR="00FF404F" w:rsidRPr="008E19ED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3967BBE6" w14:textId="439997F2" w:rsidR="008E19ED" w:rsidRPr="008E19ED" w:rsidRDefault="00B2756A" w:rsidP="008E19ED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="00FF404F" w:rsidRPr="008E19ED">
              <w:rPr>
                <w:rFonts w:eastAsia="Calibri"/>
                <w:sz w:val="22"/>
                <w:szCs w:val="22"/>
              </w:rPr>
              <w:t>lość i źródła energii dostarczane do Magazynu Ciepła i/lub Chłodu</w:t>
            </w:r>
            <w:r w:rsidR="008E19ED" w:rsidRPr="008E19ED">
              <w:rPr>
                <w:rFonts w:eastAsia="Calibri"/>
                <w:sz w:val="22"/>
                <w:szCs w:val="22"/>
              </w:rPr>
              <w:t>,</w:t>
            </w:r>
            <w:r w:rsidR="00FF404F" w:rsidRPr="008E19ED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6C043D77" w14:textId="7D516BED" w:rsidR="008E19ED" w:rsidRPr="008E19ED" w:rsidRDefault="00B2756A" w:rsidP="008E19ED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="00FF404F" w:rsidRPr="008E19ED">
              <w:rPr>
                <w:rFonts w:eastAsia="Calibri"/>
                <w:sz w:val="22"/>
                <w:szCs w:val="22"/>
              </w:rPr>
              <w:t>lość energii oddawanej przez Magazynu Ciepła i/lub Chłodu</w:t>
            </w:r>
            <w:r w:rsidR="008E19ED" w:rsidRPr="008E19ED">
              <w:rPr>
                <w:rFonts w:eastAsia="Calibri"/>
                <w:sz w:val="22"/>
                <w:szCs w:val="22"/>
              </w:rPr>
              <w:t>,</w:t>
            </w:r>
            <w:r w:rsidR="00FF404F" w:rsidRPr="008E19ED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7431A447" w14:textId="5B8F98A6" w:rsidR="008E19ED" w:rsidRPr="008E19ED" w:rsidRDefault="00B2756A" w:rsidP="008E19ED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="00FF404F" w:rsidRPr="008E19ED">
              <w:rPr>
                <w:rFonts w:eastAsia="Calibri"/>
                <w:sz w:val="22"/>
                <w:szCs w:val="22"/>
              </w:rPr>
              <w:t>lość energii zmagazynowanej w Magazynie Ciepła</w:t>
            </w:r>
            <w:r w:rsidR="008E19ED" w:rsidRPr="008E19ED">
              <w:rPr>
                <w:rFonts w:eastAsia="Calibri"/>
                <w:sz w:val="22"/>
                <w:szCs w:val="22"/>
              </w:rPr>
              <w:t>,</w:t>
            </w:r>
          </w:p>
          <w:p w14:paraId="022D2DA7" w14:textId="255FE2BD" w:rsidR="00375D2F" w:rsidRPr="008E19ED" w:rsidRDefault="00B2756A" w:rsidP="008E19ED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="00FF404F" w:rsidRPr="008E19ED">
              <w:rPr>
                <w:rFonts w:eastAsia="Calibri"/>
                <w:sz w:val="22"/>
                <w:szCs w:val="22"/>
              </w:rPr>
              <w:t>lość energii magazynowej w Magazynie Chłodu</w:t>
            </w:r>
            <w:r w:rsidR="008E19ED" w:rsidRPr="008E19ED">
              <w:rPr>
                <w:rFonts w:eastAsia="Calibri"/>
                <w:sz w:val="22"/>
                <w:szCs w:val="22"/>
              </w:rPr>
              <w:t>.</w:t>
            </w:r>
            <w:r w:rsidR="00FF404F" w:rsidRPr="008E19ED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7B5BF0E9" w14:textId="2C015F1C" w:rsidR="009F4991" w:rsidRPr="001C163C" w:rsidRDefault="00607F70" w:rsidP="002A7AD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szczegółowe </w:t>
            </w:r>
            <w:r w:rsidR="009C1E69">
              <w:rPr>
                <w:rFonts w:eastAsia="Calibri"/>
                <w:sz w:val="22"/>
                <w:szCs w:val="22"/>
              </w:rPr>
              <w:t>wyliczenia kosztowe</w:t>
            </w:r>
            <w:r w:rsidR="00C361FA">
              <w:rPr>
                <w:rFonts w:eastAsia="Calibri"/>
                <w:sz w:val="22"/>
                <w:szCs w:val="22"/>
              </w:rPr>
              <w:t xml:space="preserve"> i serwisowe</w:t>
            </w:r>
            <w:r w:rsidR="009C1E69">
              <w:rPr>
                <w:rFonts w:eastAsia="Calibri"/>
                <w:sz w:val="22"/>
                <w:szCs w:val="22"/>
              </w:rPr>
              <w:t xml:space="preserve"> </w:t>
            </w:r>
            <w:r w:rsidR="001C3F39">
              <w:rPr>
                <w:rFonts w:eastAsia="Calibri"/>
                <w:sz w:val="22"/>
                <w:szCs w:val="22"/>
              </w:rPr>
              <w:t xml:space="preserve">dla </w:t>
            </w:r>
            <w:r w:rsidR="001C3F39" w:rsidRPr="001C163C">
              <w:rPr>
                <w:rFonts w:eastAsia="Calibri"/>
                <w:sz w:val="22"/>
                <w:szCs w:val="22"/>
              </w:rPr>
              <w:t>prawidłowego działania i użytkowania Systemu 1</w:t>
            </w:r>
            <w:r w:rsidR="00F92075" w:rsidRPr="001C163C">
              <w:rPr>
                <w:rFonts w:eastAsia="Calibri"/>
                <w:sz w:val="22"/>
                <w:szCs w:val="22"/>
              </w:rPr>
              <w:t xml:space="preserve"> w Ekstremalnym Roku i Standardowym Roku</w:t>
            </w:r>
            <w:r w:rsidR="00312AA1" w:rsidRPr="001C163C">
              <w:rPr>
                <w:rFonts w:eastAsia="Calibri"/>
                <w:sz w:val="22"/>
                <w:szCs w:val="22"/>
              </w:rPr>
              <w:t xml:space="preserve"> wraz z odpowiednim uzasadnieniem,</w:t>
            </w:r>
            <w:r w:rsidR="001C3F39" w:rsidRPr="001C163C">
              <w:rPr>
                <w:rFonts w:eastAsia="Calibri"/>
                <w:sz w:val="22"/>
                <w:szCs w:val="22"/>
              </w:rPr>
              <w:t xml:space="preserve"> </w:t>
            </w:r>
            <w:r w:rsidR="00312AA1" w:rsidRPr="001C163C">
              <w:rPr>
                <w:rFonts w:eastAsia="Calibri"/>
                <w:sz w:val="22"/>
                <w:szCs w:val="22"/>
              </w:rPr>
              <w:t xml:space="preserve">zgodnie z </w:t>
            </w:r>
            <w:r w:rsidR="00312AA1" w:rsidRPr="001C163C">
              <w:rPr>
                <w:rFonts w:eastAsia="Calibri"/>
                <w:szCs w:val="22"/>
              </w:rPr>
              <w:t xml:space="preserve">Tabelą </w:t>
            </w:r>
            <w:r w:rsidR="00804084" w:rsidRPr="001C163C">
              <w:rPr>
                <w:rFonts w:eastAsia="Calibri"/>
                <w:szCs w:val="22"/>
              </w:rPr>
              <w:t>E.2</w:t>
            </w:r>
            <w:r w:rsidR="00F92075" w:rsidRPr="001C163C">
              <w:rPr>
                <w:rFonts w:eastAsia="Calibri"/>
                <w:szCs w:val="22"/>
              </w:rPr>
              <w:t xml:space="preserve"> i E.3</w:t>
            </w:r>
            <w:r w:rsidR="00312AA1" w:rsidRPr="001C163C">
              <w:rPr>
                <w:rFonts w:eastAsia="Calibri"/>
                <w:sz w:val="22"/>
                <w:szCs w:val="22"/>
              </w:rPr>
              <w:t xml:space="preserve"> w </w:t>
            </w:r>
            <w:r w:rsidR="00B23E5F" w:rsidRPr="001C163C">
              <w:rPr>
                <w:rFonts w:eastAsia="Calibri"/>
                <w:sz w:val="22"/>
                <w:szCs w:val="22"/>
              </w:rPr>
              <w:t>Załączniku</w:t>
            </w:r>
            <w:r w:rsidR="00312AA1" w:rsidRPr="001C163C">
              <w:rPr>
                <w:rFonts w:eastAsia="Calibri"/>
                <w:sz w:val="22"/>
                <w:szCs w:val="22"/>
              </w:rPr>
              <w:t xml:space="preserve"> nr 3 do Regulaminu oraz </w:t>
            </w:r>
            <w:r w:rsidRPr="001C163C">
              <w:rPr>
                <w:rFonts w:eastAsia="Calibri"/>
                <w:sz w:val="22"/>
                <w:szCs w:val="22"/>
              </w:rPr>
              <w:t xml:space="preserve">z </w:t>
            </w:r>
            <w:r w:rsidRPr="001C163C">
              <w:rPr>
                <w:rFonts w:eastAsia="Calibri"/>
                <w:sz w:val="22"/>
                <w:szCs w:val="22"/>
              </w:rPr>
              <w:lastRenderedPageBreak/>
              <w:t xml:space="preserve">uwzględnieniem </w:t>
            </w:r>
            <w:r w:rsidRPr="001C163C">
              <w:t xml:space="preserve"> </w:t>
            </w:r>
            <w:r w:rsidRPr="001C163C">
              <w:rPr>
                <w:rFonts w:eastAsia="Calibri"/>
                <w:sz w:val="22"/>
                <w:szCs w:val="22"/>
              </w:rPr>
              <w:t>cen energii elekt</w:t>
            </w:r>
            <w:r w:rsidR="00B23E5F" w:rsidRPr="001C163C">
              <w:rPr>
                <w:rFonts w:eastAsia="Calibri"/>
                <w:sz w:val="22"/>
                <w:szCs w:val="22"/>
              </w:rPr>
              <w:t xml:space="preserve">rycznej podanej w Załączniku </w:t>
            </w:r>
            <w:r w:rsidR="00C15D9C" w:rsidRPr="001C163C">
              <w:rPr>
                <w:rFonts w:eastAsia="Calibri"/>
                <w:sz w:val="22"/>
                <w:szCs w:val="22"/>
              </w:rPr>
              <w:t>3.</w:t>
            </w:r>
            <w:r w:rsidR="00A42279" w:rsidRPr="001C163C">
              <w:rPr>
                <w:rFonts w:eastAsia="Calibri"/>
                <w:sz w:val="22"/>
                <w:szCs w:val="22"/>
              </w:rPr>
              <w:t>3</w:t>
            </w:r>
            <w:r w:rsidRPr="001C163C">
              <w:rPr>
                <w:rFonts w:eastAsia="Calibri"/>
                <w:sz w:val="22"/>
                <w:szCs w:val="22"/>
              </w:rPr>
              <w:t xml:space="preserve"> do Regulaminu</w:t>
            </w:r>
            <w:r w:rsidR="00312AA1" w:rsidRPr="001C163C">
              <w:rPr>
                <w:rFonts w:eastAsia="Calibri"/>
                <w:sz w:val="22"/>
                <w:szCs w:val="22"/>
              </w:rPr>
              <w:t xml:space="preserve"> </w:t>
            </w:r>
            <w:r w:rsidRPr="001C163C">
              <w:rPr>
                <w:rFonts w:eastAsia="Calibri"/>
                <w:sz w:val="22"/>
                <w:szCs w:val="22"/>
              </w:rPr>
              <w:t>.</w:t>
            </w:r>
          </w:p>
          <w:p w14:paraId="113605DF" w14:textId="549440B6" w:rsidR="009F4991" w:rsidRDefault="009F4991" w:rsidP="002A7AD6">
            <w:p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163C">
              <w:rPr>
                <w:rFonts w:eastAsia="Calibri"/>
                <w:sz w:val="22"/>
                <w:szCs w:val="22"/>
              </w:rPr>
              <w:t>Wykonawca przekazuje Zamawiającemu</w:t>
            </w:r>
            <w:r w:rsidRPr="009F4991">
              <w:rPr>
                <w:rFonts w:eastAsia="Calibri"/>
                <w:sz w:val="22"/>
                <w:szCs w:val="22"/>
              </w:rPr>
              <w:t xml:space="preserve"> jeden </w:t>
            </w:r>
            <w:r w:rsidR="00360F43" w:rsidRPr="009F4991">
              <w:rPr>
                <w:rFonts w:eastAsia="Calibri"/>
                <w:sz w:val="22"/>
                <w:szCs w:val="22"/>
              </w:rPr>
              <w:t xml:space="preserve">egzemplarz </w:t>
            </w:r>
            <w:r w:rsidR="00360F43">
              <w:rPr>
                <w:rFonts w:eastAsia="Calibri"/>
                <w:sz w:val="22"/>
                <w:szCs w:val="22"/>
              </w:rPr>
              <w:t>dokumentacji</w:t>
            </w:r>
            <w:r w:rsidRPr="009F499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projektowej</w:t>
            </w:r>
            <w:r w:rsidR="00036CBB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/technicznej</w:t>
            </w:r>
            <w:r w:rsidRPr="009F4991">
              <w:rPr>
                <w:rFonts w:eastAsia="Calibri"/>
                <w:sz w:val="22"/>
                <w:szCs w:val="22"/>
              </w:rPr>
              <w:t xml:space="preserve"> dla opracowanego Systemu</w:t>
            </w:r>
            <w:r>
              <w:rPr>
                <w:rFonts w:eastAsia="Calibri"/>
                <w:sz w:val="22"/>
                <w:szCs w:val="22"/>
              </w:rPr>
              <w:t xml:space="preserve"> 1 dla </w:t>
            </w:r>
            <w:r w:rsidR="00036CBB">
              <w:rPr>
                <w:rFonts w:eastAsia="Calibri"/>
                <w:sz w:val="22"/>
                <w:szCs w:val="22"/>
              </w:rPr>
              <w:t>Budynku Domu J</w:t>
            </w:r>
            <w:r>
              <w:rPr>
                <w:rFonts w:eastAsia="Calibri"/>
                <w:sz w:val="22"/>
                <w:szCs w:val="22"/>
              </w:rPr>
              <w:t>ednorodzinnego</w:t>
            </w:r>
            <w:r w:rsidR="007C6129">
              <w:rPr>
                <w:rFonts w:eastAsia="Calibri"/>
                <w:sz w:val="22"/>
                <w:szCs w:val="22"/>
              </w:rPr>
              <w:t xml:space="preserve"> wg Modelu I,</w:t>
            </w:r>
            <w:r w:rsidRPr="009F4991">
              <w:rPr>
                <w:rFonts w:eastAsia="Calibri"/>
                <w:sz w:val="22"/>
                <w:szCs w:val="22"/>
              </w:rPr>
              <w:t xml:space="preserve"> w wersji papierowej oraz jeden egzemplarz w wersji elektronicznej. </w:t>
            </w:r>
          </w:p>
          <w:p w14:paraId="160D214A" w14:textId="608BECCA" w:rsidR="0055096B" w:rsidRPr="60CFB597" w:rsidRDefault="009F4991" w:rsidP="009F4991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9F4991">
              <w:rPr>
                <w:rFonts w:eastAsia="Calibri"/>
                <w:sz w:val="22"/>
                <w:szCs w:val="22"/>
              </w:rPr>
              <w:t>Wszystkie ww. elementy należy dostarczyć w formacie *.pdf oraz w formacie edytowalnym: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docx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xlsx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dwg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*.stp.</w:t>
            </w:r>
          </w:p>
        </w:tc>
        <w:tc>
          <w:tcPr>
            <w:tcW w:w="1701" w:type="dxa"/>
          </w:tcPr>
          <w:p w14:paraId="10C2C14B" w14:textId="123F7142" w:rsidR="0055096B" w:rsidRPr="520C31B3" w:rsidRDefault="009F4991" w:rsidP="2C36AF6A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>W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Terminie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asciiTheme="minorHAnsi" w:eastAsia="Calibr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360F43" w14:paraId="244A8225" w14:textId="77777777" w:rsidTr="009E0611">
        <w:tc>
          <w:tcPr>
            <w:tcW w:w="562" w:type="dxa"/>
            <w:shd w:val="clear" w:color="auto" w:fill="E2EFD9" w:themeFill="accent6" w:themeFillTint="33"/>
          </w:tcPr>
          <w:p w14:paraId="70F0E724" w14:textId="77777777" w:rsidR="00360F43" w:rsidRPr="003D0CF1" w:rsidRDefault="00360F43" w:rsidP="00360F43">
            <w:pPr>
              <w:pStyle w:val="Akapitzlist"/>
              <w:numPr>
                <w:ilvl w:val="0"/>
                <w:numId w:val="9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4E030F5" w14:textId="2DA2AF28" w:rsidR="00360F43" w:rsidRDefault="009C1E69" w:rsidP="00360F43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Projekt</w:t>
            </w:r>
            <w:r w:rsidR="00360F43" w:rsidRPr="007C6129">
              <w:rPr>
                <w:rFonts w:eastAsia="Calibri"/>
                <w:sz w:val="22"/>
                <w:szCs w:val="22"/>
              </w:rPr>
              <w:t xml:space="preserve"> opracowanego Systemu 2 </w:t>
            </w:r>
            <w:r w:rsidR="00312AA1">
              <w:t xml:space="preserve"> </w:t>
            </w:r>
            <w:r w:rsidR="00312AA1" w:rsidRPr="00312AA1">
              <w:rPr>
                <w:rFonts w:eastAsia="Calibri"/>
                <w:sz w:val="22"/>
                <w:szCs w:val="22"/>
              </w:rPr>
              <w:t>dostarczania i magazynowania ciepła i/lub chłodu</w:t>
            </w:r>
            <w:r w:rsidR="00312AA1" w:rsidRPr="00312AA1" w:rsidDel="00312AA1">
              <w:rPr>
                <w:rFonts w:eastAsia="Calibri"/>
                <w:sz w:val="22"/>
                <w:szCs w:val="22"/>
              </w:rPr>
              <w:t xml:space="preserve"> </w:t>
            </w:r>
            <w:r w:rsidR="00360F43" w:rsidRPr="007C6129">
              <w:rPr>
                <w:rFonts w:eastAsia="Calibri"/>
                <w:sz w:val="22"/>
                <w:szCs w:val="22"/>
              </w:rPr>
              <w:t xml:space="preserve">dla </w:t>
            </w:r>
            <w:r w:rsidR="002E7AFC">
              <w:rPr>
                <w:rFonts w:eastAsia="Calibri"/>
                <w:sz w:val="22"/>
                <w:szCs w:val="22"/>
              </w:rPr>
              <w:t>Budynku D</w:t>
            </w:r>
            <w:r w:rsidR="00360F43" w:rsidRPr="007C6129">
              <w:rPr>
                <w:rFonts w:eastAsia="Calibri"/>
                <w:sz w:val="22"/>
                <w:szCs w:val="22"/>
              </w:rPr>
              <w:t xml:space="preserve">omu </w:t>
            </w:r>
            <w:r w:rsidR="002E7AFC">
              <w:rPr>
                <w:rFonts w:eastAsia="Calibri"/>
                <w:sz w:val="22"/>
                <w:szCs w:val="22"/>
              </w:rPr>
              <w:t>J</w:t>
            </w:r>
            <w:r w:rsidR="00360F43" w:rsidRPr="007C6129">
              <w:rPr>
                <w:rFonts w:eastAsia="Calibri"/>
                <w:sz w:val="22"/>
                <w:szCs w:val="22"/>
              </w:rPr>
              <w:t>ednorodzinnego</w:t>
            </w:r>
            <w:r w:rsidR="00360F43">
              <w:rPr>
                <w:rFonts w:eastAsia="Calibri"/>
                <w:sz w:val="22"/>
                <w:szCs w:val="22"/>
              </w:rPr>
              <w:t xml:space="preserve"> wg Model</w:t>
            </w:r>
            <w:r w:rsidR="002E7AFC">
              <w:rPr>
                <w:rFonts w:eastAsia="Calibri"/>
                <w:sz w:val="22"/>
                <w:szCs w:val="22"/>
              </w:rPr>
              <w:t>u</w:t>
            </w:r>
            <w:r w:rsidR="00360F43">
              <w:rPr>
                <w:rFonts w:eastAsia="Calibri"/>
                <w:sz w:val="22"/>
                <w:szCs w:val="22"/>
              </w:rPr>
              <w:t xml:space="preserve"> II</w:t>
            </w:r>
          </w:p>
        </w:tc>
        <w:tc>
          <w:tcPr>
            <w:tcW w:w="4962" w:type="dxa"/>
          </w:tcPr>
          <w:p w14:paraId="4A84F073" w14:textId="3BD5857F" w:rsidR="00360F43" w:rsidRPr="00324779" w:rsidRDefault="00360F43" w:rsidP="002D6A95">
            <w:pPr>
              <w:spacing w:after="160" w:line="276" w:lineRule="auto"/>
              <w:jc w:val="both"/>
              <w:rPr>
                <w:rFonts w:eastAsia="Calibri"/>
                <w:color w:val="FF0000"/>
                <w:sz w:val="22"/>
                <w:szCs w:val="22"/>
              </w:rPr>
            </w:pPr>
            <w:r w:rsidRPr="682E080C">
              <w:rPr>
                <w:rFonts w:eastAsia="Calibri"/>
                <w:sz w:val="22"/>
                <w:szCs w:val="22"/>
              </w:rPr>
              <w:t xml:space="preserve">Wykonawca jest zobowiązany do przedstawienia </w:t>
            </w:r>
            <w:r w:rsidR="001C3F39" w:rsidRPr="682E080C">
              <w:rPr>
                <w:rFonts w:eastAsia="Calibri"/>
                <w:sz w:val="22"/>
                <w:szCs w:val="22"/>
              </w:rPr>
              <w:t>Projektu</w:t>
            </w:r>
            <w:r w:rsidRPr="682E080C">
              <w:rPr>
                <w:rFonts w:eastAsia="Calibri"/>
                <w:sz w:val="22"/>
                <w:szCs w:val="22"/>
              </w:rPr>
              <w:t xml:space="preserve"> opracowanego Systemu 2 </w:t>
            </w:r>
            <w:r w:rsidR="00312AA1">
              <w:t xml:space="preserve"> </w:t>
            </w:r>
            <w:r w:rsidR="00312AA1" w:rsidRPr="682E080C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 w:rsidRPr="682E080C">
              <w:rPr>
                <w:rFonts w:eastAsia="Calibri"/>
                <w:sz w:val="22"/>
                <w:szCs w:val="22"/>
              </w:rPr>
              <w:t xml:space="preserve">dla </w:t>
            </w:r>
            <w:r w:rsidR="00170AF8" w:rsidRPr="682E080C">
              <w:rPr>
                <w:rFonts w:eastAsia="Calibri"/>
                <w:sz w:val="22"/>
                <w:szCs w:val="22"/>
              </w:rPr>
              <w:t>Budynku D</w:t>
            </w:r>
            <w:r w:rsidRPr="682E080C">
              <w:rPr>
                <w:rFonts w:eastAsia="Calibri"/>
                <w:sz w:val="22"/>
                <w:szCs w:val="22"/>
              </w:rPr>
              <w:t xml:space="preserve">omu </w:t>
            </w:r>
            <w:r w:rsidR="00170AF8" w:rsidRPr="682E080C">
              <w:rPr>
                <w:rFonts w:eastAsia="Calibri"/>
                <w:sz w:val="22"/>
                <w:szCs w:val="22"/>
              </w:rPr>
              <w:t>J</w:t>
            </w:r>
            <w:r w:rsidRPr="682E080C">
              <w:rPr>
                <w:rFonts w:eastAsia="Calibri"/>
                <w:sz w:val="22"/>
                <w:szCs w:val="22"/>
              </w:rPr>
              <w:t>ednorodzinnego wg Modelu II. Dokumentacja musi zawierać informacje potwierdzające spełnienie Wymagań Obligatoryjnych</w:t>
            </w:r>
            <w:r w:rsidR="00312AA1" w:rsidRPr="682E080C">
              <w:rPr>
                <w:rFonts w:eastAsia="Calibri"/>
                <w:sz w:val="22"/>
                <w:szCs w:val="22"/>
              </w:rPr>
              <w:t xml:space="preserve"> oraz deklarowanych parametrów technicznych, które są podstawą do obliczeń Wymagań Konkursowych i opisu Wymagań Jakościowych</w:t>
            </w:r>
            <w:r w:rsidR="001C3F39" w:rsidRPr="682E080C">
              <w:rPr>
                <w:rFonts w:eastAsia="Calibri"/>
                <w:sz w:val="22"/>
                <w:szCs w:val="22"/>
              </w:rPr>
              <w:t>.</w:t>
            </w:r>
            <w:r w:rsidRPr="682E080C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69093B20" w14:textId="530218DC" w:rsidR="00360F43" w:rsidRPr="009F4991" w:rsidRDefault="00360F43" w:rsidP="00360F43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Dokumentacja projektowo/techniczna dla opracowanego Systemu 2 musi zawierać </w:t>
            </w:r>
            <w:r w:rsidRPr="009F4991">
              <w:rPr>
                <w:rFonts w:eastAsia="Calibri"/>
                <w:sz w:val="22"/>
                <w:szCs w:val="22"/>
              </w:rPr>
              <w:t xml:space="preserve">w szczególności: </w:t>
            </w:r>
          </w:p>
          <w:p w14:paraId="777DC16D" w14:textId="16843266" w:rsidR="00B83B5A" w:rsidRDefault="00B83B5A" w:rsidP="00B83B5A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7C6129">
              <w:rPr>
                <w:rFonts w:eastAsia="Calibri"/>
                <w:sz w:val="22"/>
                <w:szCs w:val="22"/>
              </w:rPr>
              <w:t xml:space="preserve">projekt techniczny </w:t>
            </w:r>
            <w:r>
              <w:rPr>
                <w:rFonts w:eastAsia="Calibri"/>
                <w:sz w:val="22"/>
                <w:szCs w:val="22"/>
              </w:rPr>
              <w:t>S</w:t>
            </w:r>
            <w:r w:rsidRPr="007C6129">
              <w:rPr>
                <w:rFonts w:eastAsia="Calibri"/>
                <w:sz w:val="22"/>
                <w:szCs w:val="22"/>
              </w:rPr>
              <w:t>ystemu</w:t>
            </w:r>
            <w:r>
              <w:rPr>
                <w:rFonts w:eastAsia="Calibri"/>
                <w:sz w:val="22"/>
                <w:szCs w:val="22"/>
              </w:rPr>
              <w:t xml:space="preserve"> 2 </w:t>
            </w:r>
            <w:r w:rsidRPr="007C6129">
              <w:rPr>
                <w:rFonts w:eastAsia="Calibri"/>
                <w:sz w:val="22"/>
                <w:szCs w:val="22"/>
              </w:rPr>
              <w:t xml:space="preserve">z przedstawieniem wszystkich komponentów </w:t>
            </w:r>
            <w:r>
              <w:rPr>
                <w:rFonts w:eastAsia="Calibri"/>
                <w:sz w:val="22"/>
                <w:szCs w:val="22"/>
              </w:rPr>
              <w:t xml:space="preserve">oraz </w:t>
            </w:r>
            <w:r w:rsidRPr="007C6129">
              <w:rPr>
                <w:rFonts w:eastAsia="Calibri"/>
                <w:sz w:val="22"/>
                <w:szCs w:val="22"/>
              </w:rPr>
              <w:t xml:space="preserve">ich parametrów pracy i współpracy </w:t>
            </w:r>
            <w:r>
              <w:rPr>
                <w:rFonts w:eastAsia="Calibri"/>
                <w:sz w:val="22"/>
                <w:szCs w:val="22"/>
              </w:rPr>
              <w:t>urządzeń</w:t>
            </w:r>
            <w:r w:rsidRPr="007C6129">
              <w:rPr>
                <w:rFonts w:eastAsia="Calibri"/>
                <w:sz w:val="22"/>
                <w:szCs w:val="22"/>
              </w:rPr>
              <w:t xml:space="preserve"> między sobą</w:t>
            </w:r>
            <w:r>
              <w:rPr>
                <w:rFonts w:eastAsia="Calibri"/>
                <w:sz w:val="22"/>
                <w:szCs w:val="22"/>
              </w:rPr>
              <w:t xml:space="preserve"> z podaniem parametrów czynnika grzewczego i chłodzącego na wejściu i wyjściu z poszczególnych urządzeń, </w:t>
            </w:r>
          </w:p>
          <w:p w14:paraId="2E726AB6" w14:textId="758E1046" w:rsidR="00B83B5A" w:rsidRDefault="00B83B5A" w:rsidP="00B83B5A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szczegółowy schemat Systemu 2 ze wskazaniem parametrów pracy w głównych punktach systemu oraz wymiarów połączeń poszczególnych urządzeń, </w:t>
            </w:r>
          </w:p>
          <w:p w14:paraId="7674822F" w14:textId="661350ED" w:rsidR="00B83B5A" w:rsidRDefault="00B83B5A" w:rsidP="00B83B5A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7C6129">
              <w:rPr>
                <w:rFonts w:eastAsia="Calibri"/>
                <w:sz w:val="22"/>
                <w:szCs w:val="22"/>
              </w:rPr>
              <w:t xml:space="preserve">rysunki techniczne </w:t>
            </w:r>
            <w:r>
              <w:rPr>
                <w:rFonts w:eastAsia="Calibri"/>
                <w:sz w:val="22"/>
                <w:szCs w:val="22"/>
              </w:rPr>
              <w:t>poszczególnych urządzeń i komponentów wchodzących w skład Systemu 2,</w:t>
            </w:r>
          </w:p>
          <w:p w14:paraId="6D2535BE" w14:textId="7EE82752" w:rsidR="00B83B5A" w:rsidRPr="009E0611" w:rsidRDefault="00B83B5A" w:rsidP="00170AF8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 xml:space="preserve">szczegółowy opis oraz obliczenia </w:t>
            </w:r>
            <w:r>
              <w:rPr>
                <w:rFonts w:eastAsia="Calibri"/>
                <w:sz w:val="22"/>
                <w:szCs w:val="22"/>
              </w:rPr>
              <w:t xml:space="preserve">opracowanego </w:t>
            </w:r>
            <w:r w:rsidRPr="009F4991">
              <w:rPr>
                <w:rFonts w:eastAsia="Calibri"/>
                <w:sz w:val="22"/>
                <w:szCs w:val="22"/>
              </w:rPr>
              <w:t>Systemu</w:t>
            </w:r>
            <w:r>
              <w:rPr>
                <w:rFonts w:eastAsia="Calibri"/>
                <w:sz w:val="22"/>
                <w:szCs w:val="22"/>
              </w:rPr>
              <w:t xml:space="preserve"> 2 dla </w:t>
            </w:r>
            <w:r w:rsidR="00950916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950916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 wg Modelu II</w:t>
            </w:r>
            <w:r w:rsidRPr="00552E67">
              <w:rPr>
                <w:rFonts w:eastAsia="Calibri"/>
                <w:sz w:val="22"/>
                <w:szCs w:val="22"/>
              </w:rPr>
              <w:t xml:space="preserve">,  </w:t>
            </w:r>
            <w:r w:rsidR="001C3F39" w:rsidRPr="00AB55D0">
              <w:rPr>
                <w:rFonts w:eastAsia="Calibri"/>
                <w:sz w:val="22"/>
                <w:szCs w:val="22"/>
              </w:rPr>
              <w:t xml:space="preserve">szczegółowe obliczenia opracowanego Systemu 2 dla </w:t>
            </w:r>
            <w:r w:rsidR="0046736D">
              <w:rPr>
                <w:rFonts w:eastAsia="Calibri"/>
                <w:sz w:val="22"/>
                <w:szCs w:val="22"/>
              </w:rPr>
              <w:t>Budynku D</w:t>
            </w:r>
            <w:r w:rsidR="001C3F39" w:rsidRPr="00AB55D0">
              <w:rPr>
                <w:rFonts w:eastAsia="Calibri"/>
                <w:sz w:val="22"/>
                <w:szCs w:val="22"/>
              </w:rPr>
              <w:t xml:space="preserve">omu </w:t>
            </w:r>
            <w:r w:rsidR="0046736D">
              <w:rPr>
                <w:rFonts w:eastAsia="Calibri"/>
                <w:sz w:val="22"/>
                <w:szCs w:val="22"/>
              </w:rPr>
              <w:t>J</w:t>
            </w:r>
            <w:r w:rsidR="001C3F39" w:rsidRPr="00AB55D0">
              <w:rPr>
                <w:rFonts w:eastAsia="Calibri"/>
                <w:sz w:val="22"/>
                <w:szCs w:val="22"/>
              </w:rPr>
              <w:t>ednorodzinnego wg Modelu II,</w:t>
            </w:r>
          </w:p>
          <w:p w14:paraId="478BB73A" w14:textId="2B398028" w:rsidR="00B83B5A" w:rsidRPr="001B4543" w:rsidRDefault="00B83B5A" w:rsidP="00B83B5A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 xml:space="preserve">szczegółowy opis oraz uzasadnienie doboru i podanie parametrów pracy EkstraElementów które Wykonawca </w:t>
            </w:r>
            <w:r w:rsidR="00C81BDD">
              <w:rPr>
                <w:rFonts w:eastAsia="Calibri"/>
                <w:sz w:val="22"/>
                <w:szCs w:val="22"/>
              </w:rPr>
              <w:t>zastosował</w:t>
            </w:r>
            <w:r>
              <w:rPr>
                <w:rFonts w:eastAsia="Calibri"/>
                <w:sz w:val="22"/>
                <w:szCs w:val="22"/>
              </w:rPr>
              <w:t xml:space="preserve"> na potrzeby Systemu 2</w:t>
            </w:r>
            <w:r w:rsidR="0046736D">
              <w:rPr>
                <w:rFonts w:eastAsia="Calibri"/>
                <w:sz w:val="22"/>
                <w:szCs w:val="22"/>
              </w:rPr>
              <w:t>,</w:t>
            </w:r>
          </w:p>
          <w:p w14:paraId="560119FD" w14:textId="5277A2C6" w:rsidR="00B83B5A" w:rsidRPr="00455569" w:rsidRDefault="00B83B5A" w:rsidP="00B83B5A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>opis procesu produkcji</w:t>
            </w:r>
            <w:r>
              <w:rPr>
                <w:rFonts w:eastAsia="Calibri"/>
                <w:sz w:val="22"/>
                <w:szCs w:val="22"/>
              </w:rPr>
              <w:t xml:space="preserve">, magazynowania i dostarczania ciepła i chłodu w Systemie 2 </w:t>
            </w:r>
          </w:p>
          <w:p w14:paraId="034EEAA9" w14:textId="39A0BD37" w:rsidR="00B83B5A" w:rsidRPr="00455569" w:rsidRDefault="00B83B5A" w:rsidP="00B83B5A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 xml:space="preserve">algorytm sterowania oraz grafiki obrazujące budowę i działanie </w:t>
            </w:r>
            <w:r w:rsidRPr="009F4991">
              <w:rPr>
                <w:rFonts w:eastAsia="Calibri"/>
                <w:sz w:val="22"/>
                <w:szCs w:val="22"/>
              </w:rPr>
              <w:t>Systemu</w:t>
            </w:r>
            <w:r>
              <w:rPr>
                <w:rFonts w:eastAsia="Calibri"/>
                <w:sz w:val="22"/>
                <w:szCs w:val="22"/>
              </w:rPr>
              <w:t xml:space="preserve"> 2 dla </w:t>
            </w:r>
            <w:r w:rsidR="00170AF8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170AF8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 wg Modelu II z podaniem wszystkich funkcji systemu automatyki,</w:t>
            </w:r>
          </w:p>
          <w:p w14:paraId="058D1084" w14:textId="6687AC10" w:rsidR="00B83B5A" w:rsidRDefault="00B83B5A" w:rsidP="00B83B5A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>opis czynności montażowych</w:t>
            </w:r>
            <w:r>
              <w:rPr>
                <w:rFonts w:eastAsia="Calibri"/>
                <w:sz w:val="22"/>
                <w:szCs w:val="22"/>
              </w:rPr>
              <w:t>/sposobu instalacji</w:t>
            </w:r>
            <w:r w:rsidRPr="00552E67">
              <w:rPr>
                <w:rFonts w:eastAsia="Calibri"/>
                <w:sz w:val="22"/>
                <w:szCs w:val="22"/>
              </w:rPr>
              <w:t xml:space="preserve"> </w:t>
            </w:r>
            <w:r w:rsidRPr="009F4991">
              <w:rPr>
                <w:rFonts w:eastAsia="Calibri"/>
                <w:sz w:val="22"/>
                <w:szCs w:val="22"/>
              </w:rPr>
              <w:t>Systemu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170AF8">
              <w:rPr>
                <w:rFonts w:eastAsia="Calibri"/>
                <w:sz w:val="22"/>
                <w:szCs w:val="22"/>
              </w:rPr>
              <w:t>2,</w:t>
            </w:r>
          </w:p>
          <w:p w14:paraId="0FBF577F" w14:textId="3443680B" w:rsidR="00B83B5A" w:rsidRDefault="00B83B5A" w:rsidP="00B83B5A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opis czynności eksploatacyjnych Systemu 2</w:t>
            </w:r>
            <w:r w:rsidR="00170AF8">
              <w:rPr>
                <w:rFonts w:eastAsia="Calibri"/>
                <w:sz w:val="22"/>
                <w:szCs w:val="22"/>
              </w:rPr>
              <w:t>,</w:t>
            </w:r>
          </w:p>
          <w:p w14:paraId="1307D790" w14:textId="51202880" w:rsidR="00575A08" w:rsidRDefault="00575A08" w:rsidP="00575A08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zaktualizowany  na podstawie prowadzonych prac B+R Arkusz Kalkulacyjny Bilansu </w:t>
            </w:r>
            <w:r w:rsidR="00997346">
              <w:rPr>
                <w:rFonts w:eastAsia="Calibri"/>
                <w:sz w:val="22"/>
                <w:szCs w:val="22"/>
              </w:rPr>
              <w:t>Energii</w:t>
            </w:r>
            <w:r>
              <w:rPr>
                <w:rFonts w:eastAsia="Calibri"/>
                <w:sz w:val="22"/>
                <w:szCs w:val="22"/>
              </w:rPr>
              <w:t xml:space="preserve"> dla Systemu 2  zawierający </w:t>
            </w:r>
            <w:r w:rsidRPr="00C361FA">
              <w:rPr>
                <w:rFonts w:eastAsia="Calibri"/>
                <w:sz w:val="22"/>
                <w:szCs w:val="22"/>
              </w:rPr>
              <w:t xml:space="preserve"> przedstawienie przepływu energii w postaci ciepła i chodu pomiędzy wszystkimi elementami Systemów oraz pomiędzy</w:t>
            </w:r>
            <w:r>
              <w:rPr>
                <w:rFonts w:eastAsia="Calibri"/>
                <w:sz w:val="22"/>
                <w:szCs w:val="22"/>
              </w:rPr>
              <w:t xml:space="preserve"> elementami Systemu i </w:t>
            </w:r>
            <w:proofErr w:type="spellStart"/>
            <w:r>
              <w:rPr>
                <w:rFonts w:eastAsia="Calibri"/>
                <w:sz w:val="22"/>
                <w:szCs w:val="22"/>
              </w:rPr>
              <w:t>ExtraElementami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. </w:t>
            </w:r>
            <w:r w:rsidRPr="00C361FA">
              <w:rPr>
                <w:rFonts w:eastAsia="Calibri"/>
                <w:sz w:val="22"/>
                <w:szCs w:val="22"/>
              </w:rPr>
              <w:t xml:space="preserve">Kalkulacja powinna podawać przepływy energii w każdej godzinie dla całego roku obliczeń </w:t>
            </w:r>
            <w:r>
              <w:rPr>
                <w:rFonts w:eastAsia="Calibri"/>
                <w:sz w:val="22"/>
                <w:szCs w:val="22"/>
              </w:rPr>
              <w:t>wyszczególniając użytkowanie Systemu podczas</w:t>
            </w:r>
            <w:r w:rsidRPr="00C361FA">
              <w:rPr>
                <w:rFonts w:eastAsia="Calibri"/>
                <w:sz w:val="22"/>
                <w:szCs w:val="22"/>
              </w:rPr>
              <w:t xml:space="preserve"> Ekstremalnego Roku i Standardowego Roku.</w:t>
            </w:r>
            <w:r>
              <w:rPr>
                <w:rFonts w:eastAsia="Calibri"/>
                <w:sz w:val="22"/>
                <w:szCs w:val="22"/>
              </w:rPr>
              <w:t xml:space="preserve"> Ponadto w zaktualizowanym Arkuszu Kalkulacyjnym Bilansu </w:t>
            </w:r>
            <w:r w:rsidR="00997346">
              <w:rPr>
                <w:rFonts w:eastAsia="Calibri"/>
                <w:sz w:val="22"/>
                <w:szCs w:val="22"/>
              </w:rPr>
              <w:t>Energii</w:t>
            </w:r>
            <w:r>
              <w:rPr>
                <w:rFonts w:eastAsia="Calibri"/>
                <w:sz w:val="22"/>
                <w:szCs w:val="22"/>
              </w:rPr>
              <w:t xml:space="preserve"> Wykonawca powinien zweryfikować w stosunku do złożonego podczas Naboru dokumentu następujące zagadnienia: </w:t>
            </w:r>
          </w:p>
          <w:p w14:paraId="2EE576CC" w14:textId="77777777" w:rsidR="00575A08" w:rsidRPr="008E19ED" w:rsidRDefault="00575A08" w:rsidP="00575A08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 w:rsidRPr="008E19ED">
              <w:rPr>
                <w:rFonts w:eastAsia="Calibri"/>
                <w:sz w:val="22"/>
                <w:szCs w:val="22"/>
              </w:rPr>
              <w:t>ilość energii dostarczanej przez System na potrzeby usług CO, CH i CUW,</w:t>
            </w:r>
          </w:p>
          <w:p w14:paraId="340B2E87" w14:textId="77777777" w:rsidR="00575A08" w:rsidRPr="008E19ED" w:rsidRDefault="00575A08" w:rsidP="00575A08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 w:rsidRPr="008E19ED">
              <w:rPr>
                <w:rFonts w:eastAsia="Calibri"/>
                <w:sz w:val="22"/>
                <w:szCs w:val="22"/>
              </w:rPr>
              <w:t xml:space="preserve">ilość i koszt energii pobieranej przez System, </w:t>
            </w:r>
          </w:p>
          <w:p w14:paraId="2C04B049" w14:textId="77777777" w:rsidR="00575A08" w:rsidRPr="008E19ED" w:rsidRDefault="00575A08" w:rsidP="00575A08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>lość energii produkowanej przez System,</w:t>
            </w:r>
          </w:p>
          <w:p w14:paraId="4AEB9FAF" w14:textId="77777777" w:rsidR="00575A08" w:rsidRPr="008E19ED" w:rsidRDefault="00575A08" w:rsidP="00575A08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energii dostarczanej przez </w:t>
            </w:r>
            <w:proofErr w:type="spellStart"/>
            <w:r w:rsidRPr="008E19ED">
              <w:rPr>
                <w:rFonts w:eastAsia="Calibri"/>
                <w:sz w:val="22"/>
                <w:szCs w:val="22"/>
              </w:rPr>
              <w:t>EkstraElementy</w:t>
            </w:r>
            <w:proofErr w:type="spellEnd"/>
            <w:r w:rsidRPr="008E19ED">
              <w:rPr>
                <w:rFonts w:eastAsia="Calibri"/>
                <w:sz w:val="22"/>
                <w:szCs w:val="22"/>
              </w:rPr>
              <w:t xml:space="preserve">, </w:t>
            </w:r>
          </w:p>
          <w:p w14:paraId="4C59DB22" w14:textId="77777777" w:rsidR="00575A08" w:rsidRPr="008E19ED" w:rsidRDefault="00575A08" w:rsidP="00575A08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i źródła energii dostarczane do Magazynu Ciepła i/lub Chłodu, </w:t>
            </w:r>
          </w:p>
          <w:p w14:paraId="2E388A09" w14:textId="77777777" w:rsidR="00575A08" w:rsidRPr="008E19ED" w:rsidRDefault="00575A08" w:rsidP="00575A08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energii oddawanej przez Magazynu Ciepła i/lub Chłodu, </w:t>
            </w:r>
          </w:p>
          <w:p w14:paraId="4A143736" w14:textId="77777777" w:rsidR="00575A08" w:rsidRPr="008E19ED" w:rsidRDefault="00575A08" w:rsidP="00575A08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>lość energii zmagazynowanej w Magazynie Ciepła,</w:t>
            </w:r>
          </w:p>
          <w:p w14:paraId="0496F873" w14:textId="77777777" w:rsidR="00575A08" w:rsidRPr="008E19ED" w:rsidRDefault="00575A08" w:rsidP="00575A08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energii magazynowej w Magazynie Chłodu. </w:t>
            </w:r>
          </w:p>
          <w:p w14:paraId="164125C9" w14:textId="133C1619" w:rsidR="00360F43" w:rsidRPr="00575A08" w:rsidRDefault="00B23E5F" w:rsidP="00E85DE2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4" w:hanging="284"/>
              <w:jc w:val="both"/>
              <w:rPr>
                <w:rFonts w:eastAsia="Calibri"/>
                <w:sz w:val="22"/>
                <w:szCs w:val="22"/>
              </w:rPr>
            </w:pPr>
            <w:r w:rsidRPr="00B23E5F">
              <w:rPr>
                <w:rFonts w:eastAsia="Calibri"/>
                <w:sz w:val="22"/>
                <w:szCs w:val="22"/>
              </w:rPr>
              <w:t>szczegółowe wyliczenia kosztowe</w:t>
            </w:r>
            <w:r w:rsidR="00575A08">
              <w:rPr>
                <w:rFonts w:eastAsia="Calibri"/>
                <w:sz w:val="22"/>
                <w:szCs w:val="22"/>
              </w:rPr>
              <w:t xml:space="preserve"> i serwisowe</w:t>
            </w:r>
            <w:r w:rsidRPr="00B23E5F">
              <w:rPr>
                <w:rFonts w:eastAsia="Calibri"/>
                <w:sz w:val="22"/>
                <w:szCs w:val="22"/>
              </w:rPr>
              <w:t xml:space="preserve"> dla prawidłowego działania i użytkowania Systemu 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="00DE3EFF">
              <w:rPr>
                <w:rFonts w:eastAsia="Calibri"/>
                <w:sz w:val="22"/>
                <w:szCs w:val="22"/>
              </w:rPr>
              <w:t xml:space="preserve"> w Ekstremalnym Roku i Standardowym Roku</w:t>
            </w:r>
            <w:r w:rsidRPr="00B23E5F">
              <w:rPr>
                <w:rFonts w:eastAsia="Calibri"/>
                <w:sz w:val="22"/>
                <w:szCs w:val="22"/>
              </w:rPr>
              <w:t xml:space="preserve"> wraz z </w:t>
            </w:r>
            <w:r w:rsidRPr="00575A08">
              <w:rPr>
                <w:rFonts w:eastAsia="Calibri"/>
                <w:sz w:val="22"/>
                <w:szCs w:val="22"/>
              </w:rPr>
              <w:t xml:space="preserve">odpowiednim uzasadnieniem, zgodnie z Tabelą </w:t>
            </w:r>
            <w:r w:rsidR="00DE3EFF" w:rsidRPr="00575A08">
              <w:rPr>
                <w:rFonts w:eastAsia="Calibri"/>
                <w:szCs w:val="22"/>
              </w:rPr>
              <w:lastRenderedPageBreak/>
              <w:t>E.5 i E.6</w:t>
            </w:r>
            <w:r w:rsidRPr="00575A08">
              <w:rPr>
                <w:rFonts w:eastAsia="Calibri"/>
                <w:sz w:val="22"/>
                <w:szCs w:val="22"/>
              </w:rPr>
              <w:t xml:space="preserve"> w Załączniku nr 3 do Regulaminu oraz z uwzględnieniem  cen energii elektrycznej podanej w </w:t>
            </w:r>
            <w:r w:rsidRPr="00575A08">
              <w:rPr>
                <w:rFonts w:eastAsia="Calibri"/>
                <w:szCs w:val="22"/>
              </w:rPr>
              <w:t xml:space="preserve">Załączniku </w:t>
            </w:r>
            <w:r w:rsidR="00170AF8" w:rsidRPr="00575A08">
              <w:rPr>
                <w:rFonts w:eastAsia="Calibri"/>
                <w:szCs w:val="22"/>
              </w:rPr>
              <w:t>3.</w:t>
            </w:r>
            <w:r w:rsidR="0002037C" w:rsidRPr="00575A08">
              <w:rPr>
                <w:rFonts w:eastAsia="Calibri"/>
                <w:szCs w:val="22"/>
              </w:rPr>
              <w:t>3</w:t>
            </w:r>
            <w:r w:rsidRPr="00575A08">
              <w:rPr>
                <w:rFonts w:eastAsia="Calibri"/>
                <w:sz w:val="22"/>
                <w:szCs w:val="22"/>
              </w:rPr>
              <w:t xml:space="preserve"> do Regulaminu </w:t>
            </w:r>
          </w:p>
          <w:p w14:paraId="5C5344C5" w14:textId="7D1D1F94" w:rsidR="00360F43" w:rsidRDefault="00360F43" w:rsidP="00360F43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9F4991">
              <w:rPr>
                <w:rFonts w:eastAsia="Calibri"/>
                <w:sz w:val="22"/>
                <w:szCs w:val="22"/>
              </w:rPr>
              <w:t xml:space="preserve">Wykonawca przekazuje Zamawiającemu jeden egzemplarz </w:t>
            </w:r>
            <w:r>
              <w:rPr>
                <w:rFonts w:eastAsia="Calibri"/>
                <w:sz w:val="22"/>
                <w:szCs w:val="22"/>
              </w:rPr>
              <w:t>dokumentacji</w:t>
            </w:r>
            <w:r w:rsidRPr="009F499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projektowej/technicznej</w:t>
            </w:r>
            <w:r w:rsidRPr="009F4991">
              <w:rPr>
                <w:rFonts w:eastAsia="Calibri"/>
                <w:sz w:val="22"/>
                <w:szCs w:val="22"/>
              </w:rPr>
              <w:t xml:space="preserve"> dla opracowanego Systemu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174A8C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 xml:space="preserve"> dla</w:t>
            </w:r>
            <w:r w:rsidR="00170AF8">
              <w:rPr>
                <w:rFonts w:eastAsia="Calibri"/>
                <w:sz w:val="22"/>
                <w:szCs w:val="22"/>
              </w:rPr>
              <w:t xml:space="preserve"> Budynku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170AF8">
              <w:rPr>
                <w:rFonts w:eastAsia="Calibri"/>
                <w:sz w:val="22"/>
                <w:szCs w:val="22"/>
              </w:rPr>
              <w:t>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170AF8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 wg Modelu I</w:t>
            </w:r>
            <w:r w:rsidR="00174A8C">
              <w:rPr>
                <w:rFonts w:eastAsia="Calibri"/>
                <w:sz w:val="22"/>
                <w:szCs w:val="22"/>
              </w:rPr>
              <w:t>I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Pr="009F4991">
              <w:rPr>
                <w:rFonts w:eastAsia="Calibri"/>
                <w:sz w:val="22"/>
                <w:szCs w:val="22"/>
              </w:rPr>
              <w:t xml:space="preserve"> w wersji papierowej oraz jeden egzemplarz w wersji elektronicznej. </w:t>
            </w:r>
          </w:p>
          <w:p w14:paraId="07C321F7" w14:textId="01820E9D" w:rsidR="00360F43" w:rsidRDefault="00360F43" w:rsidP="00360F43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9F4991">
              <w:rPr>
                <w:rFonts w:eastAsia="Calibri"/>
                <w:sz w:val="22"/>
                <w:szCs w:val="22"/>
              </w:rPr>
              <w:t>Wszystkie ww. elementy należy dostarczyć w formacie *.pdf oraz w formacie edytowalnym: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docx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xlsx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dwg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*.stp.</w:t>
            </w:r>
          </w:p>
        </w:tc>
        <w:tc>
          <w:tcPr>
            <w:tcW w:w="1701" w:type="dxa"/>
          </w:tcPr>
          <w:p w14:paraId="63FAB6FA" w14:textId="49C83BF9" w:rsidR="00360F43" w:rsidRPr="520C31B3" w:rsidRDefault="00360F43" w:rsidP="00360F43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>W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Terminie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asciiTheme="minorHAnsi" w:eastAsia="Calibr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360F43" w14:paraId="4779A85F" w14:textId="77777777" w:rsidTr="009E0611">
        <w:tc>
          <w:tcPr>
            <w:tcW w:w="562" w:type="dxa"/>
            <w:shd w:val="clear" w:color="auto" w:fill="E2EFD9" w:themeFill="accent6" w:themeFillTint="33"/>
          </w:tcPr>
          <w:p w14:paraId="36E8CDBC" w14:textId="77777777" w:rsidR="00360F43" w:rsidRPr="003D0CF1" w:rsidRDefault="00360F43" w:rsidP="00360F43">
            <w:pPr>
              <w:pStyle w:val="Akapitzlist"/>
              <w:numPr>
                <w:ilvl w:val="0"/>
                <w:numId w:val="9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1816DF9" w14:textId="7A2913D2" w:rsidR="00360F43" w:rsidRDefault="00360F43" w:rsidP="00360F43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Prototyp Systemu 1 </w:t>
            </w:r>
            <w:r w:rsidR="00B23E5F">
              <w:t xml:space="preserve"> </w:t>
            </w:r>
            <w:r w:rsidR="00B23E5F" w:rsidRPr="00B23E5F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eastAsia="Calibri"/>
                <w:sz w:val="22"/>
                <w:szCs w:val="22"/>
              </w:rPr>
              <w:t xml:space="preserve"> dla </w:t>
            </w:r>
            <w:r w:rsidR="00130085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130085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</w:t>
            </w:r>
            <w:r w:rsidR="00130085">
              <w:rPr>
                <w:rFonts w:eastAsia="Calibri"/>
                <w:sz w:val="22"/>
                <w:szCs w:val="22"/>
              </w:rPr>
              <w:t xml:space="preserve"> wg Modelu I.</w:t>
            </w:r>
          </w:p>
          <w:p w14:paraId="3CA45295" w14:textId="1D3A430B" w:rsidR="006E6B50" w:rsidRPr="006E6B50" w:rsidRDefault="006E6B50" w:rsidP="006E6B50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Prototyp Systemu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6E6B50">
              <w:rPr>
                <w:rFonts w:eastAsia="Calibri"/>
                <w:sz w:val="22"/>
                <w:szCs w:val="22"/>
              </w:rPr>
              <w:t>zbudowany</w:t>
            </w:r>
          </w:p>
          <w:p w14:paraId="0700F74C" w14:textId="77777777" w:rsidR="006E6B50" w:rsidRPr="006E6B50" w:rsidRDefault="006E6B50" w:rsidP="006E6B50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w skali rzeczywistej 1:1 o</w:t>
            </w:r>
          </w:p>
          <w:p w14:paraId="4B1BD7EE" w14:textId="77777777" w:rsidR="006E6B50" w:rsidRPr="006E6B50" w:rsidRDefault="006E6B50" w:rsidP="006E6B50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ograniczonych</w:t>
            </w:r>
          </w:p>
          <w:p w14:paraId="1C2976AC" w14:textId="06379D95" w:rsidR="006E6B50" w:rsidRDefault="006E6B50" w:rsidP="006E6B50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funkcjonalnościach</w:t>
            </w:r>
          </w:p>
        </w:tc>
        <w:tc>
          <w:tcPr>
            <w:tcW w:w="4962" w:type="dxa"/>
          </w:tcPr>
          <w:p w14:paraId="2C15C553" w14:textId="7A8722BF" w:rsidR="00174A8C" w:rsidRDefault="00360F43" w:rsidP="00360F43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Zamawiający wymaga przygotowania</w:t>
            </w:r>
            <w:r w:rsidR="009C1E69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 dostarczenia </w:t>
            </w:r>
            <w:r w:rsidR="009C1E69">
              <w:rPr>
                <w:rFonts w:eastAsia="Calibri"/>
                <w:sz w:val="22"/>
                <w:szCs w:val="22"/>
              </w:rPr>
              <w:t xml:space="preserve">oraz zainstalowania </w:t>
            </w:r>
            <w:r w:rsidR="00607D0D">
              <w:rPr>
                <w:rFonts w:eastAsia="Calibri"/>
                <w:sz w:val="22"/>
                <w:szCs w:val="22"/>
              </w:rPr>
              <w:t>w</w:t>
            </w:r>
            <w:r>
              <w:rPr>
                <w:rFonts w:eastAsia="Calibri"/>
                <w:sz w:val="22"/>
                <w:szCs w:val="22"/>
              </w:rPr>
              <w:t xml:space="preserve"> miejsc</w:t>
            </w:r>
            <w:r w:rsidR="00607D0D">
              <w:rPr>
                <w:rFonts w:eastAsia="Calibri"/>
                <w:sz w:val="22"/>
                <w:szCs w:val="22"/>
              </w:rPr>
              <w:t>u</w:t>
            </w:r>
            <w:r>
              <w:rPr>
                <w:rFonts w:eastAsia="Calibri"/>
                <w:sz w:val="22"/>
                <w:szCs w:val="22"/>
              </w:rPr>
              <w:t xml:space="preserve"> przeprowadzenia Testów</w:t>
            </w:r>
            <w:r w:rsidR="00174A8C">
              <w:rPr>
                <w:rFonts w:eastAsia="Calibri"/>
                <w:sz w:val="22"/>
                <w:szCs w:val="22"/>
              </w:rPr>
              <w:t xml:space="preserve"> wskazan</w:t>
            </w:r>
            <w:r w:rsidR="00607D0D">
              <w:rPr>
                <w:rFonts w:eastAsia="Calibri"/>
                <w:sz w:val="22"/>
                <w:szCs w:val="22"/>
              </w:rPr>
              <w:t>ym</w:t>
            </w:r>
            <w:r w:rsidR="00174A8C">
              <w:rPr>
                <w:rFonts w:eastAsia="Calibri"/>
                <w:sz w:val="22"/>
                <w:szCs w:val="22"/>
              </w:rPr>
              <w:t xml:space="preserve"> przez Zamawiającego</w:t>
            </w:r>
            <w:r>
              <w:rPr>
                <w:rFonts w:eastAsia="Calibri"/>
                <w:sz w:val="22"/>
                <w:szCs w:val="22"/>
              </w:rPr>
              <w:t xml:space="preserve">, Prototypu Systemu 1 </w:t>
            </w:r>
            <w:r w:rsidR="00B23E5F">
              <w:t xml:space="preserve"> </w:t>
            </w:r>
            <w:r w:rsidR="00B23E5F" w:rsidRPr="00B23E5F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eastAsia="Calibri"/>
                <w:sz w:val="22"/>
                <w:szCs w:val="22"/>
              </w:rPr>
              <w:t xml:space="preserve">dla </w:t>
            </w:r>
            <w:r w:rsidR="00130085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130085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ednorodzinnego, zbudowan</w:t>
            </w:r>
            <w:r w:rsidR="00174A8C">
              <w:rPr>
                <w:rFonts w:eastAsia="Calibri"/>
                <w:sz w:val="22"/>
                <w:szCs w:val="22"/>
              </w:rPr>
              <w:t>ego</w:t>
            </w:r>
            <w:r>
              <w:rPr>
                <w:rFonts w:eastAsia="Calibri"/>
                <w:sz w:val="22"/>
                <w:szCs w:val="22"/>
              </w:rPr>
              <w:t xml:space="preserve"> w skali 1:1. </w:t>
            </w:r>
          </w:p>
          <w:p w14:paraId="14BB2FDB" w14:textId="3467042B" w:rsidR="00360F43" w:rsidRPr="006216E7" w:rsidRDefault="4E5573A1" w:rsidP="00360F43">
            <w:pPr>
              <w:spacing w:after="160" w:line="276" w:lineRule="auto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 xml:space="preserve">Opracowany Prototyp Systemu 1 musi spełniać Wymagania </w:t>
            </w:r>
            <w:r w:rsidR="073A6184" w:rsidRPr="42324882">
              <w:rPr>
                <w:rFonts w:cs="Calibri"/>
                <w:sz w:val="22"/>
                <w:szCs w:val="22"/>
                <w:lang w:bidi="ar-SA"/>
              </w:rPr>
              <w:t xml:space="preserve"> </w:t>
            </w:r>
            <w:r w:rsidR="76BA044D" w:rsidRPr="42324882">
              <w:rPr>
                <w:rFonts w:cs="Calibri"/>
                <w:sz w:val="22"/>
                <w:szCs w:val="22"/>
                <w:lang w:bidi="ar-SA"/>
              </w:rPr>
              <w:t>O</w:t>
            </w:r>
            <w:r w:rsidR="073A6184" w:rsidRPr="42324882">
              <w:rPr>
                <w:rFonts w:cs="Calibri"/>
                <w:sz w:val="22"/>
                <w:szCs w:val="22"/>
                <w:lang w:bidi="ar-SA"/>
              </w:rPr>
              <w:t>bligatoryjne</w:t>
            </w:r>
            <w:r w:rsidR="76BA044D" w:rsidRPr="42324882">
              <w:rPr>
                <w:rFonts w:cs="Calibri"/>
                <w:sz w:val="22"/>
                <w:szCs w:val="22"/>
                <w:lang w:bidi="ar-SA"/>
              </w:rPr>
              <w:t xml:space="preserve">, </w:t>
            </w:r>
            <w:r w:rsidR="76BA044D">
              <w:t xml:space="preserve"> </w:t>
            </w:r>
            <w:r w:rsidR="76BA044D" w:rsidRPr="42324882">
              <w:rPr>
                <w:rFonts w:cs="Calibri"/>
                <w:sz w:val="22"/>
                <w:szCs w:val="22"/>
                <w:lang w:bidi="ar-SA"/>
              </w:rPr>
              <w:t xml:space="preserve">deklarowane parametry techniczne, które są podstawą do obliczeń Wymagań Konkursowych i opisu Wymagań Jakościowych </w:t>
            </w: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>opisane w Zał</w:t>
            </w:r>
            <w:r w:rsidR="3770013E" w:rsidRPr="42324882">
              <w:rPr>
                <w:rFonts w:eastAsia="Calibri"/>
                <w:color w:val="000000" w:themeColor="text1"/>
                <w:sz w:val="22"/>
                <w:szCs w:val="22"/>
              </w:rPr>
              <w:t>ą</w:t>
            </w: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>czniku nr 1 do Regulaminu</w:t>
            </w:r>
            <w:r w:rsidR="000966EC">
              <w:rPr>
                <w:rFonts w:eastAsia="Calibri"/>
                <w:color w:val="000000" w:themeColor="text1"/>
                <w:sz w:val="22"/>
                <w:szCs w:val="22"/>
              </w:rPr>
              <w:t>, zgodnie z P</w:t>
            </w:r>
            <w:r w:rsidR="00EF3F4F">
              <w:rPr>
                <w:rFonts w:eastAsia="Calibri"/>
                <w:color w:val="000000" w:themeColor="text1"/>
                <w:sz w:val="22"/>
                <w:szCs w:val="22"/>
              </w:rPr>
              <w:t>rojektem</w:t>
            </w:r>
            <w:r w:rsidR="000966EC">
              <w:rPr>
                <w:rFonts w:eastAsia="Calibri"/>
                <w:color w:val="000000" w:themeColor="text1"/>
                <w:sz w:val="22"/>
                <w:szCs w:val="22"/>
              </w:rPr>
              <w:t xml:space="preserve"> zdefiniowanym w pkt. 1 niniejszej Tabeli</w:t>
            </w:r>
            <w:r w:rsidR="7BD1FE71" w:rsidRPr="42324882">
              <w:rPr>
                <w:rFonts w:eastAsia="Calibri"/>
                <w:color w:val="000000" w:themeColor="text1"/>
                <w:sz w:val="22"/>
                <w:szCs w:val="22"/>
              </w:rPr>
              <w:t>.</w:t>
            </w:r>
          </w:p>
          <w:p w14:paraId="7DBA61FF" w14:textId="0AC1CEDC" w:rsidR="007F58E9" w:rsidRPr="00174A8C" w:rsidRDefault="007F58E9" w:rsidP="00360F43">
            <w:pPr>
              <w:spacing w:after="160" w:line="276" w:lineRule="auto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24E78B5" w14:textId="32DD469B" w:rsidR="00360F43" w:rsidRPr="520C31B3" w:rsidRDefault="0051432D" w:rsidP="00360F43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W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Terminie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asciiTheme="minorHAnsi" w:eastAsia="Calibr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360F43" w14:paraId="3A1785D4" w14:textId="77777777" w:rsidTr="009E0611">
        <w:tc>
          <w:tcPr>
            <w:tcW w:w="562" w:type="dxa"/>
            <w:shd w:val="clear" w:color="auto" w:fill="E2EFD9" w:themeFill="accent6" w:themeFillTint="33"/>
          </w:tcPr>
          <w:p w14:paraId="65B5CB7C" w14:textId="3B536ECA" w:rsidR="00360F43" w:rsidRPr="003D0CF1" w:rsidRDefault="00360F43" w:rsidP="00360F43">
            <w:pPr>
              <w:pStyle w:val="Akapitzlist"/>
              <w:numPr>
                <w:ilvl w:val="0"/>
                <w:numId w:val="9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02345C5" w14:textId="7C88CD9A" w:rsidR="00360F43" w:rsidRDefault="00360F43" w:rsidP="00360F43">
            <w:pPr>
              <w:spacing w:line="276" w:lineRule="auto"/>
              <w:rPr>
                <w:rFonts w:asciiTheme="minorHAnsi" w:hAnsiTheme="minorHAnsi" w:cstheme="minorBidi"/>
              </w:rPr>
            </w:pPr>
            <w:r w:rsidRPr="00FD7E2E">
              <w:rPr>
                <w:rFonts w:eastAsia="Calibri"/>
                <w:sz w:val="22"/>
                <w:szCs w:val="22"/>
              </w:rPr>
              <w:t>Dokument</w:t>
            </w:r>
            <w:r w:rsidR="006E6B50">
              <w:rPr>
                <w:rFonts w:eastAsia="Calibri"/>
                <w:sz w:val="22"/>
                <w:szCs w:val="22"/>
              </w:rPr>
              <w:t>acj</w:t>
            </w:r>
            <w:r w:rsidR="00342498">
              <w:rPr>
                <w:rFonts w:eastAsia="Calibri"/>
                <w:sz w:val="22"/>
                <w:szCs w:val="22"/>
              </w:rPr>
              <w:t xml:space="preserve">a </w:t>
            </w:r>
            <w:r w:rsidRPr="00FD7E2E">
              <w:rPr>
                <w:rFonts w:eastAsia="Calibri"/>
                <w:sz w:val="22"/>
                <w:szCs w:val="22"/>
              </w:rPr>
              <w:t>dopuszczając</w:t>
            </w:r>
            <w:r w:rsidR="00342498">
              <w:rPr>
                <w:rFonts w:eastAsia="Calibri"/>
                <w:sz w:val="22"/>
                <w:szCs w:val="22"/>
              </w:rPr>
              <w:t>a</w:t>
            </w:r>
            <w:r>
              <w:rPr>
                <w:rFonts w:eastAsia="Calibri"/>
                <w:sz w:val="22"/>
                <w:szCs w:val="22"/>
              </w:rPr>
              <w:t xml:space="preserve"> System 1 </w:t>
            </w:r>
            <w:r w:rsidR="006F2A0C">
              <w:t xml:space="preserve"> </w:t>
            </w:r>
            <w:r w:rsidR="006F2A0C" w:rsidRPr="006F2A0C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eastAsia="Calibri"/>
                <w:sz w:val="22"/>
                <w:szCs w:val="22"/>
              </w:rPr>
              <w:t xml:space="preserve">dla </w:t>
            </w:r>
            <w:r w:rsidR="00DB3431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DB3431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</w:t>
            </w:r>
          </w:p>
        </w:tc>
        <w:tc>
          <w:tcPr>
            <w:tcW w:w="4962" w:type="dxa"/>
            <w:shd w:val="clear" w:color="auto" w:fill="auto"/>
          </w:tcPr>
          <w:p w14:paraId="2E5BC5FA" w14:textId="4D4834F5" w:rsidR="00360F43" w:rsidRPr="00FB427A" w:rsidRDefault="00360F43" w:rsidP="00360F43">
            <w:pPr>
              <w:spacing w:line="276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Zamawiający wymaga przedstawienia </w:t>
            </w:r>
            <w:r w:rsidRPr="00FB427A">
              <w:rPr>
                <w:rFonts w:asciiTheme="minorHAnsi" w:eastAsiaTheme="minorEastAsia" w:hAnsiTheme="minorHAnsi" w:cstheme="minorBidi"/>
                <w:sz w:val="22"/>
                <w:szCs w:val="22"/>
              </w:rPr>
              <w:t>dokumentów potwierdzających uzyskanie:</w:t>
            </w:r>
          </w:p>
          <w:p w14:paraId="12E083B2" w14:textId="12272F26" w:rsidR="00360F43" w:rsidRPr="009E0611" w:rsidRDefault="00360F43" w:rsidP="00DB3431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62" w:hanging="283"/>
              <w:jc w:val="both"/>
              <w:rPr>
                <w:rFonts w:eastAsiaTheme="minorEastAsia"/>
                <w:sz w:val="22"/>
                <w:szCs w:val="22"/>
              </w:rPr>
            </w:pPr>
            <w:r w:rsidRPr="00552E67">
              <w:rPr>
                <w:rFonts w:eastAsiaTheme="minorEastAsia"/>
                <w:sz w:val="22"/>
                <w:szCs w:val="22"/>
              </w:rPr>
              <w:t xml:space="preserve">dopuszczenia Systemu </w:t>
            </w:r>
            <w:r w:rsidR="007814F6">
              <w:rPr>
                <w:rFonts w:eastAsiaTheme="minorEastAsia"/>
                <w:sz w:val="22"/>
                <w:szCs w:val="22"/>
              </w:rPr>
              <w:t xml:space="preserve">1 </w:t>
            </w:r>
            <w:r w:rsidRPr="00552E67">
              <w:rPr>
                <w:rFonts w:eastAsiaTheme="minorEastAsia"/>
                <w:sz w:val="22"/>
                <w:szCs w:val="22"/>
              </w:rPr>
              <w:t xml:space="preserve">do obrotu na terenie Polski, </w:t>
            </w:r>
            <w:r w:rsidRPr="000507A3">
              <w:rPr>
                <w:rFonts w:eastAsiaTheme="minorEastAsia"/>
                <w:szCs w:val="22"/>
              </w:rPr>
              <w:t xml:space="preserve">uzyskanie deklaracji zgodności, deklaracji właściwości użytkowych, krajową deklarację właściwości </w:t>
            </w:r>
            <w:r w:rsidR="007814F6" w:rsidRPr="0002037C">
              <w:rPr>
                <w:rFonts w:eastAsiaTheme="minorEastAsia"/>
                <w:szCs w:val="22"/>
              </w:rPr>
              <w:t>użytkowych zgodnie</w:t>
            </w:r>
            <w:r w:rsidRPr="0002037C">
              <w:rPr>
                <w:rFonts w:eastAsiaTheme="minorEastAsia"/>
                <w:szCs w:val="22"/>
              </w:rPr>
              <w:t xml:space="preserve"> z przepisami prawa polskiego i europejskiego,</w:t>
            </w:r>
          </w:p>
          <w:p w14:paraId="55824781" w14:textId="37FFA915" w:rsidR="00342498" w:rsidRPr="007814F6" w:rsidRDefault="00360F43" w:rsidP="00DB3431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62" w:hanging="283"/>
              <w:jc w:val="both"/>
              <w:rPr>
                <w:rFonts w:eastAsiaTheme="minorEastAsia"/>
                <w:sz w:val="22"/>
                <w:szCs w:val="22"/>
              </w:rPr>
            </w:pPr>
            <w:r w:rsidRPr="00552E67">
              <w:rPr>
                <w:rFonts w:eastAsiaTheme="minorEastAsia"/>
                <w:sz w:val="22"/>
                <w:szCs w:val="22"/>
              </w:rPr>
              <w:t>kartę produktu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="007814F6">
              <w:rPr>
                <w:rFonts w:eastAsiaTheme="minorEastAsia"/>
                <w:sz w:val="22"/>
                <w:szCs w:val="22"/>
              </w:rPr>
              <w:t xml:space="preserve">i etykiety energetyczne urządzeń Systemu 1 </w:t>
            </w:r>
            <w:r>
              <w:rPr>
                <w:rFonts w:eastAsiaTheme="minorEastAsia"/>
                <w:sz w:val="22"/>
                <w:szCs w:val="22"/>
              </w:rPr>
              <w:t xml:space="preserve">(jeśli </w:t>
            </w:r>
            <w:r w:rsidR="00C81BDD">
              <w:rPr>
                <w:rFonts w:eastAsiaTheme="minorEastAsia"/>
                <w:sz w:val="22"/>
                <w:szCs w:val="22"/>
              </w:rPr>
              <w:t>dotyczy</w:t>
            </w:r>
            <w:r>
              <w:rPr>
                <w:rFonts w:eastAsiaTheme="minorEastAsia"/>
                <w:sz w:val="22"/>
                <w:szCs w:val="22"/>
              </w:rPr>
              <w:t>)</w:t>
            </w:r>
            <w:r w:rsidR="0051432D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31902E09" w14:textId="55C3FDAD" w:rsidR="00360F43" w:rsidRDefault="0051432D" w:rsidP="00360F43">
            <w:pPr>
              <w:spacing w:line="276" w:lineRule="auto"/>
              <w:jc w:val="both"/>
              <w:rPr>
                <w:rFonts w:asciiTheme="minorHAnsi" w:eastAsia="Calibri" w:hAnsiTheme="minorHAnsi" w:cstheme="minorBidi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W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Terminie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asciiTheme="minorHAnsi" w:eastAsia="Calibr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360F43" w:rsidRPr="00E14432" w14:paraId="4788E2B9" w14:textId="77777777" w:rsidTr="009E0611">
        <w:tc>
          <w:tcPr>
            <w:tcW w:w="562" w:type="dxa"/>
            <w:shd w:val="clear" w:color="auto" w:fill="E2EFD9" w:themeFill="accent6" w:themeFillTint="33"/>
          </w:tcPr>
          <w:p w14:paraId="1901F4B6" w14:textId="77777777" w:rsidR="00360F43" w:rsidRPr="003D0CF1" w:rsidRDefault="00360F43" w:rsidP="00360F43">
            <w:pPr>
              <w:pStyle w:val="Akapitzlist"/>
              <w:numPr>
                <w:ilvl w:val="0"/>
                <w:numId w:val="9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B159B58" w14:textId="4B91C8DC" w:rsidR="00360F43" w:rsidRPr="00E14432" w:rsidRDefault="00360F43" w:rsidP="00360F43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Zaktualizowana</w:t>
            </w:r>
            <w:r w:rsidRPr="17A83295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51432D">
              <w:rPr>
                <w:rFonts w:asciiTheme="minorHAnsi" w:hAnsiTheme="minorHAnsi" w:cstheme="minorBidi"/>
                <w:sz w:val="22"/>
                <w:szCs w:val="22"/>
              </w:rPr>
              <w:t>O</w:t>
            </w:r>
            <w:r w:rsidRPr="17A83295">
              <w:rPr>
                <w:rFonts w:asciiTheme="minorHAnsi" w:hAnsiTheme="minorHAnsi" w:cstheme="minorBidi"/>
                <w:sz w:val="22"/>
                <w:szCs w:val="22"/>
              </w:rPr>
              <w:t xml:space="preserve">ferta na opracowanie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Systemu 1 i Systemu 2 </w:t>
            </w:r>
            <w:r w:rsidR="006F2A0C">
              <w:t xml:space="preserve"> </w:t>
            </w:r>
            <w:r w:rsidR="006F2A0C"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dla</w:t>
            </w:r>
            <w:r w:rsidR="0051432D">
              <w:rPr>
                <w:rFonts w:asciiTheme="minorHAnsi" w:hAnsiTheme="minorHAnsi" w:cstheme="minorBidi"/>
                <w:sz w:val="22"/>
                <w:szCs w:val="22"/>
              </w:rPr>
              <w:t xml:space="preserve"> Budynku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51432D">
              <w:rPr>
                <w:rFonts w:asciiTheme="minorHAnsi" w:hAnsiTheme="minorHAnsi" w:cstheme="minorBid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omu </w:t>
            </w:r>
            <w:r w:rsidR="0051432D">
              <w:rPr>
                <w:rFonts w:asciiTheme="minorHAnsi" w:hAnsiTheme="minorHAnsi" w:cstheme="minorBid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ednorodzinnego</w:t>
            </w:r>
          </w:p>
        </w:tc>
        <w:tc>
          <w:tcPr>
            <w:tcW w:w="4962" w:type="dxa"/>
          </w:tcPr>
          <w:p w14:paraId="420EA97C" w14:textId="32D3757E" w:rsidR="00360F43" w:rsidRPr="00E14432" w:rsidRDefault="00360F43" w:rsidP="00360F43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09F4991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Wykonawca zobowiązany jest do złożenia zaktualizowanej Oferty na formularzu stanowiącym Załącznik nr 3 do Regulaminu. Wykonawca aktualizuję Ofertę zgodnie z </w:t>
            </w:r>
            <w:r w:rsidRPr="000966EC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rozdziałem </w:t>
            </w:r>
            <w:r w:rsidRPr="000966EC">
              <w:rPr>
                <w:rFonts w:eastAsia="Calibri"/>
                <w:szCs w:val="22"/>
              </w:rPr>
              <w:t>1.1.</w:t>
            </w:r>
            <w:r w:rsidR="0051432D" w:rsidRPr="000966EC">
              <w:rPr>
                <w:rFonts w:asciiTheme="minorHAnsi" w:eastAsia="Calibri" w:hAnsiTheme="minorHAnsi" w:cstheme="minorBidi"/>
                <w:sz w:val="22"/>
                <w:szCs w:val="22"/>
              </w:rPr>
              <w:t>3</w:t>
            </w:r>
            <w:r w:rsidRPr="000966EC">
              <w:rPr>
                <w:rFonts w:eastAsia="Calibri"/>
                <w:szCs w:val="22"/>
              </w:rPr>
              <w:t>.</w:t>
            </w:r>
            <w:r w:rsidRPr="000966EC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Zasady</w:t>
            </w:r>
            <w:r w:rsidRPr="009F4991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Aktualizacji Oferty po przeprowadzeniu Prac B+R. Ocena zaktualizowanej Oferty zostanie przeprowadzona zgodnie z załącznikiem nr 5 do Regulaminu. </w:t>
            </w:r>
          </w:p>
        </w:tc>
        <w:tc>
          <w:tcPr>
            <w:tcW w:w="1701" w:type="dxa"/>
          </w:tcPr>
          <w:p w14:paraId="71919AD8" w14:textId="098A53BA" w:rsidR="00360F43" w:rsidRDefault="00360F43" w:rsidP="00360F43">
            <w:pPr>
              <w:spacing w:line="276" w:lineRule="auto"/>
              <w:jc w:val="both"/>
              <w:rPr>
                <w:rFonts w:asciiTheme="minorHAnsi" w:eastAsia="Calibri" w:hAnsiTheme="minorHAnsi" w:cstheme="minorBidi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W Terminie Doręczenia </w:t>
            </w:r>
            <w:r w:rsidR="00DA0ABC">
              <w:rPr>
                <w:rFonts w:asciiTheme="minorHAnsi" w:eastAsia="Calibr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360F43" w:rsidRPr="00E14432" w14:paraId="1C1FC306" w14:textId="77777777" w:rsidTr="009E0611">
        <w:tc>
          <w:tcPr>
            <w:tcW w:w="562" w:type="dxa"/>
            <w:shd w:val="clear" w:color="auto" w:fill="E2EFD9" w:themeFill="accent6" w:themeFillTint="33"/>
          </w:tcPr>
          <w:p w14:paraId="082CE949" w14:textId="77777777" w:rsidR="00360F43" w:rsidRPr="003D0CF1" w:rsidRDefault="00360F43" w:rsidP="00360F43">
            <w:pPr>
              <w:pStyle w:val="Akapitzlist"/>
              <w:numPr>
                <w:ilvl w:val="0"/>
                <w:numId w:val="9"/>
              </w:numPr>
              <w:ind w:left="360"/>
              <w:rPr>
                <w:sz w:val="22"/>
                <w:szCs w:val="22"/>
              </w:rPr>
            </w:pPr>
            <w:bookmarkStart w:id="16" w:name="_Ref53691218"/>
          </w:p>
        </w:tc>
        <w:bookmarkEnd w:id="16"/>
        <w:tc>
          <w:tcPr>
            <w:tcW w:w="2268" w:type="dxa"/>
          </w:tcPr>
          <w:p w14:paraId="3DFE4181" w14:textId="58443037" w:rsidR="00360F43" w:rsidRPr="00E14432" w:rsidRDefault="00360F43" w:rsidP="00360F43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17A83295">
              <w:rPr>
                <w:rFonts w:asciiTheme="minorHAnsi" w:hAnsiTheme="minorHAnsi" w:cstheme="minorBidi"/>
                <w:sz w:val="22"/>
                <w:szCs w:val="22"/>
              </w:rPr>
              <w:t>Raport końcowy z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Prac B+R przeprowadzonych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lastRenderedPageBreak/>
              <w:t xml:space="preserve">przez Wykonawcę w  </w:t>
            </w:r>
            <w:r w:rsidRPr="17A83295">
              <w:rPr>
                <w:rFonts w:asciiTheme="minorHAnsi" w:hAnsiTheme="minorHAnsi" w:cstheme="minorBidi"/>
                <w:sz w:val="22"/>
                <w:szCs w:val="22"/>
              </w:rPr>
              <w:t xml:space="preserve"> Etap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ie I dla Strumienia 1</w:t>
            </w:r>
          </w:p>
        </w:tc>
        <w:tc>
          <w:tcPr>
            <w:tcW w:w="4962" w:type="dxa"/>
            <w:shd w:val="clear" w:color="auto" w:fill="auto"/>
          </w:tcPr>
          <w:p w14:paraId="2617025B" w14:textId="17C89E60" w:rsidR="00360F43" w:rsidRPr="002861B1" w:rsidRDefault="00360F43" w:rsidP="00360F43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 xml:space="preserve">Wykonawca zobowiązany jest do sporządzenia i przekazania Zamawiającemu Raportu końcowego z </w:t>
            </w:r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 xml:space="preserve">realizacji Prac B+R w trakcie Etapu </w:t>
            </w:r>
            <w:r w:rsidR="007814F6"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I zawierającego</w:t>
            </w:r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co najmniej:</w:t>
            </w:r>
          </w:p>
          <w:p w14:paraId="5BC2255D" w14:textId="682EEAD6" w:rsidR="00360F43" w:rsidRPr="002861B1" w:rsidRDefault="00360F43" w:rsidP="00932E7E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2861B1">
              <w:rPr>
                <w:rFonts w:eastAsia="Calibri"/>
                <w:sz w:val="22"/>
                <w:szCs w:val="22"/>
              </w:rPr>
              <w:t>Podsumowanie przeprowadzonych Prac B+R</w:t>
            </w:r>
            <w:r>
              <w:rPr>
                <w:rFonts w:eastAsia="Calibri"/>
                <w:sz w:val="22"/>
                <w:szCs w:val="22"/>
              </w:rPr>
              <w:t xml:space="preserve"> dla Systemu 1 </w:t>
            </w:r>
            <w:r w:rsidR="007814F6">
              <w:rPr>
                <w:rFonts w:eastAsia="Calibri"/>
                <w:sz w:val="22"/>
                <w:szCs w:val="22"/>
              </w:rPr>
              <w:t xml:space="preserve">oraz Systemu 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="00C81BDD">
              <w:rPr>
                <w:rFonts w:eastAsia="Calibri"/>
                <w:sz w:val="22"/>
                <w:szCs w:val="22"/>
              </w:rPr>
              <w:t>,</w:t>
            </w:r>
          </w:p>
          <w:p w14:paraId="5F8DC68D" w14:textId="66279FC2" w:rsidR="00360F43" w:rsidRPr="00360378" w:rsidRDefault="00360F43" w:rsidP="00932E7E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2861B1">
              <w:rPr>
                <w:rFonts w:eastAsia="Calibri"/>
                <w:sz w:val="22"/>
                <w:szCs w:val="22"/>
              </w:rPr>
              <w:t>Po</w:t>
            </w:r>
            <w:r>
              <w:rPr>
                <w:rFonts w:eastAsia="Calibri"/>
                <w:sz w:val="22"/>
                <w:szCs w:val="22"/>
              </w:rPr>
              <w:t>dsumowanie Testów Prototypu Systemu 1</w:t>
            </w:r>
            <w:r w:rsidR="00C81BDD">
              <w:rPr>
                <w:rFonts w:eastAsia="Calibri"/>
                <w:sz w:val="22"/>
                <w:szCs w:val="22"/>
              </w:rPr>
              <w:t>,</w:t>
            </w:r>
            <w:r w:rsidRPr="00360378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0405890D" w14:textId="0D9569A9" w:rsidR="007814F6" w:rsidRDefault="00360F43" w:rsidP="00932E7E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 xml:space="preserve">Kartę produktu i etykietę energetyczną wraz z obliczeniami zgodnie z aktualnie obowiązującą na dzień złożenia Wyników dyrektywą </w:t>
            </w:r>
            <w:r>
              <w:rPr>
                <w:rFonts w:eastAsia="Calibri"/>
                <w:sz w:val="22"/>
                <w:szCs w:val="22"/>
              </w:rPr>
              <w:t>/ normą</w:t>
            </w:r>
            <w:r w:rsidR="007814F6">
              <w:rPr>
                <w:rFonts w:eastAsia="Calibri"/>
                <w:sz w:val="22"/>
                <w:szCs w:val="22"/>
              </w:rPr>
              <w:t xml:space="preserve"> jeśli jest wymagana przepisami prawa</w:t>
            </w:r>
            <w:r w:rsidR="00C81BDD">
              <w:rPr>
                <w:rFonts w:eastAsia="Calibri"/>
                <w:sz w:val="22"/>
                <w:szCs w:val="22"/>
              </w:rPr>
              <w:t>,</w:t>
            </w:r>
          </w:p>
          <w:p w14:paraId="324C2F4D" w14:textId="5F838CF4" w:rsidR="00360F43" w:rsidRDefault="00360F43" w:rsidP="00932E7E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>Podsumowanie Testów dopuszczających do obrotu System</w:t>
            </w:r>
            <w:r w:rsidR="007814F6">
              <w:rPr>
                <w:rFonts w:eastAsia="Calibri"/>
                <w:sz w:val="22"/>
                <w:szCs w:val="22"/>
              </w:rPr>
              <w:t>u</w:t>
            </w:r>
            <w:r w:rsidRPr="001C3DC7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1 oraz System</w:t>
            </w:r>
            <w:r w:rsidR="007814F6">
              <w:rPr>
                <w:rFonts w:eastAsia="Calibri"/>
                <w:sz w:val="22"/>
                <w:szCs w:val="22"/>
              </w:rPr>
              <w:t>u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7814F6">
              <w:rPr>
                <w:rFonts w:eastAsia="Calibri"/>
                <w:sz w:val="22"/>
                <w:szCs w:val="22"/>
              </w:rPr>
              <w:t xml:space="preserve">2 </w:t>
            </w:r>
            <w:r w:rsidR="006F2A0C" w:rsidRPr="006F2A0C">
              <w:rPr>
                <w:rFonts w:eastAsia="Calibri"/>
                <w:sz w:val="22"/>
                <w:szCs w:val="22"/>
              </w:rPr>
              <w:t>dostarczania i ma</w:t>
            </w:r>
            <w:r w:rsidR="006F2A0C">
              <w:rPr>
                <w:rFonts w:eastAsia="Calibri"/>
                <w:sz w:val="22"/>
                <w:szCs w:val="22"/>
              </w:rPr>
              <w:t>gazynowania ciepła i/lub chłodu</w:t>
            </w:r>
            <w:r w:rsidRPr="007C6129">
              <w:rPr>
                <w:rFonts w:eastAsia="Calibri"/>
                <w:sz w:val="22"/>
                <w:szCs w:val="22"/>
              </w:rPr>
              <w:t xml:space="preserve"> dla </w:t>
            </w:r>
            <w:r w:rsidR="0046736D">
              <w:rPr>
                <w:rFonts w:eastAsia="Calibri"/>
                <w:sz w:val="22"/>
                <w:szCs w:val="22"/>
              </w:rPr>
              <w:t>Budynku D</w:t>
            </w:r>
            <w:r w:rsidRPr="007C6129">
              <w:rPr>
                <w:rFonts w:eastAsia="Calibri"/>
                <w:sz w:val="22"/>
                <w:szCs w:val="22"/>
              </w:rPr>
              <w:t xml:space="preserve">omu </w:t>
            </w:r>
            <w:r w:rsidR="0046736D">
              <w:rPr>
                <w:rFonts w:eastAsia="Calibri"/>
                <w:sz w:val="22"/>
                <w:szCs w:val="22"/>
              </w:rPr>
              <w:t>J</w:t>
            </w:r>
            <w:r w:rsidRPr="007C6129">
              <w:rPr>
                <w:rFonts w:eastAsia="Calibri"/>
                <w:sz w:val="22"/>
                <w:szCs w:val="22"/>
              </w:rPr>
              <w:t>ednorodzinnego</w:t>
            </w:r>
            <w:r w:rsidR="00C81BDD">
              <w:rPr>
                <w:rFonts w:eastAsia="Calibri"/>
                <w:sz w:val="22"/>
                <w:szCs w:val="22"/>
              </w:rPr>
              <w:t>,</w:t>
            </w:r>
          </w:p>
          <w:p w14:paraId="125D9F90" w14:textId="537552D1" w:rsidR="00360F43" w:rsidRDefault="00360F43" w:rsidP="004F3241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 xml:space="preserve">Rysunki techniczne komponentów wchodzących w skład Systemu </w:t>
            </w:r>
            <w:r>
              <w:rPr>
                <w:rFonts w:eastAsia="Calibri"/>
                <w:sz w:val="22"/>
                <w:szCs w:val="22"/>
              </w:rPr>
              <w:t xml:space="preserve">1 i Systemu 2 </w:t>
            </w:r>
            <w:r w:rsidRPr="001C3DC7">
              <w:rPr>
                <w:rFonts w:eastAsia="Calibri"/>
                <w:sz w:val="22"/>
                <w:szCs w:val="22"/>
              </w:rPr>
              <w:t>w formacie</w:t>
            </w:r>
            <w:r w:rsidR="00CA5162">
              <w:rPr>
                <w:rFonts w:eastAsia="Calibri"/>
                <w:sz w:val="22"/>
                <w:szCs w:val="22"/>
              </w:rPr>
              <w:t xml:space="preserve"> *</w:t>
            </w:r>
            <w:r w:rsidR="00192F7C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="00192F7C">
              <w:rPr>
                <w:rFonts w:eastAsia="Calibri"/>
                <w:sz w:val="22"/>
                <w:szCs w:val="22"/>
              </w:rPr>
              <w:t>dwg</w:t>
            </w:r>
            <w:proofErr w:type="spellEnd"/>
            <w:r w:rsidR="00192F7C">
              <w:rPr>
                <w:rFonts w:eastAsia="Calibri"/>
                <w:sz w:val="22"/>
                <w:szCs w:val="22"/>
              </w:rPr>
              <w:t xml:space="preserve">, </w:t>
            </w:r>
            <w:r w:rsidR="00CA5162">
              <w:rPr>
                <w:rFonts w:eastAsia="Calibri"/>
                <w:sz w:val="22"/>
                <w:szCs w:val="22"/>
              </w:rPr>
              <w:t>*</w:t>
            </w:r>
            <w:r w:rsidR="00192F7C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="00192F7C">
              <w:rPr>
                <w:rFonts w:eastAsia="Calibri"/>
                <w:sz w:val="22"/>
                <w:szCs w:val="22"/>
              </w:rPr>
              <w:t>stp</w:t>
            </w:r>
            <w:proofErr w:type="spellEnd"/>
            <w:r w:rsidRPr="001C3DC7">
              <w:rPr>
                <w:rFonts w:eastAsia="Calibri"/>
                <w:sz w:val="22"/>
                <w:szCs w:val="22"/>
              </w:rPr>
              <w:t>,</w:t>
            </w:r>
          </w:p>
          <w:p w14:paraId="28D659FD" w14:textId="2EAC2063" w:rsidR="00360F43" w:rsidRPr="002861B1" w:rsidRDefault="00360F43" w:rsidP="00932E7E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>Dokumentację techniczną Prototypu</w:t>
            </w:r>
            <w:r>
              <w:rPr>
                <w:rFonts w:eastAsia="Calibri"/>
                <w:sz w:val="22"/>
                <w:szCs w:val="22"/>
              </w:rPr>
              <w:t xml:space="preserve"> Systemu 1</w:t>
            </w:r>
            <w:r w:rsidRPr="001C3DC7">
              <w:rPr>
                <w:rFonts w:eastAsia="Calibri"/>
                <w:sz w:val="22"/>
                <w:szCs w:val="22"/>
              </w:rPr>
              <w:t xml:space="preserve"> obejmującą m.in. schemat </w:t>
            </w:r>
            <w:r>
              <w:rPr>
                <w:rFonts w:eastAsia="Calibri"/>
                <w:sz w:val="22"/>
                <w:szCs w:val="22"/>
              </w:rPr>
              <w:t>instalacji</w:t>
            </w:r>
            <w:r w:rsidR="007814F6">
              <w:rPr>
                <w:rFonts w:eastAsia="Calibri"/>
                <w:sz w:val="22"/>
                <w:szCs w:val="22"/>
              </w:rPr>
              <w:t xml:space="preserve">, połączeń oraz </w:t>
            </w:r>
            <w:r w:rsidR="0010224A">
              <w:rPr>
                <w:rFonts w:eastAsia="Calibri"/>
                <w:sz w:val="22"/>
                <w:szCs w:val="22"/>
              </w:rPr>
              <w:t xml:space="preserve">podanie </w:t>
            </w:r>
            <w:r w:rsidR="007814F6">
              <w:rPr>
                <w:rFonts w:eastAsia="Calibri"/>
                <w:sz w:val="22"/>
                <w:szCs w:val="22"/>
              </w:rPr>
              <w:t xml:space="preserve">parametrów czynnika grzewczego i chłodniczego </w:t>
            </w:r>
            <w:r w:rsidR="0010224A">
              <w:rPr>
                <w:rFonts w:eastAsia="Calibri"/>
                <w:sz w:val="22"/>
                <w:szCs w:val="22"/>
              </w:rPr>
              <w:t>w głównych punktach Systemu 1.</w:t>
            </w:r>
          </w:p>
          <w:p w14:paraId="341D2600" w14:textId="56F6EBB9" w:rsidR="00360F43" w:rsidRPr="002861B1" w:rsidRDefault="00360F43" w:rsidP="00360F43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01C3DC7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Podane wyniki Prac B+R powinny potwierdzić atrakcyjność i </w:t>
            </w:r>
            <w:r w:rsidR="005C0E62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funkcjonalność </w:t>
            </w:r>
            <w:r w:rsidRPr="001C3DC7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opracowanego Systemu </w:t>
            </w:r>
            <w:r w:rsidR="0010224A">
              <w:rPr>
                <w:rFonts w:asciiTheme="minorHAnsi" w:eastAsia="Calibri" w:hAnsiTheme="minorHAnsi" w:cstheme="minorBidi"/>
                <w:sz w:val="22"/>
                <w:szCs w:val="22"/>
              </w:rPr>
              <w:t>1 oraz Systemu 2</w:t>
            </w:r>
            <w:r w:rsidRPr="001C3DC7">
              <w:rPr>
                <w:rFonts w:asciiTheme="minorHAnsi" w:eastAsia="Calibri" w:hAnsiTheme="minorHAnsi" w:cstheme="minorBidi"/>
                <w:sz w:val="22"/>
                <w:szCs w:val="22"/>
              </w:rPr>
              <w:t>. Wykonawca przygotowując raport powinien odnieść się do</w:t>
            </w:r>
            <w:r w:rsidR="005C0E62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założeń </w:t>
            </w:r>
            <w:r w:rsidRPr="001C3DC7">
              <w:rPr>
                <w:rFonts w:asciiTheme="minorHAnsi" w:eastAsia="Calibri" w:hAnsiTheme="minorHAnsi" w:cstheme="minorBidi"/>
                <w:sz w:val="22"/>
                <w:szCs w:val="22"/>
              </w:rPr>
              <w:t>badawczych podanych w Ofercie, odnieść się do spełnienia postawionych Wymagań Obligatoryjnych i Jakościowych oraz deklarowanych parametrów</w:t>
            </w:r>
            <w:r w:rsidR="006F2A0C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technicznych, które są podstawą do wyliczeń </w:t>
            </w:r>
            <w:r w:rsidRPr="001C3DC7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Wymagań Konkursowych. Opis i uzasadnienie mogą być uzupełnione o obliczenia, rysunki techniczne, grafiki itp. </w:t>
            </w:r>
          </w:p>
          <w:p w14:paraId="5E23BD3D" w14:textId="5D47987A" w:rsidR="00360F43" w:rsidRPr="00E14432" w:rsidRDefault="00360F43" w:rsidP="00360F43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Wszystkie ww. elementy należy dostarczyć w formacie *.pdf oraz w formacie edytowalnym *.</w:t>
            </w:r>
            <w:proofErr w:type="spellStart"/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docx</w:t>
            </w:r>
            <w:proofErr w:type="spellEnd"/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, *.</w:t>
            </w:r>
            <w:proofErr w:type="spellStart"/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xlsx</w:t>
            </w:r>
            <w:proofErr w:type="spellEnd"/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, *.</w:t>
            </w:r>
            <w:proofErr w:type="spellStart"/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dwg</w:t>
            </w:r>
            <w:proofErr w:type="spellEnd"/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, *.stp.</w:t>
            </w:r>
          </w:p>
        </w:tc>
        <w:tc>
          <w:tcPr>
            <w:tcW w:w="1701" w:type="dxa"/>
            <w:shd w:val="clear" w:color="auto" w:fill="auto"/>
          </w:tcPr>
          <w:p w14:paraId="446CB453" w14:textId="0AB396B0" w:rsidR="00360F43" w:rsidRDefault="00360F43" w:rsidP="00360F43">
            <w:pPr>
              <w:spacing w:line="276" w:lineRule="auto"/>
              <w:jc w:val="both"/>
              <w:rPr>
                <w:rFonts w:asciiTheme="minorHAnsi" w:eastAsia="Calibri" w:hAnsiTheme="minorHAnsi" w:cstheme="minorBidi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 xml:space="preserve">W Terminie Doręczenia </w:t>
            </w:r>
            <w:r w:rsidR="00DA0ABC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>Wyników Prac Etapu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360F43" w:rsidRPr="00E14432" w14:paraId="7119B08F" w14:textId="77777777" w:rsidTr="009E0611">
        <w:tc>
          <w:tcPr>
            <w:tcW w:w="562" w:type="dxa"/>
            <w:shd w:val="clear" w:color="auto" w:fill="E2EFD9" w:themeFill="accent6" w:themeFillTint="33"/>
          </w:tcPr>
          <w:p w14:paraId="76B9DAE9" w14:textId="77777777" w:rsidR="00360F43" w:rsidRPr="003D0CF1" w:rsidRDefault="00360F43" w:rsidP="00360F43">
            <w:pPr>
              <w:pStyle w:val="Akapitzlist"/>
              <w:numPr>
                <w:ilvl w:val="0"/>
                <w:numId w:val="9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3102610" w14:textId="698DCA6A" w:rsidR="00360F43" w:rsidRPr="17A83295" w:rsidRDefault="00360F43" w:rsidP="00360F43">
            <w:pPr>
              <w:spacing w:line="276" w:lineRule="auto"/>
              <w:rPr>
                <w:sz w:val="22"/>
                <w:szCs w:val="22"/>
              </w:rPr>
            </w:pPr>
            <w:r w:rsidRPr="007F0E6D">
              <w:rPr>
                <w:sz w:val="22"/>
                <w:szCs w:val="22"/>
              </w:rPr>
              <w:t>Rekomendacja Wykonawcy – dobre praktyki</w:t>
            </w:r>
            <w:r>
              <w:rPr>
                <w:sz w:val="22"/>
                <w:szCs w:val="22"/>
              </w:rPr>
              <w:t xml:space="preserve"> </w:t>
            </w:r>
            <w:r w:rsidR="006F2A0C">
              <w:rPr>
                <w:sz w:val="22"/>
                <w:szCs w:val="22"/>
              </w:rPr>
              <w:t>dostarczania i m</w:t>
            </w:r>
            <w:r>
              <w:rPr>
                <w:sz w:val="22"/>
                <w:szCs w:val="22"/>
              </w:rPr>
              <w:t xml:space="preserve">agazynowania </w:t>
            </w:r>
            <w:r w:rsidR="00D61C2E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iepła i </w:t>
            </w:r>
            <w:r w:rsidR="00D61C2E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hłodu</w:t>
            </w:r>
          </w:p>
        </w:tc>
        <w:tc>
          <w:tcPr>
            <w:tcW w:w="4962" w:type="dxa"/>
            <w:shd w:val="clear" w:color="auto" w:fill="auto"/>
          </w:tcPr>
          <w:p w14:paraId="3C258F7A" w14:textId="7F241444" w:rsidR="00360F43" w:rsidRPr="00E32FDB" w:rsidRDefault="00360F43" w:rsidP="00360F43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Wykonawca zobowiązany jest do przygotowania raportu, który w przystępny sposób przedstawia przyjęte założenia i rozwiązania opracowane w ramach Przedsięwzięcia przez Wykonawcę, w zakresie </w:t>
            </w:r>
            <w:r w:rsidR="00CF4ECB" w:rsidRPr="00E32FDB">
              <w:rPr>
                <w:rFonts w:asciiTheme="minorHAnsi" w:hAnsiTheme="minorHAnsi" w:cstheme="minorBidi"/>
                <w:sz w:val="22"/>
                <w:szCs w:val="22"/>
              </w:rPr>
              <w:t>Systemu 1 i Systemu 2</w:t>
            </w:r>
            <w:r w:rsidR="006F2A0C">
              <w:t xml:space="preserve"> </w:t>
            </w:r>
            <w:r w:rsidR="006F2A0C"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 w:rsidR="00CF4ECB" w:rsidRPr="00E32FDB">
              <w:rPr>
                <w:rFonts w:asciiTheme="minorHAnsi" w:hAnsiTheme="minorHAnsi" w:cstheme="minorBidi"/>
                <w:sz w:val="22"/>
                <w:szCs w:val="22"/>
              </w:rPr>
              <w:t xml:space="preserve">dla </w:t>
            </w:r>
            <w:r w:rsidR="002E3452">
              <w:rPr>
                <w:rFonts w:asciiTheme="minorHAnsi" w:hAnsiTheme="minorHAnsi" w:cstheme="minorBidi"/>
                <w:sz w:val="22"/>
                <w:szCs w:val="22"/>
              </w:rPr>
              <w:t>Budynku D</w:t>
            </w:r>
            <w:r w:rsidR="00CF4ECB" w:rsidRPr="00E32FDB">
              <w:rPr>
                <w:rFonts w:asciiTheme="minorHAnsi" w:hAnsiTheme="minorHAnsi" w:cstheme="minorBidi"/>
                <w:sz w:val="22"/>
                <w:szCs w:val="22"/>
              </w:rPr>
              <w:t xml:space="preserve">omu </w:t>
            </w:r>
            <w:r w:rsidR="002E3452">
              <w:rPr>
                <w:rFonts w:asciiTheme="minorHAnsi" w:hAnsiTheme="minorHAnsi" w:cstheme="minorBidi"/>
                <w:sz w:val="22"/>
                <w:szCs w:val="22"/>
              </w:rPr>
              <w:t>J</w:t>
            </w:r>
            <w:r w:rsidR="00CF4ECB" w:rsidRPr="00E32FDB">
              <w:rPr>
                <w:rFonts w:asciiTheme="minorHAnsi" w:hAnsiTheme="minorHAnsi" w:cstheme="minorBidi"/>
                <w:sz w:val="22"/>
                <w:szCs w:val="22"/>
              </w:rPr>
              <w:t>ednorodzinnego</w:t>
            </w:r>
          </w:p>
          <w:p w14:paraId="4943AD54" w14:textId="58A388CB" w:rsidR="00360F43" w:rsidRPr="00E32FDB" w:rsidRDefault="00360F43" w:rsidP="00360F43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>Raport skierowany jest dla</w:t>
            </w:r>
            <w:r w:rsidR="00CF4ECB" w:rsidRPr="00E32FDB">
              <w:t xml:space="preserve"> </w:t>
            </w:r>
            <w:r w:rsidR="00CF4ECB" w:rsidRPr="00E32FDB">
              <w:rPr>
                <w:sz w:val="22"/>
                <w:szCs w:val="22"/>
              </w:rPr>
              <w:t xml:space="preserve">użytkowników domów jednorodzinnych zarówno tych nowoczesnych o niskim wskaźniku EU jak i starszych tradycyjnych </w:t>
            </w:r>
            <w:r w:rsidR="00CF4ECB" w:rsidRPr="00E32FDB">
              <w:rPr>
                <w:sz w:val="22"/>
                <w:szCs w:val="22"/>
              </w:rPr>
              <w:lastRenderedPageBreak/>
              <w:t>budynków celem zainspirowania ich do montażu takiego systemu w większości domów jednorodzinnych w Polsce.</w:t>
            </w:r>
            <w:r w:rsidR="00CF4ECB" w:rsidRPr="00E32FDB">
              <w:t xml:space="preserve"> </w:t>
            </w:r>
          </w:p>
          <w:p w14:paraId="4DE605B6" w14:textId="11ECD540" w:rsidR="00360F43" w:rsidRPr="00E32FDB" w:rsidRDefault="00360F43" w:rsidP="00360F43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</w:t>
            </w:r>
            <w:r w:rsidR="00994E26">
              <w:rPr>
                <w:rFonts w:eastAsia="Calibri"/>
                <w:sz w:val="22"/>
                <w:szCs w:val="22"/>
              </w:rPr>
              <w:t xml:space="preserve">powinien </w:t>
            </w:r>
            <w:r w:rsidRPr="00E32FDB">
              <w:rPr>
                <w:rFonts w:eastAsia="Calibri"/>
                <w:sz w:val="22"/>
                <w:szCs w:val="22"/>
              </w:rPr>
              <w:t>zawiera</w:t>
            </w:r>
            <w:r w:rsidR="00994E26">
              <w:rPr>
                <w:rFonts w:eastAsia="Calibri"/>
                <w:sz w:val="22"/>
                <w:szCs w:val="22"/>
              </w:rPr>
              <w:t>ć</w:t>
            </w:r>
            <w:r w:rsidRPr="00E32FDB">
              <w:rPr>
                <w:rFonts w:eastAsia="Calibri"/>
                <w:sz w:val="22"/>
                <w:szCs w:val="22"/>
              </w:rPr>
              <w:t xml:space="preserve">: informacje techniczne, dane liczbowe, opis Rozwiązania, przedstawione w sposób umożliwiający zrozumienie i zainspirowanie się </w:t>
            </w:r>
            <w:r w:rsidR="00E32FDB" w:rsidRPr="00E32FDB">
              <w:rPr>
                <w:rFonts w:eastAsia="Calibri"/>
                <w:sz w:val="22"/>
                <w:szCs w:val="22"/>
              </w:rPr>
              <w:t xml:space="preserve">rozwiązaniem </w:t>
            </w:r>
            <w:r w:rsidR="00E32FDB" w:rsidRPr="00E32FDB">
              <w:rPr>
                <w:rFonts w:asciiTheme="minorHAnsi" w:hAnsiTheme="minorHAnsi" w:cstheme="minorBidi"/>
                <w:sz w:val="22"/>
                <w:szCs w:val="22"/>
              </w:rPr>
              <w:t>Systemu</w:t>
            </w:r>
            <w:r w:rsidR="00CF4ECB" w:rsidRPr="00E32FDB">
              <w:rPr>
                <w:rFonts w:asciiTheme="minorHAnsi" w:hAnsiTheme="minorHAnsi" w:cstheme="minorBidi"/>
                <w:sz w:val="22"/>
                <w:szCs w:val="22"/>
              </w:rPr>
              <w:t xml:space="preserve"> 1 i Systemu 2 </w:t>
            </w:r>
            <w:r w:rsidR="006F2A0C">
              <w:t xml:space="preserve"> </w:t>
            </w:r>
            <w:r w:rsidR="006F2A0C"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 w:rsidR="00CF4ECB" w:rsidRPr="00E32FDB">
              <w:rPr>
                <w:rFonts w:asciiTheme="minorHAnsi" w:hAnsiTheme="minorHAnsi" w:cstheme="minorBidi"/>
                <w:sz w:val="22"/>
                <w:szCs w:val="22"/>
              </w:rPr>
              <w:t xml:space="preserve">dla </w:t>
            </w:r>
            <w:r w:rsidR="00994E26">
              <w:rPr>
                <w:rFonts w:asciiTheme="minorHAnsi" w:hAnsiTheme="minorHAnsi" w:cstheme="minorBidi"/>
                <w:sz w:val="22"/>
                <w:szCs w:val="22"/>
              </w:rPr>
              <w:t>Budynku D</w:t>
            </w:r>
            <w:r w:rsidR="00CF4ECB" w:rsidRPr="00E32FDB">
              <w:rPr>
                <w:rFonts w:asciiTheme="minorHAnsi" w:hAnsiTheme="minorHAnsi" w:cstheme="minorBidi"/>
                <w:sz w:val="22"/>
                <w:szCs w:val="22"/>
              </w:rPr>
              <w:t xml:space="preserve">omu </w:t>
            </w:r>
            <w:r w:rsidR="00994E26">
              <w:rPr>
                <w:rFonts w:asciiTheme="minorHAnsi" w:hAnsiTheme="minorHAnsi" w:cstheme="minorBidi"/>
                <w:sz w:val="22"/>
                <w:szCs w:val="22"/>
              </w:rPr>
              <w:t>J</w:t>
            </w:r>
            <w:r w:rsidR="00CF4ECB" w:rsidRPr="00E32FDB">
              <w:rPr>
                <w:rFonts w:asciiTheme="minorHAnsi" w:hAnsiTheme="minorHAnsi" w:cstheme="minorBidi"/>
                <w:sz w:val="22"/>
                <w:szCs w:val="22"/>
              </w:rPr>
              <w:t>ednorodzinnego</w:t>
            </w:r>
            <w:r w:rsidR="00CF4ECB" w:rsidRPr="00E32FDB" w:rsidDel="00CF4ECB">
              <w:rPr>
                <w:rFonts w:eastAsia="Calibri"/>
                <w:sz w:val="22"/>
                <w:szCs w:val="22"/>
              </w:rPr>
              <w:t xml:space="preserve"> </w:t>
            </w:r>
            <w:r w:rsidRPr="00E32FDB">
              <w:rPr>
                <w:rFonts w:eastAsia="Calibri"/>
                <w:sz w:val="22"/>
                <w:szCs w:val="22"/>
              </w:rPr>
              <w:t xml:space="preserve">opracowanym przez Wykonawcę. Raport powinien obejmować co najmniej: </w:t>
            </w:r>
          </w:p>
          <w:p w14:paraId="257883DB" w14:textId="45BDA7AE" w:rsidR="00360F43" w:rsidRPr="006F2A0C" w:rsidRDefault="001E1182" w:rsidP="006F2A0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</w:t>
            </w:r>
            <w:r w:rsidR="00EE1ECE">
              <w:rPr>
                <w:rFonts w:eastAsia="Calibri"/>
                <w:sz w:val="22"/>
                <w:szCs w:val="22"/>
              </w:rPr>
              <w:t>a stronie tytułowej</w:t>
            </w:r>
            <w:r>
              <w:rPr>
                <w:rFonts w:eastAsia="Calibri"/>
                <w:sz w:val="22"/>
                <w:szCs w:val="22"/>
              </w:rPr>
              <w:t xml:space="preserve"> umieszczone </w:t>
            </w:r>
            <w:r w:rsidR="00360F43" w:rsidRPr="006F2A0C">
              <w:rPr>
                <w:rFonts w:eastAsia="Calibri"/>
                <w:sz w:val="22"/>
                <w:szCs w:val="22"/>
              </w:rPr>
              <w:t xml:space="preserve">oznaczenie graficzne Zamawiającego, Funduszy Strukturalnych Unii Europejskiej oraz oznaczenie Przedsięwzięcia, </w:t>
            </w:r>
          </w:p>
          <w:p w14:paraId="61A7C907" w14:textId="7EB66DAA" w:rsidR="00360F43" w:rsidRPr="006F2A0C" w:rsidRDefault="00360F43" w:rsidP="006F2A0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>nazwę Wykonawcy</w:t>
            </w:r>
            <w:r w:rsidR="005F465E" w:rsidRPr="006F2A0C">
              <w:rPr>
                <w:rFonts w:eastAsia="Calibri"/>
                <w:sz w:val="22"/>
                <w:szCs w:val="22"/>
              </w:rPr>
              <w:t>,</w:t>
            </w:r>
          </w:p>
          <w:p w14:paraId="075607C3" w14:textId="2B270C84" w:rsidR="00360F43" w:rsidRPr="006F2A0C" w:rsidRDefault="00360F43" w:rsidP="006F2A0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>zastrzeżenie o treści: „Informacje i poglądy wyrażone w niniejszym raporcie są wynikiem prac jego autorów.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raporcie”</w:t>
            </w:r>
            <w:r w:rsidR="005F465E" w:rsidRPr="006F2A0C">
              <w:rPr>
                <w:rFonts w:eastAsia="Calibri"/>
                <w:sz w:val="22"/>
                <w:szCs w:val="22"/>
              </w:rPr>
              <w:t>,</w:t>
            </w:r>
          </w:p>
          <w:p w14:paraId="31572CFF" w14:textId="16DD73B5" w:rsidR="00360F43" w:rsidRPr="006F2A0C" w:rsidRDefault="00360F43" w:rsidP="006F2A0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ujednolicony spis treści, który zostanie dostarczony Wykonawcom przez Zamawiającego w terminie do dwóch miesięcy po podpisaniu Umowy,  </w:t>
            </w:r>
          </w:p>
          <w:p w14:paraId="7A955D0C" w14:textId="150B0560" w:rsidR="00360F43" w:rsidRPr="006F2A0C" w:rsidRDefault="00360F43" w:rsidP="006F2A0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opis problemu badawczego z perspektywy Rozwiązania,  </w:t>
            </w:r>
          </w:p>
          <w:p w14:paraId="06722CD4" w14:textId="6DE67234" w:rsidR="00360F43" w:rsidRPr="006F2A0C" w:rsidRDefault="00360F43" w:rsidP="006F2A0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opis zastosowanego Rozwiązania,  </w:t>
            </w:r>
          </w:p>
          <w:p w14:paraId="3F8E9619" w14:textId="1E745DD2" w:rsidR="00360F43" w:rsidRPr="006F2A0C" w:rsidRDefault="00360F43" w:rsidP="006F2A0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>wnioski dotyczące</w:t>
            </w:r>
            <w:r w:rsidR="00CF4ECB" w:rsidRPr="006F2A0C">
              <w:rPr>
                <w:sz w:val="22"/>
                <w:szCs w:val="22"/>
              </w:rPr>
              <w:t xml:space="preserve"> Systemu 1 i Systemu 2 </w:t>
            </w:r>
            <w:r w:rsidR="006F2A0C">
              <w:t xml:space="preserve"> </w:t>
            </w:r>
            <w:r w:rsidR="006F2A0C" w:rsidRPr="006F2A0C">
              <w:rPr>
                <w:sz w:val="22"/>
                <w:szCs w:val="22"/>
              </w:rPr>
              <w:t xml:space="preserve">dostarczania i magazynowania ciepła i/lub chłodu </w:t>
            </w:r>
            <w:r w:rsidR="00CF4ECB" w:rsidRPr="006F2A0C">
              <w:rPr>
                <w:sz w:val="22"/>
                <w:szCs w:val="22"/>
              </w:rPr>
              <w:t xml:space="preserve">dla </w:t>
            </w:r>
            <w:r w:rsidR="00904015">
              <w:rPr>
                <w:sz w:val="22"/>
                <w:szCs w:val="22"/>
              </w:rPr>
              <w:t>Budynku D</w:t>
            </w:r>
            <w:r w:rsidR="00CF4ECB" w:rsidRPr="006F2A0C">
              <w:rPr>
                <w:sz w:val="22"/>
                <w:szCs w:val="22"/>
              </w:rPr>
              <w:t xml:space="preserve">omu </w:t>
            </w:r>
            <w:r w:rsidR="00904015">
              <w:rPr>
                <w:sz w:val="22"/>
                <w:szCs w:val="22"/>
              </w:rPr>
              <w:t>J</w:t>
            </w:r>
            <w:r w:rsidR="00CF4ECB" w:rsidRPr="006F2A0C">
              <w:rPr>
                <w:sz w:val="22"/>
                <w:szCs w:val="22"/>
              </w:rPr>
              <w:t>ednorodzinnego</w:t>
            </w:r>
            <w:r w:rsidR="005F465E" w:rsidRPr="006F2A0C">
              <w:rPr>
                <w:sz w:val="22"/>
                <w:szCs w:val="22"/>
              </w:rPr>
              <w:t>,</w:t>
            </w:r>
          </w:p>
          <w:p w14:paraId="4BE264FA" w14:textId="64EA6B53" w:rsidR="00360F43" w:rsidRPr="00286662" w:rsidRDefault="00360F43" w:rsidP="009E0611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uwarunkowania formalno-prawne realizacji </w:t>
            </w:r>
            <w:r w:rsidR="00CF4ECB"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 Systemu 1 i Systemu 2 </w:t>
            </w:r>
            <w:r w:rsidR="006F2A0C">
              <w:t xml:space="preserve"> </w:t>
            </w:r>
            <w:r w:rsidR="006F2A0C"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 w:rsidR="00CF4ECB"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 dla </w:t>
            </w:r>
            <w:r w:rsidR="006D2C3A">
              <w:rPr>
                <w:rFonts w:asciiTheme="minorHAnsi" w:hAnsiTheme="minorHAnsi" w:cstheme="minorBidi"/>
                <w:sz w:val="22"/>
                <w:szCs w:val="22"/>
              </w:rPr>
              <w:t>Budynku D</w:t>
            </w:r>
            <w:r w:rsidR="00CF4ECB"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omu </w:t>
            </w:r>
            <w:r w:rsidR="006D2C3A">
              <w:rPr>
                <w:rFonts w:asciiTheme="minorHAnsi" w:hAnsiTheme="minorHAnsi" w:cstheme="minorBidi"/>
                <w:sz w:val="22"/>
                <w:szCs w:val="22"/>
              </w:rPr>
              <w:t>J</w:t>
            </w:r>
            <w:r w:rsidR="00CF4ECB" w:rsidRPr="006F2A0C">
              <w:rPr>
                <w:rFonts w:asciiTheme="minorHAnsi" w:hAnsiTheme="minorHAnsi" w:cstheme="minorBidi"/>
                <w:sz w:val="22"/>
                <w:szCs w:val="22"/>
              </w:rPr>
              <w:t>ednorodzinnego</w:t>
            </w:r>
            <w:r w:rsidRPr="006F2A0C">
              <w:rPr>
                <w:rFonts w:eastAsia="Calibri"/>
                <w:sz w:val="22"/>
                <w:szCs w:val="22"/>
              </w:rPr>
              <w:t>, zidentyfikowane bariery prawne, ustalone na podstawie planowanego Demonstratora A</w:t>
            </w:r>
            <w:r w:rsidR="006F2A0C">
              <w:rPr>
                <w:rFonts w:eastAsia="Calibri"/>
                <w:sz w:val="22"/>
                <w:szCs w:val="22"/>
              </w:rPr>
              <w:t xml:space="preserve"> oraz Demonstratora A’</w:t>
            </w:r>
            <w:r w:rsidR="005F465E" w:rsidRPr="006F2A0C">
              <w:rPr>
                <w:rFonts w:eastAsia="Calibri"/>
                <w:sz w:val="22"/>
                <w:szCs w:val="22"/>
              </w:rPr>
              <w:t>.</w:t>
            </w:r>
            <w:r w:rsidRPr="006F2A0C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48BC5ABF" w14:textId="4E539C70" w:rsidR="00360F43" w:rsidRPr="00E32FDB" w:rsidRDefault="00360F43" w:rsidP="00360F43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lastRenderedPageBreak/>
              <w:t xml:space="preserve">Raport i jego elementy mogą zawierać dodatkowo, wedle wyboru Wykonawcy, informację dotyczące Wykonawcy w poniższym zakresie: </w:t>
            </w:r>
          </w:p>
          <w:p w14:paraId="73A76843" w14:textId="05B70C33" w:rsidR="00360F43" w:rsidRPr="000F29DD" w:rsidRDefault="00360F43" w:rsidP="000F29DD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dane adresowe Wykonawcy, rejestrowe oraz dowolne jego oznaczenia, z pominięciem zastrzeżonych przez niego znaków towarowych,  </w:t>
            </w:r>
          </w:p>
          <w:p w14:paraId="5B37FB9F" w14:textId="170AAC71" w:rsidR="00360F43" w:rsidRPr="000F29DD" w:rsidRDefault="00360F43" w:rsidP="000F29DD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opis doświadczenia Wykonawcy w zakresie działalności badawczo-rozwojowej,  </w:t>
            </w:r>
          </w:p>
          <w:p w14:paraId="24FFA83C" w14:textId="102444F1" w:rsidR="00360F43" w:rsidRPr="000F29DD" w:rsidRDefault="00360F43" w:rsidP="000F29DD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opis doświadczenia Wykonawcy w zakresie systemów </w:t>
            </w:r>
            <w:r w:rsidR="001235CF" w:rsidRPr="000F29DD">
              <w:rPr>
                <w:rFonts w:cstheme="minorHAnsi"/>
                <w:sz w:val="22"/>
                <w:szCs w:val="22"/>
              </w:rPr>
              <w:t>dostarczania ciepła i chłodu wykorzystujących magazynowanie energii w postaci ciepła i chłodu w budynkach</w:t>
            </w:r>
            <w:r w:rsidRPr="000F29DD">
              <w:rPr>
                <w:rFonts w:eastAsia="Calibri"/>
                <w:sz w:val="22"/>
                <w:szCs w:val="22"/>
              </w:rPr>
              <w:t xml:space="preserve">,  </w:t>
            </w:r>
          </w:p>
          <w:p w14:paraId="51B4E9A3" w14:textId="4214EA65" w:rsidR="00360F43" w:rsidRPr="000F29DD" w:rsidRDefault="00360F43" w:rsidP="000F29DD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informacje o Zespole Projektowym.  </w:t>
            </w:r>
          </w:p>
          <w:p w14:paraId="17C7B469" w14:textId="3496CC21" w:rsidR="00360F43" w:rsidRPr="00E32FDB" w:rsidRDefault="00360F43" w:rsidP="00360F43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może zawierać inne informacje sporządzone przez Wykonawcę, a służące celom Przedsięwzięcia określone w Rozdziale I Regulaminu, lub do przedstawienia postulatów zmian prawnych w zakresie zidentyfikowanych „wąskich gardeł” dla </w:t>
            </w:r>
            <w:r w:rsidR="000A3D0A" w:rsidRPr="00E32FD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286662" w:rsidRPr="00E32FD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zwiększenia</w:t>
            </w:r>
            <w:r w:rsidR="000A3D0A" w:rsidRPr="00E32FD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efektywności energetycznej budynków oraz rozpowszechnienia rozwiązania</w:t>
            </w:r>
            <w:r w:rsidR="000A3D0A" w:rsidRPr="00E32FDB">
              <w:rPr>
                <w:rFonts w:eastAsia="Calibri"/>
                <w:sz w:val="22"/>
                <w:szCs w:val="22"/>
              </w:rPr>
              <w:t xml:space="preserve"> będącego </w:t>
            </w:r>
            <w:r w:rsidR="000A3D0A" w:rsidRPr="00E32FD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odpowiedzią na nierównomierne zużycie energii przy efektywniejszym wykorzystaniu </w:t>
            </w:r>
            <w:r w:rsidR="006D2C3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</w:t>
            </w:r>
            <w:r w:rsidR="000A3D0A" w:rsidRPr="00E32FD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dnawialnych </w:t>
            </w:r>
            <w:r w:rsidR="006D2C3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Ź</w:t>
            </w:r>
            <w:r w:rsidR="000A3D0A" w:rsidRPr="00E32FD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ródeł </w:t>
            </w:r>
            <w:r w:rsidR="006D2C3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</w:t>
            </w:r>
            <w:r w:rsidR="000A3D0A" w:rsidRPr="00E32FD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nergii. </w:t>
            </w:r>
          </w:p>
          <w:p w14:paraId="6360E4B4" w14:textId="77777777" w:rsidR="00360F43" w:rsidRPr="00E32FDB" w:rsidRDefault="00360F43" w:rsidP="00360F43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W celu usunięcia wątpliwości Strony wskazują, że celem Rekomendacji Wykonawcy jest popularyzacja możliwych działań i zmian w obszarze objętym Przedsięwzięciem w oparciu o tworzone Rozwiązanie, a nie ujawnianie szczegółowych rozwiązań technicznych stanowiących informacje poufne i o walorach komercyjnych, dotyczących Systemu. Wykonawca powinien przygotować Rekomendację Wykonawcy w najdalej idącym stopniu uwzględniającym wskazany cel. </w:t>
            </w:r>
          </w:p>
          <w:p w14:paraId="02A59CEC" w14:textId="5ABD6771" w:rsidR="00360F43" w:rsidRPr="00E32FDB" w:rsidRDefault="00360F43" w:rsidP="00360F43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musi być sporządzony w postaci jednego lub zorganizowanego zbioru wielu plików zapisanych w formacie *.pdf. W przypadku uzyskania w Etapie I Wyniku Pozytywnego do Etapu II raport zostanie opublikowany na dedykowanej dla Przedsięwzięcia stronie przygotowanej przez Zamawiającego.  </w:t>
            </w:r>
          </w:p>
          <w:p w14:paraId="2D9112C0" w14:textId="2681AD54" w:rsidR="00360F43" w:rsidRPr="00E32FDB" w:rsidRDefault="00360F43" w:rsidP="00360F43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Dla zapewnienia przejrzystości szczegółowe wytyczne dotyczące zawartości i formy raportu mogą być przedmiotem ustaleń pomiędzy Zamawiającym a </w:t>
            </w:r>
            <w:r w:rsidRPr="00E32FDB">
              <w:rPr>
                <w:rFonts w:eastAsia="Calibri"/>
                <w:sz w:val="22"/>
                <w:szCs w:val="22"/>
              </w:rPr>
              <w:lastRenderedPageBreak/>
              <w:t xml:space="preserve">Wykonawcą, z uwzględnieniem specyfiki Rozwiązania przygotowanego przez danego Wykonawcę.  </w:t>
            </w:r>
          </w:p>
        </w:tc>
        <w:tc>
          <w:tcPr>
            <w:tcW w:w="1701" w:type="dxa"/>
            <w:shd w:val="clear" w:color="auto" w:fill="auto"/>
          </w:tcPr>
          <w:p w14:paraId="3189088C" w14:textId="77777777" w:rsidR="00360F43" w:rsidRPr="520C31B3" w:rsidRDefault="00360F43" w:rsidP="00360F43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360F43" w:rsidRPr="00E14432" w14:paraId="1C912221" w14:textId="77777777" w:rsidTr="009E0611">
        <w:tc>
          <w:tcPr>
            <w:tcW w:w="562" w:type="dxa"/>
            <w:shd w:val="clear" w:color="auto" w:fill="E2EFD9" w:themeFill="accent6" w:themeFillTint="33"/>
          </w:tcPr>
          <w:p w14:paraId="09898C4F" w14:textId="77777777" w:rsidR="00360F43" w:rsidRPr="003D0CF1" w:rsidRDefault="00360F43" w:rsidP="00360F43">
            <w:pPr>
              <w:pStyle w:val="Akapitzlist"/>
              <w:numPr>
                <w:ilvl w:val="0"/>
                <w:numId w:val="9"/>
              </w:numPr>
              <w:ind w:left="360"/>
              <w:rPr>
                <w:sz w:val="22"/>
                <w:szCs w:val="22"/>
              </w:rPr>
            </w:pPr>
            <w:bookmarkStart w:id="17" w:name="_Ref53691325"/>
          </w:p>
        </w:tc>
        <w:bookmarkEnd w:id="17"/>
        <w:tc>
          <w:tcPr>
            <w:tcW w:w="2268" w:type="dxa"/>
          </w:tcPr>
          <w:p w14:paraId="7CD85EFA" w14:textId="77777777" w:rsidR="00360F43" w:rsidRPr="00E14432" w:rsidRDefault="00360F43" w:rsidP="00360F43">
            <w:pPr>
              <w:spacing w:after="160" w:line="276" w:lineRule="auto"/>
              <w:contextualSpacing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F31D1C6">
              <w:rPr>
                <w:rFonts w:asciiTheme="minorHAnsi" w:eastAsia="Calibri" w:hAnsiTheme="minorHAnsi" w:cstheme="minorBidi"/>
                <w:sz w:val="22"/>
                <w:szCs w:val="22"/>
              </w:rPr>
              <w:t>Harmonogram Rzeczowo-Finansowy Etapu II</w:t>
            </w:r>
          </w:p>
        </w:tc>
        <w:tc>
          <w:tcPr>
            <w:tcW w:w="4962" w:type="dxa"/>
          </w:tcPr>
          <w:p w14:paraId="13C0AA70" w14:textId="2F365263" w:rsidR="00360F43" w:rsidRPr="00E14432" w:rsidRDefault="00360F43" w:rsidP="00360F43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F31D1C6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Wykonawca zobowiązany jest do przedstawienia szczegółowego Harmonogramu Rzeczowo-Finansowego, według którego planuje zrealizować prace w Etapie II 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>Strumienia 1</w:t>
            </w:r>
            <w:r w:rsidRPr="0F31D1C6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. Harmonogram Rzeczowo-Finansowy musi </w:t>
            </w:r>
            <w:r w:rsidR="00C81BDD">
              <w:rPr>
                <w:rFonts w:asciiTheme="minorHAnsi" w:eastAsia="Calibri" w:hAnsiTheme="minorHAnsi" w:cstheme="minorBidi"/>
                <w:sz w:val="22"/>
                <w:szCs w:val="22"/>
              </w:rPr>
              <w:t>zawierać</w:t>
            </w:r>
            <w:r w:rsidRPr="0F31D1C6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co najmniej:</w:t>
            </w:r>
          </w:p>
          <w:p w14:paraId="615749DA" w14:textId="77777777" w:rsidR="00360F43" w:rsidRPr="00E14432" w:rsidRDefault="00360F43" w:rsidP="00360F43">
            <w:pPr>
              <w:numPr>
                <w:ilvl w:val="0"/>
                <w:numId w:val="7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F31D1C6">
              <w:rPr>
                <w:rFonts w:asciiTheme="minorHAnsi" w:eastAsia="Calibri" w:hAnsiTheme="minorHAnsi" w:cstheme="minorBidi"/>
                <w:sz w:val="22"/>
                <w:szCs w:val="22"/>
              </w:rPr>
              <w:t>Zadania Badawcze, odpowiadające im Kamienie Milowe i posadowienie ich w czasie,</w:t>
            </w:r>
          </w:p>
          <w:p w14:paraId="6CB90EC1" w14:textId="77777777" w:rsidR="00360F43" w:rsidRPr="00E14432" w:rsidRDefault="00360F43" w:rsidP="00360F43">
            <w:pPr>
              <w:numPr>
                <w:ilvl w:val="0"/>
                <w:numId w:val="7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14432">
              <w:rPr>
                <w:rFonts w:asciiTheme="minorHAnsi" w:eastAsia="Calibri" w:hAnsiTheme="minorHAnsi" w:cstheme="minorHAnsi"/>
                <w:sz w:val="22"/>
                <w:szCs w:val="22"/>
              </w:rPr>
              <w:t>wycenę Zadań Badawczych,</w:t>
            </w:r>
          </w:p>
          <w:p w14:paraId="1277E4CC" w14:textId="4E05E194" w:rsidR="00360F43" w:rsidRPr="00E14432" w:rsidRDefault="00360F43" w:rsidP="00C81BDD">
            <w:pPr>
              <w:numPr>
                <w:ilvl w:val="0"/>
                <w:numId w:val="7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plan </w:t>
            </w:r>
            <w:r w:rsidR="009B4140">
              <w:rPr>
                <w:rFonts w:asciiTheme="minorHAnsi" w:eastAsia="Calibri" w:hAnsiTheme="minorHAnsi" w:cstheme="minorBidi"/>
                <w:sz w:val="22"/>
                <w:szCs w:val="22"/>
              </w:rPr>
              <w:t>otrzymania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Zaliczek z uwzględnieniem kwot i terminów </w:t>
            </w:r>
            <w:r w:rsidR="009E0462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na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ich rozliczani</w:t>
            </w:r>
            <w:r w:rsidR="009E0462">
              <w:rPr>
                <w:rFonts w:asciiTheme="minorHAnsi" w:eastAsia="Calibri" w:hAnsiTheme="minorHAnsi" w:cstheme="minorBidi"/>
                <w:sz w:val="22"/>
                <w:szCs w:val="22"/>
              </w:rPr>
              <w:t>e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(jeśli </w:t>
            </w:r>
            <w:r w:rsidR="00C81BDD">
              <w:rPr>
                <w:rFonts w:asciiTheme="minorHAnsi" w:eastAsia="Calibri" w:hAnsiTheme="minorHAnsi" w:cstheme="minorBidi"/>
                <w:sz w:val="22"/>
                <w:szCs w:val="22"/>
              </w:rPr>
              <w:t>dotyczy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).</w:t>
            </w:r>
          </w:p>
        </w:tc>
        <w:tc>
          <w:tcPr>
            <w:tcW w:w="1701" w:type="dxa"/>
          </w:tcPr>
          <w:p w14:paraId="6EE6E64E" w14:textId="2B7DA594" w:rsidR="00360F43" w:rsidRDefault="00360F43" w:rsidP="00360F43">
            <w:pPr>
              <w:spacing w:line="276" w:lineRule="auto"/>
              <w:jc w:val="both"/>
              <w:rPr>
                <w:rFonts w:asciiTheme="minorHAnsi" w:eastAsia="Calibri" w:hAnsiTheme="minorHAnsi" w:cstheme="minorBidi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W Terminie Doręczenia </w:t>
            </w:r>
            <w:r w:rsidR="00DA0ABC">
              <w:rPr>
                <w:rFonts w:asciiTheme="minorHAnsi" w:eastAsia="Calibr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I  </w:t>
            </w:r>
          </w:p>
        </w:tc>
      </w:tr>
    </w:tbl>
    <w:p w14:paraId="06D7126D" w14:textId="6F5A2DEF" w:rsidR="00E71FDB" w:rsidRDefault="00E71FDB" w:rsidP="00D73668">
      <w:pPr>
        <w:spacing w:line="276" w:lineRule="auto"/>
        <w:jc w:val="both"/>
        <w:rPr>
          <w:rFonts w:cstheme="minorHAnsi"/>
          <w:lang w:eastAsia="pl-PL"/>
        </w:rPr>
      </w:pPr>
    </w:p>
    <w:p w14:paraId="71A1218F" w14:textId="15258FCC" w:rsidR="00D73668" w:rsidRPr="00D73668" w:rsidRDefault="00D73668" w:rsidP="00DB3DB6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D73668">
        <w:rPr>
          <w:rFonts w:ascii="Calibri" w:hAnsi="Calibri" w:cs="Calibri"/>
          <w:lang w:bidi="ar-SA"/>
        </w:rPr>
        <w:t>Wyniki Prac</w:t>
      </w:r>
      <w:r w:rsidR="00F77441">
        <w:rPr>
          <w:rFonts w:ascii="Calibri" w:hAnsi="Calibri" w:cs="Calibri"/>
          <w:lang w:bidi="ar-SA"/>
        </w:rPr>
        <w:t xml:space="preserve"> </w:t>
      </w:r>
      <w:r w:rsidRPr="00D73668">
        <w:rPr>
          <w:rFonts w:ascii="Calibri" w:hAnsi="Calibri" w:cs="Calibri"/>
          <w:lang w:bidi="ar-SA"/>
        </w:rPr>
        <w:t xml:space="preserve">Etapu I muszą zostać przekazane Zamawiającemu w Terminie Doręczenia </w:t>
      </w:r>
      <w:r w:rsidR="00DA0ABC">
        <w:rPr>
          <w:rFonts w:ascii="Calibri" w:hAnsi="Calibri" w:cs="Calibri"/>
          <w:lang w:bidi="ar-SA"/>
        </w:rPr>
        <w:t>Wyników Prac Etapu</w:t>
      </w:r>
      <w:r w:rsidRPr="00D73668">
        <w:rPr>
          <w:rFonts w:ascii="Calibri" w:hAnsi="Calibri" w:cs="Calibri"/>
          <w:lang w:bidi="ar-SA"/>
        </w:rPr>
        <w:t xml:space="preserve"> I określonym w Rozdziale 1 </w:t>
      </w:r>
      <w:r w:rsidR="009B4140">
        <w:rPr>
          <w:rFonts w:ascii="Calibri" w:hAnsi="Calibri" w:cs="Calibri"/>
          <w:lang w:bidi="ar-SA"/>
        </w:rPr>
        <w:t>niniejszego</w:t>
      </w:r>
      <w:r w:rsidRPr="00D73668">
        <w:rPr>
          <w:rFonts w:ascii="Calibri" w:hAnsi="Calibri" w:cs="Calibri"/>
          <w:lang w:bidi="ar-SA"/>
        </w:rPr>
        <w:t xml:space="preserve"> Załącznika </w:t>
      </w:r>
      <w:r w:rsidR="009B4140">
        <w:rPr>
          <w:rFonts w:ascii="Calibri" w:hAnsi="Calibri" w:cs="Calibri"/>
          <w:lang w:bidi="ar-SA"/>
        </w:rPr>
        <w:t>oraz</w:t>
      </w:r>
      <w:r w:rsidRPr="00D73668">
        <w:rPr>
          <w:rFonts w:ascii="Calibri" w:hAnsi="Calibri" w:cs="Calibri"/>
          <w:lang w:bidi="ar-SA"/>
        </w:rPr>
        <w:t xml:space="preserve"> w formie określonej </w:t>
      </w:r>
      <w:r w:rsidR="009B4140">
        <w:rPr>
          <w:rFonts w:ascii="Calibri" w:hAnsi="Calibri" w:cs="Calibri"/>
          <w:lang w:bidi="ar-SA"/>
        </w:rPr>
        <w:t>w niniejszym</w:t>
      </w:r>
      <w:r w:rsidRPr="00D73668">
        <w:rPr>
          <w:rFonts w:ascii="Calibri" w:hAnsi="Calibri" w:cs="Calibri"/>
          <w:lang w:bidi="ar-SA"/>
        </w:rPr>
        <w:t xml:space="preserve"> Załącznik</w:t>
      </w:r>
      <w:r w:rsidR="009B4140">
        <w:rPr>
          <w:rFonts w:ascii="Calibri" w:hAnsi="Calibri" w:cs="Calibri"/>
          <w:lang w:bidi="ar-SA"/>
        </w:rPr>
        <w:t>u</w:t>
      </w:r>
      <w:r w:rsidRPr="00D73668">
        <w:rPr>
          <w:rFonts w:ascii="Calibri" w:hAnsi="Calibri" w:cs="Calibri"/>
          <w:lang w:bidi="ar-SA"/>
        </w:rPr>
        <w:t xml:space="preserve"> oraz </w:t>
      </w:r>
      <w:r w:rsidR="009B4140">
        <w:rPr>
          <w:rFonts w:ascii="Calibri" w:hAnsi="Calibri" w:cs="Calibri"/>
          <w:lang w:bidi="ar-SA"/>
        </w:rPr>
        <w:t xml:space="preserve">w </w:t>
      </w:r>
      <w:r w:rsidRPr="00D73668">
        <w:rPr>
          <w:rFonts w:ascii="Calibri" w:hAnsi="Calibri" w:cs="Calibri"/>
          <w:lang w:bidi="ar-SA"/>
        </w:rPr>
        <w:t>Umow</w:t>
      </w:r>
      <w:r w:rsidR="009B4140">
        <w:rPr>
          <w:rFonts w:ascii="Calibri" w:hAnsi="Calibri" w:cs="Calibri"/>
          <w:lang w:bidi="ar-SA"/>
        </w:rPr>
        <w:t>ie</w:t>
      </w:r>
      <w:r w:rsidRPr="00D73668">
        <w:rPr>
          <w:rFonts w:ascii="Calibri" w:hAnsi="Calibri" w:cs="Calibri"/>
          <w:lang w:bidi="ar-SA"/>
        </w:rPr>
        <w:t>.</w:t>
      </w:r>
    </w:p>
    <w:p w14:paraId="0DFBF928" w14:textId="77777777" w:rsidR="00D73668" w:rsidRPr="00D73668" w:rsidRDefault="00D73668" w:rsidP="00D73668">
      <w:pPr>
        <w:autoSpaceDE w:val="0"/>
        <w:autoSpaceDN w:val="0"/>
        <w:adjustRightInd w:val="0"/>
        <w:rPr>
          <w:rFonts w:ascii="Calibri" w:hAnsi="Calibri" w:cs="Calibri"/>
          <w:szCs w:val="22"/>
          <w:lang w:bidi="ar-SA"/>
        </w:rPr>
      </w:pPr>
    </w:p>
    <w:p w14:paraId="210005E4" w14:textId="17517F75" w:rsidR="00B733F4" w:rsidRDefault="00B733F4">
      <w:pPr>
        <w:pStyle w:val="Nagwek3"/>
      </w:pPr>
      <w:bookmarkStart w:id="18" w:name="_Toc75353553"/>
      <w:r w:rsidRPr="0057685C">
        <w:t xml:space="preserve">Testy </w:t>
      </w:r>
      <w:r w:rsidR="00675D7D">
        <w:t>Prototypu A</w:t>
      </w:r>
      <w:bookmarkEnd w:id="18"/>
    </w:p>
    <w:p w14:paraId="2D43B6FC" w14:textId="355BE877" w:rsidR="002766AB" w:rsidRDefault="002766AB" w:rsidP="006B6C8E">
      <w:pPr>
        <w:spacing w:line="276" w:lineRule="auto"/>
        <w:jc w:val="both"/>
        <w:rPr>
          <w:rFonts w:ascii="Calibri" w:hAnsi="Calibri" w:cs="Calibri"/>
        </w:rPr>
      </w:pPr>
      <w:r w:rsidRPr="00F37F9D">
        <w:rPr>
          <w:rFonts w:ascii="Calibri" w:hAnsi="Calibri" w:cs="Calibri"/>
        </w:rPr>
        <w:t>W ramach Przedsięwzięcia Zamawiający przeprowadzi Testy dla opracowanego Systemu 1  dostarczania i magazynowania ciepła i/lub chłodu, który jest wykonany w formie Prototypu A. Testy mają na celu potwierdzenie zał</w:t>
      </w:r>
      <w:r>
        <w:rPr>
          <w:rFonts w:ascii="Calibri" w:hAnsi="Calibri" w:cs="Calibri"/>
        </w:rPr>
        <w:t xml:space="preserve">ożeń przedstawionych we Wniosku, weryfikacje zgodności Systemu z danymi </w:t>
      </w:r>
      <w:r w:rsidRPr="00A03CAA">
        <w:rPr>
          <w:rFonts w:ascii="Calibri" w:hAnsi="Calibri" w:cs="Calibri"/>
        </w:rPr>
        <w:t xml:space="preserve">przedstawionymi w Arkuszu Kalkulacyjnym Bilansu </w:t>
      </w:r>
      <w:r w:rsidR="00997346" w:rsidRPr="00A03CAA">
        <w:rPr>
          <w:rFonts w:ascii="Calibri" w:hAnsi="Calibri" w:cs="Calibri"/>
        </w:rPr>
        <w:t>Energii</w:t>
      </w:r>
      <w:r>
        <w:rPr>
          <w:rFonts w:ascii="Calibri" w:hAnsi="Calibri" w:cs="Calibri"/>
        </w:rPr>
        <w:t xml:space="preserve"> </w:t>
      </w:r>
      <w:r w:rsidRPr="00F37F9D">
        <w:rPr>
          <w:rFonts w:ascii="Calibri" w:hAnsi="Calibri" w:cs="Calibri"/>
        </w:rPr>
        <w:t>oraz</w:t>
      </w:r>
      <w:r>
        <w:rPr>
          <w:rFonts w:ascii="Calibri" w:hAnsi="Calibri" w:cs="Calibri"/>
        </w:rPr>
        <w:t xml:space="preserve"> weryfikacje dostarczonych</w:t>
      </w:r>
      <w:r w:rsidRPr="00F37F9D">
        <w:rPr>
          <w:rFonts w:ascii="Calibri" w:hAnsi="Calibri" w:cs="Calibri"/>
        </w:rPr>
        <w:t xml:space="preserve"> Wyników Prac B+R uzyskanych na I Etapie Przedsięwzięcia. Testy Systemu 1 dotyczą i zostaną przeprowadzone na Prototypie A.  </w:t>
      </w:r>
    </w:p>
    <w:p w14:paraId="075C11B6" w14:textId="77777777" w:rsidR="00877FC7" w:rsidRPr="00C375BA" w:rsidRDefault="00877FC7" w:rsidP="006B6C8E">
      <w:pPr>
        <w:spacing w:line="276" w:lineRule="auto"/>
        <w:jc w:val="both"/>
        <w:rPr>
          <w:rFonts w:ascii="Calibri" w:hAnsi="Calibri" w:cs="Calibri"/>
        </w:rPr>
      </w:pPr>
    </w:p>
    <w:p w14:paraId="1245765E" w14:textId="076E254F" w:rsidR="006B6C8E" w:rsidRDefault="006B6C8E" w:rsidP="006B6C8E">
      <w:pPr>
        <w:spacing w:line="276" w:lineRule="auto"/>
        <w:jc w:val="both"/>
        <w:rPr>
          <w:rFonts w:ascii="Calibri" w:hAnsi="Calibri" w:cs="Calibri"/>
        </w:rPr>
      </w:pPr>
      <w:r w:rsidRPr="00F37F9D">
        <w:rPr>
          <w:rFonts w:ascii="Calibri" w:hAnsi="Calibri" w:cs="Calibri"/>
        </w:rPr>
        <w:t xml:space="preserve">Zamawiający przy współudziale Wykonawcy przeprowadzi Testy we wskazanej przez siebie Lokalizacji Demonstracyjnej oraz zastrzega sobie prawo do zlecenia przygotowania środowiska testowego oraz przeprowadzenia Testów Prototypu A przez niezależny podmiot zewnętrzny. </w:t>
      </w:r>
    </w:p>
    <w:p w14:paraId="2799FA5A" w14:textId="77777777" w:rsidR="00877FC7" w:rsidRDefault="00877FC7" w:rsidP="006B6C8E">
      <w:pPr>
        <w:spacing w:line="276" w:lineRule="auto"/>
        <w:jc w:val="both"/>
        <w:rPr>
          <w:rFonts w:ascii="Calibri" w:hAnsi="Calibri" w:cs="Calibri"/>
        </w:rPr>
      </w:pPr>
    </w:p>
    <w:p w14:paraId="0DDAB14B" w14:textId="6CCC7FDF" w:rsidR="006B6C8E" w:rsidRPr="00A03CAA" w:rsidRDefault="006B6C8E" w:rsidP="006B6C8E">
      <w:pPr>
        <w:spacing w:line="276" w:lineRule="auto"/>
        <w:jc w:val="both"/>
        <w:rPr>
          <w:lang w:eastAsia="pl-PL"/>
        </w:rPr>
      </w:pPr>
      <w:r w:rsidRPr="42324882">
        <w:rPr>
          <w:lang w:eastAsia="pl-PL"/>
        </w:rPr>
        <w:t xml:space="preserve">Zamawiający w terminie </w:t>
      </w:r>
      <w:r w:rsidRPr="00A03CAA">
        <w:rPr>
          <w:lang w:eastAsia="pl-PL"/>
        </w:rPr>
        <w:t xml:space="preserve">maksymalnie 8 miesięcy po podpisaniu Umowy z Wykonawcą, przedstawi Wykonawcy szczegółową procedurę przeprowadzenia Testów oraz wskaże Lokalizację Demonstracyjną na terenie Rzeczpospolitej Polskiej, w której będą przeprowadzane Testy Prototypu A. Wykonawca w terminie 30 dni od otrzymania Procedury Testowej, może proponować zmiany i modyfikację Procedury, ale to Zamawiający podejmie ostateczną decyzję </w:t>
      </w:r>
      <w:proofErr w:type="spellStart"/>
      <w:r w:rsidRPr="00A03CAA">
        <w:rPr>
          <w:lang w:eastAsia="pl-PL"/>
        </w:rPr>
        <w:t>ws</w:t>
      </w:r>
      <w:proofErr w:type="spellEnd"/>
      <w:r w:rsidRPr="00A03CAA">
        <w:rPr>
          <w:lang w:eastAsia="pl-PL"/>
        </w:rPr>
        <w:t>. uwzględnienia lub odrzucenia zmian.</w:t>
      </w:r>
    </w:p>
    <w:p w14:paraId="7C528704" w14:textId="77777777" w:rsidR="00877FC7" w:rsidRPr="00A03CAA" w:rsidRDefault="00877FC7" w:rsidP="006B6C8E">
      <w:pPr>
        <w:spacing w:line="276" w:lineRule="auto"/>
        <w:jc w:val="both"/>
        <w:rPr>
          <w:lang w:eastAsia="pl-PL"/>
        </w:rPr>
      </w:pPr>
    </w:p>
    <w:p w14:paraId="19D0461E" w14:textId="193D81CF" w:rsidR="006B6C8E" w:rsidRPr="00C375BA" w:rsidRDefault="006B6C8E" w:rsidP="006B6C8E">
      <w:p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 xml:space="preserve">Procedura testowa nie może zostać podana na etapie składania </w:t>
      </w:r>
      <w:r w:rsidR="00DD6D86" w:rsidRPr="00A03CAA">
        <w:rPr>
          <w:lang w:eastAsia="pl-PL"/>
        </w:rPr>
        <w:t>W</w:t>
      </w:r>
      <w:r w:rsidRPr="00A03CAA">
        <w:rPr>
          <w:lang w:eastAsia="pl-PL"/>
        </w:rPr>
        <w:t>niosku</w:t>
      </w:r>
      <w:r w:rsidR="00DD6D86" w:rsidRPr="00A03CAA">
        <w:rPr>
          <w:lang w:eastAsia="pl-PL"/>
        </w:rPr>
        <w:t xml:space="preserve">, ponieważ </w:t>
      </w:r>
      <w:r w:rsidRPr="00A03CAA">
        <w:rPr>
          <w:lang w:eastAsia="pl-PL"/>
        </w:rPr>
        <w:t xml:space="preserve">będzie dostosowana do rozwiązań przygotowanych przez </w:t>
      </w:r>
      <w:r w:rsidR="001F1695">
        <w:rPr>
          <w:lang w:eastAsia="pl-PL"/>
        </w:rPr>
        <w:t>Uczestników Przedsięwzięcia</w:t>
      </w:r>
      <w:r w:rsidRPr="00A03CAA">
        <w:rPr>
          <w:lang w:eastAsia="pl-PL"/>
        </w:rPr>
        <w:t>, w sposób umożliwiający sprawdzenie założeń w kontekście zadeklarowanych paramet</w:t>
      </w:r>
      <w:r w:rsidR="00DD6D86" w:rsidRPr="00A03CAA">
        <w:rPr>
          <w:lang w:eastAsia="pl-PL"/>
        </w:rPr>
        <w:t xml:space="preserve">rów technicznych i całkowitego Bilansu </w:t>
      </w:r>
      <w:r w:rsidR="00997346" w:rsidRPr="00A03CAA">
        <w:rPr>
          <w:lang w:eastAsia="pl-PL"/>
        </w:rPr>
        <w:t>Energii</w:t>
      </w:r>
      <w:r w:rsidRPr="00A03CAA">
        <w:rPr>
          <w:lang w:eastAsia="pl-PL"/>
        </w:rPr>
        <w:t xml:space="preserve"> Systemu 1 zgodnie z Załącznikiem nr 3 do Regulaminu</w:t>
      </w:r>
      <w:r w:rsidR="00DD6D86" w:rsidRPr="00A03CAA">
        <w:rPr>
          <w:lang w:eastAsia="pl-PL"/>
        </w:rPr>
        <w:t xml:space="preserve"> oraz przygotowanym przez Wykonawcę Arkuszem Kalkulacyjnym Bilansu </w:t>
      </w:r>
      <w:r w:rsidR="00997346" w:rsidRPr="00A03CAA">
        <w:rPr>
          <w:lang w:eastAsia="pl-PL"/>
        </w:rPr>
        <w:t>Energii</w:t>
      </w:r>
      <w:r w:rsidRPr="00A03CAA">
        <w:rPr>
          <w:lang w:eastAsia="pl-PL"/>
        </w:rPr>
        <w:t>. Zamawiający bilans energetyczny, rozumie jako  szczeg</w:t>
      </w:r>
      <w:r w:rsidR="00DD6D86" w:rsidRPr="00A03CAA">
        <w:rPr>
          <w:lang w:eastAsia="pl-PL"/>
        </w:rPr>
        <w:t>ółowy przepływ energii w Budynku Domu J</w:t>
      </w:r>
      <w:r w:rsidRPr="00A03CAA">
        <w:rPr>
          <w:lang w:eastAsia="pl-PL"/>
        </w:rPr>
        <w:t>ednorodzinnego wg Modelu I, w ciągu całego roku (z dokładnością do jednej godziny) wskazując ile energii w danej godzinie jest pobierane z sieci zewnętrznej a ile pochodzi z opracowanych Systemów dostarczania i magazynowania ciepła i/lub chłodu.</w:t>
      </w:r>
    </w:p>
    <w:p w14:paraId="661EA564" w14:textId="77777777" w:rsidR="006B6C8E" w:rsidRPr="00BF67FD" w:rsidRDefault="006B6C8E" w:rsidP="006B6C8E">
      <w:pPr>
        <w:spacing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W </w:t>
      </w:r>
      <w:r w:rsidRPr="00BF67FD">
        <w:rPr>
          <w:rFonts w:cstheme="minorHAnsi"/>
          <w:lang w:eastAsia="pl-PL"/>
        </w:rPr>
        <w:t>ramach wynagrod</w:t>
      </w:r>
      <w:r>
        <w:rPr>
          <w:rFonts w:cstheme="minorHAnsi"/>
          <w:lang w:eastAsia="pl-PL"/>
        </w:rPr>
        <w:t>zenia wskazanego w ART.22 Umowy Wykonawca do przeprowadzenia Testów przygotuje w szczególności:</w:t>
      </w:r>
    </w:p>
    <w:p w14:paraId="40BBEBE2" w14:textId="77777777" w:rsidR="006B6C8E" w:rsidRPr="00BF67FD" w:rsidRDefault="006B6C8E" w:rsidP="006B6C8E">
      <w:pPr>
        <w:numPr>
          <w:ilvl w:val="0"/>
          <w:numId w:val="49"/>
        </w:num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lastRenderedPageBreak/>
        <w:t>Prototyp A zgodny z Wymaganiami Obligatoryjnymi (opisan</w:t>
      </w:r>
      <w:r w:rsidRPr="00DD6D86">
        <w:rPr>
          <w:rFonts w:cstheme="minorHAnsi"/>
          <w:lang w:eastAsia="pl-PL"/>
        </w:rPr>
        <w:t xml:space="preserve">ymi w pkt. 1.1- 1.3, 1.7-1.21 </w:t>
      </w:r>
      <w:r w:rsidRPr="00BF67FD">
        <w:rPr>
          <w:rFonts w:cstheme="minorHAnsi"/>
          <w:lang w:eastAsia="pl-PL"/>
        </w:rPr>
        <w:t>w  Załączniku nr 1 do Regulaminu i zadeklarowanymi parametrami technicznymi podany</w:t>
      </w:r>
      <w:r>
        <w:rPr>
          <w:rFonts w:cstheme="minorHAnsi"/>
          <w:lang w:eastAsia="pl-PL"/>
        </w:rPr>
        <w:t>mi</w:t>
      </w:r>
      <w:r w:rsidRPr="00BF67FD">
        <w:rPr>
          <w:rFonts w:cstheme="minorHAnsi"/>
          <w:lang w:eastAsia="pl-PL"/>
        </w:rPr>
        <w:t xml:space="preserve"> przez Wykonawcę w </w:t>
      </w:r>
      <w:r>
        <w:rPr>
          <w:rFonts w:cstheme="minorHAnsi"/>
          <w:lang w:eastAsia="pl-PL"/>
        </w:rPr>
        <w:t>Zaktualizowanej O</w:t>
      </w:r>
      <w:r w:rsidRPr="00BF67FD">
        <w:rPr>
          <w:rFonts w:cstheme="minorHAnsi"/>
          <w:lang w:eastAsia="pl-PL"/>
        </w:rPr>
        <w:t xml:space="preserve">fercie (Załącznik nr 3 do Regulaminu). </w:t>
      </w:r>
    </w:p>
    <w:p w14:paraId="04550EED" w14:textId="77777777" w:rsidR="006B6C8E" w:rsidRPr="00C375BA" w:rsidRDefault="006B6C8E" w:rsidP="006B6C8E">
      <w:pPr>
        <w:numPr>
          <w:ilvl w:val="0"/>
          <w:numId w:val="49"/>
        </w:num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>Materiały eksploatacyjne Prototypu A niezbędne do przeprowadzenia Testów. Wykonawca odpowiada za właściwe zagospodarowanie lub utylizację materiałów eksploatacyjnych użytych do Testów Prototypu A zgodnie z prawem polskim.</w:t>
      </w:r>
    </w:p>
    <w:p w14:paraId="4E2A5B0F" w14:textId="6C0B3A00" w:rsidR="006B6C8E" w:rsidRDefault="006B6C8E" w:rsidP="006B6C8E">
      <w:pPr>
        <w:spacing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Zamawiający wymaga, aby Wykonawca przed rozpoczęciem Testów dostarczył, zamontował oraz uruchomił Prototyp</w:t>
      </w:r>
      <w:r w:rsidRPr="00BF67FD">
        <w:rPr>
          <w:rFonts w:cstheme="minorHAnsi"/>
          <w:lang w:eastAsia="pl-PL"/>
        </w:rPr>
        <w:t xml:space="preserve"> A</w:t>
      </w:r>
      <w:r>
        <w:rPr>
          <w:rFonts w:cstheme="minorHAnsi"/>
          <w:lang w:eastAsia="pl-PL"/>
        </w:rPr>
        <w:t>, następnie po</w:t>
      </w:r>
      <w:r w:rsidRPr="00BF67FD">
        <w:rPr>
          <w:rFonts w:cstheme="minorHAnsi"/>
          <w:lang w:eastAsia="pl-PL"/>
        </w:rPr>
        <w:t xml:space="preserve"> przeprowadzeniu </w:t>
      </w:r>
      <w:r>
        <w:rPr>
          <w:rFonts w:cstheme="minorHAnsi"/>
          <w:lang w:eastAsia="pl-PL"/>
        </w:rPr>
        <w:t>Testów</w:t>
      </w:r>
      <w:r w:rsidRPr="00BF67FD">
        <w:rPr>
          <w:rFonts w:cstheme="minorHAnsi"/>
          <w:lang w:eastAsia="pl-PL"/>
        </w:rPr>
        <w:t xml:space="preserve"> przeprowadzi </w:t>
      </w:r>
      <w:r>
        <w:rPr>
          <w:rFonts w:cstheme="minorHAnsi"/>
          <w:lang w:eastAsia="pl-PL"/>
        </w:rPr>
        <w:t xml:space="preserve">jego </w:t>
      </w:r>
      <w:r w:rsidRPr="00BF67FD">
        <w:rPr>
          <w:rFonts w:cstheme="minorHAnsi"/>
          <w:lang w:eastAsia="pl-PL"/>
        </w:rPr>
        <w:t>demontaż</w:t>
      </w:r>
      <w:r>
        <w:rPr>
          <w:rFonts w:cstheme="minorHAnsi"/>
          <w:lang w:eastAsia="pl-PL"/>
        </w:rPr>
        <w:t>.</w:t>
      </w:r>
    </w:p>
    <w:p w14:paraId="05BCFA61" w14:textId="77777777" w:rsidR="00877FC7" w:rsidRPr="00BF67FD" w:rsidRDefault="00877FC7" w:rsidP="006B6C8E">
      <w:pPr>
        <w:spacing w:line="276" w:lineRule="auto"/>
        <w:jc w:val="both"/>
        <w:rPr>
          <w:rFonts w:cstheme="minorHAnsi"/>
          <w:lang w:eastAsia="pl-PL"/>
        </w:rPr>
      </w:pPr>
    </w:p>
    <w:p w14:paraId="49F43ACC" w14:textId="77777777" w:rsidR="006B6C8E" w:rsidRPr="00BF67FD" w:rsidRDefault="006B6C8E" w:rsidP="006B6C8E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>Aby uniknąć wszelkich wątpliwości – Zamawiający przez montaż Prototypu</w:t>
      </w:r>
      <w:r>
        <w:rPr>
          <w:rFonts w:cstheme="minorHAnsi"/>
          <w:lang w:eastAsia="pl-PL"/>
        </w:rPr>
        <w:t xml:space="preserve"> A</w:t>
      </w:r>
      <w:r w:rsidRPr="00BF67FD">
        <w:rPr>
          <w:rFonts w:cstheme="minorHAnsi"/>
          <w:lang w:eastAsia="pl-PL"/>
        </w:rPr>
        <w:t xml:space="preserve"> rozumie: wniesienie, zamontowanie i podłączenie mechaniczne i elektryczne wszystkich elementów wchodzących w skład Prototypu A umożliwiających przeprowadzenie </w:t>
      </w:r>
      <w:r>
        <w:rPr>
          <w:rFonts w:cstheme="minorHAnsi"/>
          <w:lang w:eastAsia="pl-PL"/>
        </w:rPr>
        <w:t>T</w:t>
      </w:r>
      <w:r w:rsidRPr="00BF67FD">
        <w:rPr>
          <w:rFonts w:cstheme="minorHAnsi"/>
          <w:lang w:eastAsia="pl-PL"/>
        </w:rPr>
        <w:t xml:space="preserve">estów funkcjonalności w </w:t>
      </w:r>
      <w:r>
        <w:rPr>
          <w:rFonts w:cstheme="minorHAnsi"/>
          <w:lang w:eastAsia="pl-PL"/>
        </w:rPr>
        <w:t>L</w:t>
      </w:r>
      <w:r w:rsidRPr="00BF67FD">
        <w:rPr>
          <w:rFonts w:cstheme="minorHAnsi"/>
          <w:lang w:eastAsia="pl-PL"/>
        </w:rPr>
        <w:t>okalizacji podanej przez Zamawiającego.</w:t>
      </w:r>
    </w:p>
    <w:p w14:paraId="3980709D" w14:textId="64CD0F31" w:rsidR="006B6C8E" w:rsidRDefault="006B6C8E" w:rsidP="006B6C8E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>Aby uniknąć wszelkich wątpliwości – Zamawiający przez demontaż Prototypu A rozumie: rozłączenie mechaniczne i elektryczne wszystkich składowych Prototypu A, zniesienie i transport wszystkich elementów wchodzących w skład Prototypu A.</w:t>
      </w:r>
    </w:p>
    <w:p w14:paraId="29CCA6AA" w14:textId="77777777" w:rsidR="00877FC7" w:rsidRPr="00BF67FD" w:rsidRDefault="00877FC7" w:rsidP="006B6C8E">
      <w:pPr>
        <w:spacing w:line="276" w:lineRule="auto"/>
        <w:jc w:val="both"/>
        <w:rPr>
          <w:rFonts w:cstheme="minorHAnsi"/>
          <w:lang w:eastAsia="pl-PL"/>
        </w:rPr>
      </w:pPr>
    </w:p>
    <w:p w14:paraId="0F6CFBF9" w14:textId="0A9020CA" w:rsidR="006B6C8E" w:rsidRDefault="006B6C8E" w:rsidP="006B6C8E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>W ramach Testów Prototypu A, Zamawiający będzie badał Prototyp A pod względem Wymagań Obligatoryjnych</w:t>
      </w:r>
      <w:r w:rsidR="00877FC7">
        <w:rPr>
          <w:rFonts w:cstheme="minorHAnsi"/>
          <w:lang w:eastAsia="pl-PL"/>
        </w:rPr>
        <w:t xml:space="preserve">, przepływów energii </w:t>
      </w:r>
      <w:r w:rsidR="00DB6C4F">
        <w:rPr>
          <w:rFonts w:cstheme="minorHAnsi"/>
          <w:lang w:eastAsia="pl-PL"/>
        </w:rPr>
        <w:t xml:space="preserve"> elektrycznej </w:t>
      </w:r>
      <w:r w:rsidR="00877FC7">
        <w:rPr>
          <w:rFonts w:cstheme="minorHAnsi"/>
          <w:lang w:eastAsia="pl-PL"/>
        </w:rPr>
        <w:t xml:space="preserve">zdeklarowanych w Arkuszu Kalkulacyjnym Bilansu </w:t>
      </w:r>
      <w:r w:rsidR="00997346">
        <w:rPr>
          <w:rFonts w:cstheme="minorHAnsi"/>
          <w:lang w:eastAsia="pl-PL"/>
        </w:rPr>
        <w:t>Energii</w:t>
      </w:r>
      <w:r w:rsidR="00877FC7">
        <w:rPr>
          <w:rFonts w:cstheme="minorHAnsi"/>
          <w:lang w:eastAsia="pl-PL"/>
        </w:rPr>
        <w:t xml:space="preserve"> </w:t>
      </w:r>
      <w:r w:rsidRPr="00BF67FD">
        <w:rPr>
          <w:rFonts w:cstheme="minorHAnsi"/>
          <w:lang w:eastAsia="pl-PL"/>
        </w:rPr>
        <w:t xml:space="preserve"> oraz deklarowanych parametrów technicznych, które są podstawą do obliczeń Wymagań Konkursowych i opisu Wymagań Jakościowych wskazanych w Załączniku nr 1 do Regulaminu. Wyniki Testów Prototypu A będą podlegać ocenie i wpłyną na </w:t>
      </w:r>
      <w:r>
        <w:rPr>
          <w:rFonts w:cstheme="minorHAnsi"/>
          <w:lang w:eastAsia="pl-PL"/>
        </w:rPr>
        <w:t xml:space="preserve">wynik </w:t>
      </w:r>
      <w:r w:rsidRPr="00BF67FD">
        <w:rPr>
          <w:rFonts w:cstheme="minorHAnsi"/>
          <w:lang w:eastAsia="pl-PL"/>
        </w:rPr>
        <w:t>selekcj</w:t>
      </w:r>
      <w:r>
        <w:rPr>
          <w:rFonts w:cstheme="minorHAnsi"/>
          <w:lang w:eastAsia="pl-PL"/>
        </w:rPr>
        <w:t>i</w:t>
      </w:r>
      <w:r w:rsidRPr="00BF67FD">
        <w:rPr>
          <w:rFonts w:cstheme="minorHAnsi"/>
          <w:lang w:eastAsia="pl-PL"/>
        </w:rPr>
        <w:t xml:space="preserve"> Uczestników Przedsięwzięcia do Etapu II.</w:t>
      </w:r>
    </w:p>
    <w:p w14:paraId="734F8BAE" w14:textId="77777777" w:rsidR="00877FC7" w:rsidRPr="00BF67FD" w:rsidRDefault="00877FC7" w:rsidP="006B6C8E">
      <w:pPr>
        <w:spacing w:line="276" w:lineRule="auto"/>
        <w:jc w:val="both"/>
        <w:rPr>
          <w:rFonts w:cstheme="minorHAnsi"/>
          <w:lang w:eastAsia="pl-PL"/>
        </w:rPr>
      </w:pPr>
    </w:p>
    <w:p w14:paraId="630B3720" w14:textId="6CBC4918" w:rsidR="006B6C8E" w:rsidRPr="00A03CAA" w:rsidRDefault="006B6C8E" w:rsidP="006B6C8E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>Zamawiający przeprowadzi takie Testy</w:t>
      </w:r>
      <w:r>
        <w:rPr>
          <w:rFonts w:cstheme="minorHAnsi"/>
          <w:lang w:eastAsia="pl-PL"/>
        </w:rPr>
        <w:t xml:space="preserve"> opracowanego </w:t>
      </w:r>
      <w:r w:rsidRPr="00BF67FD">
        <w:rPr>
          <w:rFonts w:cstheme="minorHAnsi"/>
          <w:lang w:eastAsia="pl-PL"/>
        </w:rPr>
        <w:t>Prototypu A, k</w:t>
      </w:r>
      <w:r>
        <w:rPr>
          <w:rFonts w:cstheme="minorHAnsi"/>
          <w:lang w:eastAsia="pl-PL"/>
        </w:rPr>
        <w:t>tórych ogólnym założeniem jest</w:t>
      </w:r>
      <w:r w:rsidRPr="00BF67FD">
        <w:rPr>
          <w:rFonts w:cstheme="minorHAnsi"/>
          <w:lang w:eastAsia="pl-PL"/>
        </w:rPr>
        <w:t xml:space="preserve"> </w:t>
      </w:r>
      <w:r w:rsidRPr="00A03CAA">
        <w:rPr>
          <w:rFonts w:cstheme="minorHAnsi"/>
          <w:lang w:eastAsia="pl-PL"/>
        </w:rPr>
        <w:t>sprawdzenie następujących parametrów Systemu wynikających z przepływu energii</w:t>
      </w:r>
      <w:r w:rsidR="00156DCC" w:rsidRPr="00A03CAA">
        <w:rPr>
          <w:rFonts w:cstheme="minorHAnsi"/>
          <w:lang w:eastAsia="pl-PL"/>
        </w:rPr>
        <w:t xml:space="preserve"> określonych przez Wykonawcę w Arkuszu Kalkulacyjnym Bilansu </w:t>
      </w:r>
      <w:r w:rsidR="00997346" w:rsidRPr="00A03CAA">
        <w:rPr>
          <w:rFonts w:cstheme="minorHAnsi"/>
          <w:lang w:eastAsia="pl-PL"/>
        </w:rPr>
        <w:t>Energii</w:t>
      </w:r>
      <w:r w:rsidRPr="00A03CAA">
        <w:rPr>
          <w:rFonts w:cstheme="minorHAnsi"/>
          <w:lang w:eastAsia="pl-PL"/>
        </w:rPr>
        <w:t>:</w:t>
      </w:r>
    </w:p>
    <w:p w14:paraId="404EC541" w14:textId="06838285" w:rsidR="006B6C8E" w:rsidRPr="00A03CAA" w:rsidRDefault="00156DCC" w:rsidP="006B6C8E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>Ilości</w:t>
      </w:r>
      <w:r w:rsidR="006B6C8E" w:rsidRPr="00A03CAA">
        <w:rPr>
          <w:lang w:eastAsia="pl-PL"/>
        </w:rPr>
        <w:t xml:space="preserve"> dostarczanego przez System ciepła i/lub chłodu.</w:t>
      </w:r>
    </w:p>
    <w:p w14:paraId="28F22768" w14:textId="3B03EC36" w:rsidR="006B6C8E" w:rsidRPr="00A03CAA" w:rsidRDefault="00156DCC" w:rsidP="006B6C8E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>Ilości</w:t>
      </w:r>
      <w:r w:rsidR="006B6C8E" w:rsidRPr="00A03CAA">
        <w:rPr>
          <w:lang w:eastAsia="pl-PL"/>
        </w:rPr>
        <w:t xml:space="preserve"> energii elektrycznej pobieraną przez system podczas dostarczania ciepła i/lub chłodu włącznie z weryfikacją z danymi przedstawionymi przez </w:t>
      </w:r>
      <w:r w:rsidR="00877FC7" w:rsidRPr="00A03CAA">
        <w:rPr>
          <w:lang w:eastAsia="pl-PL"/>
        </w:rPr>
        <w:t>Wykonawcę w załączniku „Arkusz K</w:t>
      </w:r>
      <w:r w:rsidR="006B6C8E" w:rsidRPr="00A03CAA">
        <w:rPr>
          <w:lang w:eastAsia="pl-PL"/>
        </w:rPr>
        <w:t xml:space="preserve">alkulacyjny Bilansu </w:t>
      </w:r>
      <w:r w:rsidR="00997346" w:rsidRPr="00A03CAA">
        <w:rPr>
          <w:lang w:eastAsia="pl-PL"/>
        </w:rPr>
        <w:t>Energii</w:t>
      </w:r>
      <w:r w:rsidR="006B6C8E" w:rsidRPr="00A03CAA">
        <w:rPr>
          <w:lang w:eastAsia="pl-PL"/>
        </w:rPr>
        <w:t xml:space="preserve">”, </w:t>
      </w:r>
    </w:p>
    <w:p w14:paraId="6CDE7D9F" w14:textId="2CDF2A83" w:rsidR="006B6C8E" w:rsidRPr="00A03CAA" w:rsidRDefault="00156DCC" w:rsidP="006B6C8E">
      <w:pPr>
        <w:pStyle w:val="Akapitzlist"/>
        <w:numPr>
          <w:ilvl w:val="0"/>
          <w:numId w:val="69"/>
        </w:numPr>
        <w:spacing w:line="276" w:lineRule="auto"/>
        <w:jc w:val="both"/>
        <w:rPr>
          <w:rFonts w:cstheme="minorHAnsi"/>
          <w:szCs w:val="22"/>
          <w:lang w:eastAsia="pl-PL"/>
        </w:rPr>
      </w:pPr>
      <w:r w:rsidRPr="00A03CAA">
        <w:rPr>
          <w:rFonts w:cstheme="minorHAnsi"/>
          <w:szCs w:val="22"/>
          <w:lang w:eastAsia="pl-PL"/>
        </w:rPr>
        <w:t>Pojemności</w:t>
      </w:r>
      <w:r w:rsidR="006B6C8E" w:rsidRPr="00A03CAA">
        <w:rPr>
          <w:rFonts w:cstheme="minorHAnsi"/>
          <w:szCs w:val="22"/>
          <w:lang w:eastAsia="pl-PL"/>
        </w:rPr>
        <w:t xml:space="preserve"> cieplną Magazynu Ciepła i/lub Chłodu, </w:t>
      </w:r>
    </w:p>
    <w:p w14:paraId="2E86297C" w14:textId="6CF49396" w:rsidR="006B6C8E" w:rsidRPr="00A03CAA" w:rsidRDefault="00156DCC" w:rsidP="006B6C8E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>Sprawności</w:t>
      </w:r>
      <w:r w:rsidR="006B6C8E" w:rsidRPr="00A03CAA">
        <w:rPr>
          <w:lang w:eastAsia="pl-PL"/>
        </w:rPr>
        <w:t xml:space="preserve"> ładowania/absorpcji Magazynu Ciepła i/lub Chłodu – pomiar ilości energii możliwej do zaabsorbowania przez Magazyn Ciepła i/lub chłodu w danym czasie </w:t>
      </w:r>
    </w:p>
    <w:p w14:paraId="6BF24319" w14:textId="0E188852" w:rsidR="006B6C8E" w:rsidRPr="00A03CAA" w:rsidRDefault="00156DCC" w:rsidP="006B6C8E">
      <w:pPr>
        <w:pStyle w:val="Akapitzlist"/>
        <w:numPr>
          <w:ilvl w:val="0"/>
          <w:numId w:val="69"/>
        </w:numPr>
        <w:spacing w:line="276" w:lineRule="auto"/>
        <w:jc w:val="both"/>
        <w:rPr>
          <w:rFonts w:cstheme="minorHAnsi"/>
          <w:szCs w:val="22"/>
          <w:lang w:eastAsia="pl-PL"/>
        </w:rPr>
      </w:pPr>
      <w:r w:rsidRPr="00A03CAA">
        <w:rPr>
          <w:rFonts w:cstheme="minorHAnsi"/>
          <w:szCs w:val="22"/>
          <w:lang w:eastAsia="pl-PL"/>
        </w:rPr>
        <w:t>Sprawności</w:t>
      </w:r>
      <w:r w:rsidR="006B6C8E" w:rsidRPr="00A03CAA">
        <w:rPr>
          <w:rFonts w:cstheme="minorHAnsi"/>
          <w:szCs w:val="22"/>
          <w:lang w:eastAsia="pl-PL"/>
        </w:rPr>
        <w:t xml:space="preserve"> rozładowania/desorpcji Magazynu Ciepła i/lub Chłodu, </w:t>
      </w:r>
      <w:r w:rsidR="006B6C8E" w:rsidRPr="00A03CAA">
        <w:rPr>
          <w:lang w:eastAsia="pl-PL"/>
        </w:rPr>
        <w:t>pomiar ilości energii możliwej do oddania przez Magazyn Ciepła i/lub Chłodu w danym czasie</w:t>
      </w:r>
    </w:p>
    <w:p w14:paraId="06C759C0" w14:textId="47E25B96" w:rsidR="006B6C8E" w:rsidRPr="00A03CAA" w:rsidRDefault="00156DCC" w:rsidP="006B6C8E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>Wydajności</w:t>
      </w:r>
      <w:r w:rsidR="006B6C8E" w:rsidRPr="00A03CAA">
        <w:rPr>
          <w:lang w:eastAsia="pl-PL"/>
        </w:rPr>
        <w:t xml:space="preserve"> magazynowania ciepła i/lub chłodu – straty ciepła i/lub chłodu podczas użytkowania Systemu </w:t>
      </w:r>
      <w:r w:rsidR="006B6C8E" w:rsidRPr="00A03CAA">
        <w:rPr>
          <w:rFonts w:eastAsia="Calibri"/>
        </w:rPr>
        <w:t>dostarczania i magazynowania ciepła i/lub chłodu.</w:t>
      </w:r>
    </w:p>
    <w:p w14:paraId="28CAC95B" w14:textId="77777777" w:rsidR="006B6C8E" w:rsidRPr="00BF67FD" w:rsidRDefault="006B6C8E" w:rsidP="005D2B33">
      <w:pPr>
        <w:spacing w:line="276" w:lineRule="auto"/>
        <w:jc w:val="both"/>
        <w:rPr>
          <w:rFonts w:cstheme="minorHAnsi"/>
          <w:lang w:eastAsia="pl-PL"/>
        </w:rPr>
      </w:pPr>
    </w:p>
    <w:p w14:paraId="069B8127" w14:textId="7371F664" w:rsidR="006B6C8E" w:rsidRDefault="006B6C8E" w:rsidP="005D2B33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 xml:space="preserve">Wyniki przeprowadzonych Testów Prototypu A oraz Wyniki Etapu I stanowią podstawę wyboru </w:t>
      </w:r>
      <w:r w:rsidR="001F1695">
        <w:rPr>
          <w:rFonts w:cstheme="minorHAnsi"/>
          <w:lang w:eastAsia="pl-PL"/>
        </w:rPr>
        <w:t>Uczestników Przedsięwzięcia</w:t>
      </w:r>
      <w:r w:rsidRPr="00BF67FD">
        <w:rPr>
          <w:rFonts w:cstheme="minorHAnsi"/>
          <w:lang w:eastAsia="pl-PL"/>
        </w:rPr>
        <w:t xml:space="preserve"> do Etapu II, zgodnie z Załącznikiem nr 5 do Regulaminu. </w:t>
      </w:r>
    </w:p>
    <w:p w14:paraId="74ADD2A5" w14:textId="77777777" w:rsidR="005D2B33" w:rsidRPr="00BF67FD" w:rsidRDefault="005D2B33" w:rsidP="005D2B33">
      <w:pPr>
        <w:spacing w:line="276" w:lineRule="auto"/>
        <w:jc w:val="both"/>
        <w:rPr>
          <w:rFonts w:cstheme="minorHAnsi"/>
          <w:lang w:eastAsia="pl-PL"/>
        </w:rPr>
      </w:pPr>
    </w:p>
    <w:p w14:paraId="16B66786" w14:textId="7D0615A5" w:rsidR="006B6C8E" w:rsidRDefault="006B6C8E" w:rsidP="005D2B33">
      <w:pPr>
        <w:spacing w:line="276" w:lineRule="auto"/>
        <w:jc w:val="both"/>
        <w:rPr>
          <w:rFonts w:cstheme="minorHAnsi"/>
          <w:lang w:eastAsia="pl-PL"/>
        </w:rPr>
      </w:pPr>
      <w:r w:rsidRPr="005D2B33">
        <w:rPr>
          <w:rFonts w:cstheme="minorHAnsi"/>
          <w:lang w:eastAsia="pl-PL"/>
        </w:rPr>
        <w:t>Pozytywny Wynik Test</w:t>
      </w:r>
      <w:r w:rsidR="00E85DE2" w:rsidRPr="005D2B33">
        <w:rPr>
          <w:rFonts w:cstheme="minorHAnsi"/>
          <w:lang w:eastAsia="pl-PL"/>
        </w:rPr>
        <w:t xml:space="preserve">u Prototypu jest uznawany jeśli wyniki Testów zweryfikują poprawność obliczeń podanych w </w:t>
      </w:r>
      <w:r w:rsidR="00E85DE2" w:rsidRPr="005D2B33">
        <w:rPr>
          <w:rFonts w:cstheme="minorHAnsi"/>
          <w:b/>
          <w:lang w:eastAsia="pl-PL"/>
        </w:rPr>
        <w:t>Arkuszu Kalkulacyjnym Bilansu Energii</w:t>
      </w:r>
      <w:r w:rsidR="005D2B33">
        <w:rPr>
          <w:rFonts w:cstheme="minorHAnsi"/>
          <w:lang w:eastAsia="pl-PL"/>
        </w:rPr>
        <w:t xml:space="preserve"> </w:t>
      </w:r>
      <w:r w:rsidR="00E85DE2" w:rsidRPr="005D2B33">
        <w:rPr>
          <w:rFonts w:cstheme="minorHAnsi"/>
          <w:lang w:eastAsia="pl-PL"/>
        </w:rPr>
        <w:t xml:space="preserve">oraz </w:t>
      </w:r>
      <w:r w:rsidRPr="005D2B33">
        <w:rPr>
          <w:rFonts w:cstheme="minorHAnsi"/>
          <w:lang w:eastAsia="pl-PL"/>
        </w:rPr>
        <w:t>Prot</w:t>
      </w:r>
      <w:r w:rsidR="00E85DE2" w:rsidRPr="005D2B33">
        <w:rPr>
          <w:rFonts w:cstheme="minorHAnsi"/>
          <w:lang w:eastAsia="pl-PL"/>
        </w:rPr>
        <w:t>otyp Testowanego Systemu spełni</w:t>
      </w:r>
      <w:r w:rsidRPr="005D2B33">
        <w:rPr>
          <w:rFonts w:cstheme="minorHAnsi"/>
          <w:lang w:eastAsia="pl-PL"/>
        </w:rPr>
        <w:t xml:space="preserve"> Wymagania  Obligatoryjne opisane w pkt. 1.1- 1.3, 1.7 -1.21 w Załączniku nr 1 do Regulaminu</w:t>
      </w:r>
      <w:r w:rsidR="005D2B33" w:rsidRPr="005D2B33">
        <w:rPr>
          <w:rFonts w:cstheme="minorHAnsi"/>
          <w:lang w:eastAsia="pl-PL"/>
        </w:rPr>
        <w:t>.</w:t>
      </w:r>
    </w:p>
    <w:p w14:paraId="0AEA4891" w14:textId="77777777" w:rsidR="005D2B33" w:rsidRPr="005D2B33" w:rsidRDefault="005D2B33" w:rsidP="005D2B33">
      <w:pPr>
        <w:spacing w:line="276" w:lineRule="auto"/>
        <w:jc w:val="both"/>
        <w:rPr>
          <w:rFonts w:cstheme="minorHAnsi"/>
          <w:lang w:eastAsia="pl-PL"/>
        </w:rPr>
      </w:pPr>
    </w:p>
    <w:p w14:paraId="69BFFE86" w14:textId="45B8CC30" w:rsidR="00E85DE2" w:rsidRDefault="00E85DE2" w:rsidP="006B6C8E">
      <w:pPr>
        <w:jc w:val="both"/>
        <w:rPr>
          <w:lang w:eastAsia="pl-PL"/>
        </w:rPr>
      </w:pPr>
    </w:p>
    <w:p w14:paraId="1F1E96F2" w14:textId="18A774E4" w:rsidR="00101E0D" w:rsidRPr="00A5360C" w:rsidRDefault="00101E0D" w:rsidP="00101E0D">
      <w:pPr>
        <w:jc w:val="both"/>
        <w:rPr>
          <w:rFonts w:cstheme="minorHAnsi"/>
          <w:lang w:eastAsia="pl-PL"/>
        </w:rPr>
      </w:pPr>
    </w:p>
    <w:p w14:paraId="73918BA4" w14:textId="756B3DB2" w:rsidR="00101E0D" w:rsidRPr="0057685C" w:rsidRDefault="00101E0D">
      <w:pPr>
        <w:pStyle w:val="Nagwek3"/>
      </w:pPr>
      <w:bookmarkStart w:id="19" w:name="_Toc75353554"/>
      <w:r w:rsidRPr="0057685C">
        <w:lastRenderedPageBreak/>
        <w:t>Ocena wyników prac Etapu I, Se</w:t>
      </w:r>
      <w:r w:rsidR="00D54918">
        <w:t>le</w:t>
      </w:r>
      <w:r w:rsidRPr="0057685C">
        <w:t xml:space="preserve">kcja </w:t>
      </w:r>
      <w:r w:rsidR="001F1695">
        <w:t>Uczestników Przedsięwzięcia</w:t>
      </w:r>
      <w:r w:rsidRPr="0057685C">
        <w:t xml:space="preserve"> do Etapu II</w:t>
      </w:r>
      <w:bookmarkEnd w:id="19"/>
    </w:p>
    <w:p w14:paraId="31A70897" w14:textId="14AB8952" w:rsidR="00101E0D" w:rsidRPr="00DB3DB6" w:rsidRDefault="00101E0D" w:rsidP="00101E0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 xml:space="preserve">Po zakończeniu Prac B+R dla Strumienia 1 tj. Systemu 1 </w:t>
      </w:r>
      <w:r>
        <w:rPr>
          <w:rFonts w:ascii="Calibri" w:hAnsi="Calibri" w:cs="Calibri"/>
          <w:lang w:bidi="ar-SA"/>
        </w:rPr>
        <w:t xml:space="preserve">oraz Systemu </w:t>
      </w:r>
      <w:r w:rsidRPr="00DB3DB6">
        <w:rPr>
          <w:rFonts w:ascii="Calibri" w:hAnsi="Calibri" w:cs="Calibri"/>
          <w:lang w:bidi="ar-SA"/>
        </w:rPr>
        <w:t xml:space="preserve">2 </w:t>
      </w:r>
      <w:r w:rsidRPr="005E1A87">
        <w:rPr>
          <w:rFonts w:ascii="Calibri" w:hAnsi="Calibri" w:cs="Calibri"/>
          <w:lang w:bidi="ar-SA"/>
        </w:rPr>
        <w:t xml:space="preserve">dostarczania i magazynowania ciepła i/lub chłodu </w:t>
      </w:r>
      <w:r w:rsidRPr="00DB3DB6">
        <w:rPr>
          <w:rFonts w:ascii="Calibri" w:hAnsi="Calibri" w:cs="Calibri"/>
          <w:lang w:bidi="ar-SA"/>
        </w:rPr>
        <w:t xml:space="preserve">dla </w:t>
      </w:r>
      <w:r w:rsidR="00EE55D8">
        <w:rPr>
          <w:rFonts w:ascii="Calibri" w:hAnsi="Calibri" w:cs="Calibri"/>
          <w:lang w:bidi="ar-SA"/>
        </w:rPr>
        <w:t>Budynku D</w:t>
      </w:r>
      <w:r w:rsidRPr="00DB3DB6">
        <w:rPr>
          <w:rFonts w:ascii="Calibri" w:hAnsi="Calibri" w:cs="Calibri"/>
          <w:lang w:bidi="ar-SA"/>
        </w:rPr>
        <w:t xml:space="preserve">omu </w:t>
      </w:r>
      <w:r w:rsidR="00EE55D8">
        <w:rPr>
          <w:rFonts w:ascii="Calibri" w:hAnsi="Calibri" w:cs="Calibri"/>
          <w:lang w:bidi="ar-SA"/>
        </w:rPr>
        <w:t>J</w:t>
      </w:r>
      <w:r w:rsidRPr="00DB3DB6">
        <w:rPr>
          <w:rFonts w:ascii="Calibri" w:hAnsi="Calibri" w:cs="Calibri"/>
          <w:lang w:bidi="ar-SA"/>
        </w:rPr>
        <w:t xml:space="preserve">ednorodzinnego wg Modelu I </w:t>
      </w:r>
      <w:proofErr w:type="spellStart"/>
      <w:r w:rsidRPr="00DB3DB6">
        <w:rPr>
          <w:rFonts w:ascii="Calibri" w:hAnsi="Calibri" w:cs="Calibri"/>
          <w:lang w:bidi="ar-SA"/>
        </w:rPr>
        <w:t>i</w:t>
      </w:r>
      <w:proofErr w:type="spellEnd"/>
      <w:r w:rsidRPr="00DB3DB6">
        <w:rPr>
          <w:rFonts w:ascii="Calibri" w:hAnsi="Calibri" w:cs="Calibri"/>
          <w:lang w:bidi="ar-SA"/>
        </w:rPr>
        <w:t xml:space="preserve"> II oraz dostarczeniu wszystkich wymaganych Wyników Prac B+R  Etapu I</w:t>
      </w:r>
      <w:r w:rsidR="00484E13">
        <w:rPr>
          <w:rFonts w:ascii="Calibri" w:hAnsi="Calibri" w:cs="Calibri"/>
          <w:lang w:bidi="ar-SA"/>
        </w:rPr>
        <w:t xml:space="preserve"> opisanych w Tabeli 2</w:t>
      </w:r>
      <w:r w:rsidRPr="00DB3DB6">
        <w:rPr>
          <w:rFonts w:ascii="Calibri" w:hAnsi="Calibri" w:cs="Calibri"/>
          <w:lang w:bidi="ar-SA"/>
        </w:rPr>
        <w:t xml:space="preserve">, Zamawiający dokonuje Oceny </w:t>
      </w:r>
      <w:r w:rsidR="00DA0ABC">
        <w:rPr>
          <w:rFonts w:ascii="Calibri" w:hAnsi="Calibri" w:cs="Calibri"/>
          <w:lang w:bidi="ar-SA"/>
        </w:rPr>
        <w:t>Wyników Prac Etapu</w:t>
      </w:r>
      <w:r w:rsidRPr="00DB3DB6">
        <w:rPr>
          <w:rFonts w:ascii="Calibri" w:hAnsi="Calibri" w:cs="Calibri"/>
          <w:lang w:bidi="ar-SA"/>
        </w:rPr>
        <w:t xml:space="preserve"> I</w:t>
      </w:r>
      <w:r>
        <w:rPr>
          <w:rFonts w:ascii="Calibri" w:hAnsi="Calibri" w:cs="Calibri"/>
          <w:lang w:bidi="ar-SA"/>
        </w:rPr>
        <w:t>.</w:t>
      </w:r>
      <w:r w:rsidRPr="00DB3DB6" w:rsidDel="005E1A87">
        <w:rPr>
          <w:rFonts w:ascii="Calibri" w:hAnsi="Calibri" w:cs="Calibri"/>
          <w:lang w:bidi="ar-SA"/>
        </w:rPr>
        <w:t xml:space="preserve"> </w:t>
      </w:r>
    </w:p>
    <w:p w14:paraId="700165FD" w14:textId="77777777" w:rsidR="00101E0D" w:rsidRDefault="00101E0D" w:rsidP="00101E0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</w:p>
    <w:p w14:paraId="3437E008" w14:textId="418ED9B7" w:rsidR="00F42F6D" w:rsidRPr="00DB3DB6" w:rsidRDefault="00101E0D" w:rsidP="00101E0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 xml:space="preserve">W trakcie Oceny </w:t>
      </w:r>
      <w:r w:rsidR="00DA0ABC">
        <w:rPr>
          <w:rFonts w:ascii="Calibri" w:hAnsi="Calibri" w:cs="Calibri"/>
          <w:lang w:bidi="ar-SA"/>
        </w:rPr>
        <w:t>Wyników Prac Etapu</w:t>
      </w:r>
      <w:r w:rsidRPr="00DB3DB6">
        <w:rPr>
          <w:rFonts w:ascii="Calibri" w:hAnsi="Calibri" w:cs="Calibri"/>
          <w:lang w:bidi="ar-SA"/>
        </w:rPr>
        <w:t xml:space="preserve"> I oraz Selekcji </w:t>
      </w:r>
      <w:r w:rsidR="001F1695">
        <w:rPr>
          <w:rFonts w:ascii="Calibri" w:hAnsi="Calibri" w:cs="Calibri"/>
          <w:lang w:bidi="ar-SA"/>
        </w:rPr>
        <w:t>Uczestników Przedsięwzięcia</w:t>
      </w:r>
      <w:r w:rsidRPr="00DB3DB6">
        <w:rPr>
          <w:rFonts w:ascii="Calibri" w:hAnsi="Calibri" w:cs="Calibri"/>
          <w:lang w:bidi="ar-SA"/>
        </w:rPr>
        <w:t xml:space="preserve"> do Etapu II Zamawiający dokonuje</w:t>
      </w:r>
      <w:r w:rsidR="00484E13">
        <w:rPr>
          <w:rFonts w:ascii="Calibri" w:hAnsi="Calibri" w:cs="Calibri"/>
          <w:lang w:bidi="ar-SA"/>
        </w:rPr>
        <w:t xml:space="preserve"> m.in.</w:t>
      </w:r>
      <w:r w:rsidRPr="00DB3DB6">
        <w:rPr>
          <w:rFonts w:ascii="Calibri" w:hAnsi="Calibri" w:cs="Calibri"/>
          <w:lang w:bidi="ar-SA"/>
        </w:rPr>
        <w:t xml:space="preserve"> weryfikacji: </w:t>
      </w:r>
    </w:p>
    <w:p w14:paraId="74C78C3C" w14:textId="5D0A3537" w:rsidR="00F42F6D" w:rsidRPr="009E0611" w:rsidRDefault="00101E0D" w:rsidP="009E0611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Wykonawca terminowo złożył wszystkie wymagane </w:t>
      </w:r>
      <w:r w:rsidR="003F092F">
        <w:rPr>
          <w:rFonts w:ascii="Calibri" w:hAnsi="Calibri" w:cs="Calibri"/>
          <w:lang w:bidi="ar-SA"/>
        </w:rPr>
        <w:t xml:space="preserve">dokumenty </w:t>
      </w:r>
      <w:r w:rsidRPr="009E0611">
        <w:rPr>
          <w:rFonts w:ascii="Calibri" w:hAnsi="Calibri" w:cs="Calibri"/>
          <w:lang w:bidi="ar-SA"/>
        </w:rPr>
        <w:t>zgodne z Tabelą nr 2 Wyniki Prac Etapu I,</w:t>
      </w:r>
    </w:p>
    <w:p w14:paraId="47A1BF69" w14:textId="412F3E69" w:rsidR="005B5C80" w:rsidRPr="009E0611" w:rsidRDefault="00101E0D" w:rsidP="009E0611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Wykonawca otrzymał Wynik Pozytywny Testów Prototypu A Systemu </w:t>
      </w:r>
      <w:r w:rsidR="00F42F6D">
        <w:rPr>
          <w:rFonts w:ascii="Calibri" w:hAnsi="Calibri" w:cs="Calibri"/>
          <w:lang w:bidi="ar-SA"/>
        </w:rPr>
        <w:t>dostarczającego i m</w:t>
      </w:r>
      <w:r w:rsidRPr="009E0611">
        <w:rPr>
          <w:rFonts w:ascii="Calibri" w:hAnsi="Calibri" w:cs="Calibri"/>
          <w:lang w:bidi="ar-SA"/>
        </w:rPr>
        <w:t>agazyn</w:t>
      </w:r>
      <w:r w:rsidR="00F42F6D">
        <w:rPr>
          <w:rFonts w:ascii="Calibri" w:hAnsi="Calibri" w:cs="Calibri"/>
          <w:lang w:bidi="ar-SA"/>
        </w:rPr>
        <w:t>ującego</w:t>
      </w:r>
      <w:r w:rsidRPr="009E0611">
        <w:rPr>
          <w:rFonts w:ascii="Calibri" w:hAnsi="Calibri" w:cs="Calibri"/>
          <w:lang w:bidi="ar-SA"/>
        </w:rPr>
        <w:t xml:space="preserve"> </w:t>
      </w:r>
      <w:r w:rsidR="00F42F6D">
        <w:rPr>
          <w:rFonts w:ascii="Calibri" w:hAnsi="Calibri" w:cs="Calibri"/>
          <w:lang w:bidi="ar-SA"/>
        </w:rPr>
        <w:t>c</w:t>
      </w:r>
      <w:r w:rsidRPr="009E0611">
        <w:rPr>
          <w:rFonts w:ascii="Calibri" w:hAnsi="Calibri" w:cs="Calibri"/>
          <w:lang w:bidi="ar-SA"/>
        </w:rPr>
        <w:t>iepł</w:t>
      </w:r>
      <w:r w:rsidR="00F42F6D">
        <w:rPr>
          <w:rFonts w:ascii="Calibri" w:hAnsi="Calibri" w:cs="Calibri"/>
          <w:lang w:bidi="ar-SA"/>
        </w:rPr>
        <w:t>o</w:t>
      </w:r>
      <w:r w:rsidRPr="009E0611">
        <w:rPr>
          <w:rFonts w:ascii="Calibri" w:hAnsi="Calibri" w:cs="Calibri"/>
          <w:lang w:bidi="ar-SA"/>
        </w:rPr>
        <w:t xml:space="preserve"> i </w:t>
      </w:r>
      <w:r w:rsidR="00F42F6D">
        <w:rPr>
          <w:rFonts w:ascii="Calibri" w:hAnsi="Calibri" w:cs="Calibri"/>
          <w:lang w:bidi="ar-SA"/>
        </w:rPr>
        <w:t>c</w:t>
      </w:r>
      <w:r w:rsidRPr="009E0611">
        <w:rPr>
          <w:rFonts w:ascii="Calibri" w:hAnsi="Calibri" w:cs="Calibri"/>
          <w:lang w:bidi="ar-SA"/>
        </w:rPr>
        <w:t>hł</w:t>
      </w:r>
      <w:r w:rsidR="00476384">
        <w:rPr>
          <w:rFonts w:ascii="Calibri" w:hAnsi="Calibri" w:cs="Calibri"/>
          <w:lang w:bidi="ar-SA"/>
        </w:rPr>
        <w:t>ó</w:t>
      </w:r>
      <w:r w:rsidRPr="009E0611">
        <w:rPr>
          <w:rFonts w:ascii="Calibri" w:hAnsi="Calibri" w:cs="Calibri"/>
          <w:lang w:bidi="ar-SA"/>
        </w:rPr>
        <w:t>d dla</w:t>
      </w:r>
      <w:r w:rsidR="00F42F6D">
        <w:rPr>
          <w:rFonts w:ascii="Calibri" w:hAnsi="Calibri" w:cs="Calibri"/>
          <w:lang w:bidi="ar-SA"/>
        </w:rPr>
        <w:t xml:space="preserve"> Budynku D</w:t>
      </w:r>
      <w:r w:rsidRPr="009E0611">
        <w:rPr>
          <w:rFonts w:ascii="Calibri" w:hAnsi="Calibri" w:cs="Calibri"/>
          <w:lang w:bidi="ar-SA"/>
        </w:rPr>
        <w:t xml:space="preserve">omu </w:t>
      </w:r>
      <w:r w:rsidR="00F42F6D">
        <w:rPr>
          <w:rFonts w:ascii="Calibri" w:hAnsi="Calibri" w:cs="Calibri"/>
          <w:lang w:bidi="ar-SA"/>
        </w:rPr>
        <w:t>J</w:t>
      </w:r>
      <w:r w:rsidRPr="009E0611">
        <w:rPr>
          <w:rFonts w:ascii="Calibri" w:hAnsi="Calibri" w:cs="Calibri"/>
          <w:lang w:bidi="ar-SA"/>
        </w:rPr>
        <w:t>ednorodzinnego wg Modelu I,</w:t>
      </w:r>
    </w:p>
    <w:p w14:paraId="0116A769" w14:textId="747C93A7" w:rsidR="009C7C9D" w:rsidRDefault="00101E0D" w:rsidP="009E0611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</w:t>
      </w:r>
      <w:r w:rsidR="00DC47BD" w:rsidRPr="42324882">
        <w:rPr>
          <w:rFonts w:ascii="Calibri" w:hAnsi="Calibri" w:cs="Calibri"/>
          <w:lang w:bidi="ar-SA"/>
        </w:rPr>
        <w:t>System</w:t>
      </w:r>
      <w:r w:rsidR="009C7C9D" w:rsidRPr="42324882">
        <w:rPr>
          <w:rFonts w:ascii="Calibri" w:hAnsi="Calibri" w:cs="Calibri"/>
          <w:lang w:bidi="ar-SA"/>
        </w:rPr>
        <w:t xml:space="preserve"> 1</w:t>
      </w:r>
      <w:r w:rsidRPr="009E0611">
        <w:rPr>
          <w:rFonts w:ascii="Calibri" w:hAnsi="Calibri" w:cs="Calibri"/>
          <w:lang w:bidi="ar-SA"/>
        </w:rPr>
        <w:t xml:space="preserve"> spełni</w:t>
      </w:r>
      <w:r w:rsidR="00E43389" w:rsidRPr="42324882">
        <w:rPr>
          <w:rFonts w:ascii="Calibri" w:hAnsi="Calibri" w:cs="Calibri"/>
          <w:lang w:bidi="ar-SA"/>
        </w:rPr>
        <w:t>a</w:t>
      </w:r>
      <w:r w:rsidRPr="009E0611">
        <w:rPr>
          <w:rFonts w:ascii="Calibri" w:hAnsi="Calibri" w:cs="Calibri"/>
          <w:lang w:bidi="ar-SA"/>
        </w:rPr>
        <w:t xml:space="preserve"> Wymagania Obligatoryjne – nr</w:t>
      </w:r>
      <w:r w:rsidR="009C7C9D" w:rsidRPr="42324882">
        <w:rPr>
          <w:rFonts w:ascii="Calibri" w:hAnsi="Calibri" w:cs="Calibri"/>
          <w:lang w:bidi="ar-SA"/>
        </w:rPr>
        <w:t xml:space="preserve"> 1.1 – 1.3, 1.7- 1.21</w:t>
      </w:r>
      <w:r w:rsidRPr="009E0611">
        <w:rPr>
          <w:rFonts w:ascii="Calibri" w:hAnsi="Calibri" w:cs="Calibri"/>
          <w:lang w:bidi="ar-SA"/>
        </w:rPr>
        <w:t xml:space="preserve"> przy czym spełnienie będzie weryfikowane na podstawie Wyników Prac B+R dostarczonych przez Wnioskodawcę, </w:t>
      </w:r>
    </w:p>
    <w:p w14:paraId="28F0DA4E" w14:textId="006810CA" w:rsidR="005B5C80" w:rsidRPr="009E0611" w:rsidRDefault="009C7C9D" w:rsidP="009E0611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681F3C">
        <w:rPr>
          <w:rFonts w:ascii="Calibri" w:hAnsi="Calibri" w:cs="Calibri"/>
          <w:lang w:bidi="ar-SA"/>
        </w:rPr>
        <w:t xml:space="preserve">czy </w:t>
      </w:r>
      <w:r>
        <w:rPr>
          <w:rFonts w:ascii="Calibri" w:hAnsi="Calibri" w:cs="Calibri"/>
          <w:lang w:bidi="ar-SA"/>
        </w:rPr>
        <w:t>System 2</w:t>
      </w:r>
      <w:r w:rsidRPr="00681F3C">
        <w:rPr>
          <w:rFonts w:ascii="Calibri" w:hAnsi="Calibri" w:cs="Calibri"/>
          <w:lang w:bidi="ar-SA"/>
        </w:rPr>
        <w:t xml:space="preserve"> spełni</w:t>
      </w:r>
      <w:r>
        <w:rPr>
          <w:rFonts w:ascii="Calibri" w:hAnsi="Calibri" w:cs="Calibri"/>
          <w:lang w:bidi="ar-SA"/>
        </w:rPr>
        <w:t>a</w:t>
      </w:r>
      <w:r w:rsidRPr="00681F3C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>Wymagania Obligatoryjne – nr 1.4 – 1.21</w:t>
      </w:r>
      <w:r w:rsidRPr="00681F3C">
        <w:rPr>
          <w:rFonts w:ascii="Calibri" w:hAnsi="Calibri" w:cs="Calibri"/>
          <w:lang w:bidi="ar-SA"/>
        </w:rPr>
        <w:t xml:space="preserve"> przy czym spełnienie będzie weryfikowane na podstawie Wyników Prac B+R dostarczonych przez Wnioskodawcę,</w:t>
      </w:r>
    </w:p>
    <w:p w14:paraId="4E606250" w14:textId="20FCB081" w:rsidR="005B5C80" w:rsidRPr="009E0611" w:rsidRDefault="00101E0D" w:rsidP="009E0611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</w:t>
      </w:r>
      <w:r w:rsidR="005B5C80">
        <w:rPr>
          <w:rFonts w:ascii="Calibri" w:hAnsi="Calibri" w:cs="Calibri"/>
          <w:lang w:bidi="ar-SA"/>
        </w:rPr>
        <w:t>Prototyp</w:t>
      </w:r>
      <w:r w:rsidR="00E6334D">
        <w:rPr>
          <w:rFonts w:ascii="Calibri" w:hAnsi="Calibri" w:cs="Calibri"/>
          <w:lang w:bidi="ar-SA"/>
        </w:rPr>
        <w:t xml:space="preserve"> A</w:t>
      </w:r>
      <w:r w:rsidR="009B1A7D">
        <w:rPr>
          <w:rFonts w:ascii="Calibri" w:hAnsi="Calibri" w:cs="Calibri"/>
          <w:lang w:bidi="ar-SA"/>
        </w:rPr>
        <w:t xml:space="preserve"> </w:t>
      </w:r>
      <w:r w:rsidRPr="009E0611">
        <w:rPr>
          <w:rFonts w:ascii="Calibri" w:hAnsi="Calibri" w:cs="Calibri"/>
          <w:lang w:bidi="ar-SA"/>
        </w:rPr>
        <w:t>spełn</w:t>
      </w:r>
      <w:r w:rsidR="005B5C80">
        <w:rPr>
          <w:rFonts w:ascii="Calibri" w:hAnsi="Calibri" w:cs="Calibri"/>
          <w:lang w:bidi="ar-SA"/>
        </w:rPr>
        <w:t>ił</w:t>
      </w:r>
      <w:r w:rsidRPr="009E0611">
        <w:rPr>
          <w:rFonts w:ascii="Calibri" w:hAnsi="Calibri" w:cs="Calibri"/>
          <w:lang w:bidi="ar-SA"/>
        </w:rPr>
        <w:t xml:space="preserve"> Wymagania Obligatoryjne</w:t>
      </w:r>
      <w:r w:rsidRPr="00CF3BDC">
        <w:rPr>
          <w:rFonts w:ascii="Calibri" w:hAnsi="Calibri" w:cs="Calibri"/>
          <w:lang w:bidi="ar-SA"/>
        </w:rPr>
        <w:t> – nr</w:t>
      </w:r>
      <w:r w:rsidR="00A21D81" w:rsidRPr="00CF3BDC">
        <w:rPr>
          <w:rFonts w:ascii="Calibri" w:hAnsi="Calibri" w:cs="Calibri"/>
          <w:lang w:bidi="ar-SA"/>
        </w:rPr>
        <w:t xml:space="preserve"> 1.1 – 1.3, 1.7- 1.21</w:t>
      </w:r>
      <w:r w:rsidR="00A21D81" w:rsidRPr="00681F3C">
        <w:rPr>
          <w:rFonts w:ascii="Calibri" w:hAnsi="Calibri" w:cs="Calibri"/>
          <w:lang w:bidi="ar-SA"/>
        </w:rPr>
        <w:t xml:space="preserve"> </w:t>
      </w:r>
      <w:r w:rsidRPr="009E0611">
        <w:rPr>
          <w:rFonts w:ascii="Calibri" w:hAnsi="Calibri" w:cs="Calibri"/>
          <w:lang w:bidi="ar-SA"/>
        </w:rPr>
        <w:t>, przy czym spełnienie będzie weryfikowane na podstawie Testów Prototypu Systemu,</w:t>
      </w:r>
    </w:p>
    <w:p w14:paraId="77884A81" w14:textId="4AA11D45" w:rsidR="00101E0D" w:rsidRPr="009E0611" w:rsidRDefault="00101E0D" w:rsidP="009E0611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</w:t>
      </w:r>
      <w:r w:rsidR="005B5C80" w:rsidRPr="009E0611">
        <w:rPr>
          <w:rFonts w:ascii="Calibri" w:hAnsi="Calibri" w:cs="Calibri"/>
          <w:lang w:bidi="ar-SA"/>
        </w:rPr>
        <w:t xml:space="preserve">System 1 i </w:t>
      </w:r>
      <w:r w:rsidR="005B5C80" w:rsidRPr="005B5C80">
        <w:rPr>
          <w:rFonts w:ascii="Calibri" w:hAnsi="Calibri" w:cs="Calibri"/>
          <w:lang w:bidi="ar-SA"/>
        </w:rPr>
        <w:t>System</w:t>
      </w:r>
      <w:r w:rsidR="005B5C80" w:rsidRPr="009E0611">
        <w:rPr>
          <w:rFonts w:ascii="Calibri" w:hAnsi="Calibri" w:cs="Calibri"/>
          <w:lang w:bidi="ar-SA"/>
        </w:rPr>
        <w:t xml:space="preserve"> 2</w:t>
      </w:r>
      <w:r w:rsidRPr="009E0611">
        <w:rPr>
          <w:rFonts w:ascii="Calibri" w:hAnsi="Calibri" w:cs="Calibri"/>
          <w:lang w:bidi="ar-SA"/>
        </w:rPr>
        <w:t xml:space="preserve"> </w:t>
      </w:r>
      <w:r w:rsidR="004F3241">
        <w:rPr>
          <w:rFonts w:ascii="Calibri" w:hAnsi="Calibri" w:cs="Calibri"/>
          <w:lang w:bidi="ar-SA"/>
        </w:rPr>
        <w:t>posiada cechy i rozwiązania opisane w</w:t>
      </w:r>
      <w:r w:rsidRPr="009E0611">
        <w:rPr>
          <w:rFonts w:ascii="Calibri" w:hAnsi="Calibri" w:cs="Calibri"/>
          <w:lang w:bidi="ar-SA"/>
        </w:rPr>
        <w:t xml:space="preserve"> Wymagani</w:t>
      </w:r>
      <w:r w:rsidR="004F3241">
        <w:rPr>
          <w:rFonts w:ascii="Calibri" w:hAnsi="Calibri" w:cs="Calibri"/>
          <w:lang w:bidi="ar-SA"/>
        </w:rPr>
        <w:t>ach</w:t>
      </w:r>
      <w:r w:rsidRPr="009E0611">
        <w:rPr>
          <w:rFonts w:ascii="Calibri" w:hAnsi="Calibri" w:cs="Calibri"/>
          <w:lang w:bidi="ar-SA"/>
        </w:rPr>
        <w:t> Jakościow</w:t>
      </w:r>
      <w:r w:rsidR="004F3241">
        <w:rPr>
          <w:rFonts w:ascii="Calibri" w:hAnsi="Calibri" w:cs="Calibri"/>
          <w:lang w:bidi="ar-SA"/>
        </w:rPr>
        <w:t>ych</w:t>
      </w:r>
      <w:r w:rsidRPr="009E0611">
        <w:rPr>
          <w:rFonts w:ascii="Calibri" w:hAnsi="Calibri" w:cs="Calibri"/>
          <w:lang w:bidi="ar-SA"/>
        </w:rPr>
        <w:t> </w:t>
      </w:r>
      <w:r w:rsidR="004F3241">
        <w:rPr>
          <w:rFonts w:ascii="Calibri" w:hAnsi="Calibri" w:cs="Calibri"/>
          <w:lang w:bidi="ar-SA"/>
        </w:rPr>
        <w:t>w Zaktualizowanej Ofercie</w:t>
      </w:r>
      <w:r w:rsidRPr="009E0611">
        <w:rPr>
          <w:rFonts w:ascii="Calibri" w:hAnsi="Calibri" w:cs="Calibri"/>
          <w:lang w:bidi="ar-SA"/>
        </w:rPr>
        <w:t xml:space="preserve">, przy czym </w:t>
      </w:r>
      <w:r w:rsidR="004F3241">
        <w:rPr>
          <w:rFonts w:ascii="Calibri" w:hAnsi="Calibri" w:cs="Calibri"/>
          <w:lang w:bidi="ar-SA"/>
        </w:rPr>
        <w:t xml:space="preserve">spełnienie </w:t>
      </w:r>
      <w:r w:rsidRPr="009E0611">
        <w:rPr>
          <w:rFonts w:ascii="Calibri" w:hAnsi="Calibri" w:cs="Calibri"/>
          <w:lang w:bidi="ar-SA"/>
        </w:rPr>
        <w:t xml:space="preserve">będzie weryfikowane na podstawie </w:t>
      </w:r>
      <w:r w:rsidR="00DA0ABC">
        <w:rPr>
          <w:rFonts w:ascii="Calibri" w:hAnsi="Calibri" w:cs="Calibri"/>
          <w:lang w:bidi="ar-SA"/>
        </w:rPr>
        <w:t>Wyników Prac Etapu</w:t>
      </w:r>
      <w:r w:rsidR="004F3241">
        <w:rPr>
          <w:rFonts w:ascii="Calibri" w:hAnsi="Calibri" w:cs="Calibri"/>
          <w:lang w:bidi="ar-SA"/>
        </w:rPr>
        <w:t xml:space="preserve"> I</w:t>
      </w:r>
    </w:p>
    <w:p w14:paraId="429F4155" w14:textId="11D2C8E3" w:rsidR="00101E0D" w:rsidRPr="00DB3DB6" w:rsidRDefault="00101E0D" w:rsidP="00101E0D">
      <w:pPr>
        <w:autoSpaceDE w:val="0"/>
        <w:autoSpaceDN w:val="0"/>
        <w:adjustRightInd w:val="0"/>
        <w:spacing w:before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 xml:space="preserve">Po zakończeniu Oceny </w:t>
      </w:r>
      <w:r w:rsidR="00DA0ABC">
        <w:rPr>
          <w:rFonts w:ascii="Calibri" w:hAnsi="Calibri" w:cs="Calibri"/>
          <w:lang w:bidi="ar-SA"/>
        </w:rPr>
        <w:t>Wyników Prac Etapu</w:t>
      </w:r>
      <w:r>
        <w:rPr>
          <w:rFonts w:ascii="Calibri" w:hAnsi="Calibri" w:cs="Calibri"/>
          <w:lang w:bidi="ar-SA"/>
        </w:rPr>
        <w:t xml:space="preserve"> I, </w:t>
      </w:r>
      <w:r w:rsidRPr="00DB3DB6">
        <w:rPr>
          <w:rFonts w:ascii="Calibri" w:hAnsi="Calibri" w:cs="Calibri"/>
          <w:lang w:bidi="ar-SA"/>
        </w:rPr>
        <w:t xml:space="preserve">Zamawiający dokonuje Selekcji </w:t>
      </w:r>
      <w:r w:rsidR="001F1695">
        <w:rPr>
          <w:rFonts w:ascii="Calibri" w:hAnsi="Calibri" w:cs="Calibri"/>
          <w:lang w:bidi="ar-SA"/>
        </w:rPr>
        <w:t>Uczestników Przedsięwzięcia</w:t>
      </w:r>
      <w:r w:rsidRPr="00DB3DB6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do Etapu II </w:t>
      </w:r>
      <w:r w:rsidRPr="00DB3DB6">
        <w:rPr>
          <w:rFonts w:ascii="Calibri" w:hAnsi="Calibri" w:cs="Calibri"/>
          <w:lang w:bidi="ar-SA"/>
        </w:rPr>
        <w:t>na podstawie Wymagań Obligatoryjnych, Jakościowych</w:t>
      </w:r>
      <w:r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 xml:space="preserve">oraz </w:t>
      </w:r>
      <w:r>
        <w:rPr>
          <w:rFonts w:ascii="Calibri" w:hAnsi="Calibri" w:cs="Calibri"/>
          <w:lang w:bidi="ar-SA"/>
        </w:rPr>
        <w:t xml:space="preserve">deklarowanych parametrów technicznych </w:t>
      </w:r>
      <w:r w:rsidRPr="005E1A87">
        <w:rPr>
          <w:rFonts w:ascii="Calibri" w:hAnsi="Calibri" w:cs="Calibri"/>
          <w:lang w:bidi="ar-SA"/>
        </w:rPr>
        <w:t xml:space="preserve">które są podstawą do obliczeń Wymagań Konkursowych </w:t>
      </w:r>
      <w:r>
        <w:rPr>
          <w:rFonts w:ascii="Calibri" w:hAnsi="Calibri" w:cs="Calibri"/>
          <w:lang w:bidi="ar-SA"/>
        </w:rPr>
        <w:t>weryfikuje</w:t>
      </w:r>
      <w:r w:rsidRPr="00DB3DB6">
        <w:rPr>
          <w:rFonts w:ascii="Calibri" w:hAnsi="Calibri" w:cs="Calibri"/>
          <w:lang w:bidi="ar-SA"/>
        </w:rPr>
        <w:t>, czy powyższe Wymagania zostały spełnione, zgodnie z opisem w Załącznik</w:t>
      </w:r>
      <w:r>
        <w:rPr>
          <w:rFonts w:ascii="Calibri" w:hAnsi="Calibri" w:cs="Calibri"/>
          <w:lang w:bidi="ar-SA"/>
        </w:rPr>
        <w:t>u</w:t>
      </w:r>
      <w:r w:rsidRPr="00DB3DB6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nr </w:t>
      </w:r>
      <w:r w:rsidRPr="00DB3DB6">
        <w:rPr>
          <w:rFonts w:ascii="Calibri" w:hAnsi="Calibri" w:cs="Calibri"/>
          <w:lang w:bidi="ar-SA"/>
        </w:rPr>
        <w:t>5 do Regulaminu.</w:t>
      </w:r>
    </w:p>
    <w:p w14:paraId="1C394C93" w14:textId="0CF81CAA" w:rsidR="00101E0D" w:rsidRPr="00B7783F" w:rsidRDefault="00101E0D" w:rsidP="00B7783F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 xml:space="preserve">W wyniku Selekcji </w:t>
      </w:r>
      <w:r w:rsidR="001F1695">
        <w:rPr>
          <w:rFonts w:ascii="Calibri" w:hAnsi="Calibri" w:cs="Calibri"/>
          <w:lang w:bidi="ar-SA"/>
        </w:rPr>
        <w:t>Uczestników Przedsięwzięcia</w:t>
      </w:r>
      <w:r w:rsidRPr="00DB3DB6">
        <w:rPr>
          <w:rFonts w:ascii="Calibri" w:hAnsi="Calibri" w:cs="Calibri"/>
          <w:lang w:bidi="ar-SA"/>
        </w:rPr>
        <w:t xml:space="preserve"> do Etapu II, Zamawiający wybierze Wykonawcę, który zostanie dopuszczony do realizacji Etapu II i prac badawczo-rozwojowych</w:t>
      </w:r>
      <w:r w:rsidR="004701B0"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>nad Demonstratorem</w:t>
      </w:r>
      <w:r>
        <w:rPr>
          <w:rFonts w:ascii="Calibri" w:hAnsi="Calibri" w:cs="Calibri"/>
          <w:lang w:bidi="ar-SA"/>
        </w:rPr>
        <w:t xml:space="preserve"> A oraz Demonstratorem A’.</w:t>
      </w:r>
    </w:p>
    <w:p w14:paraId="2C77E0E9" w14:textId="77777777" w:rsidR="00E71FDB" w:rsidRPr="00857ED2" w:rsidRDefault="00E71FDB" w:rsidP="00FE79E1">
      <w:pPr>
        <w:pStyle w:val="Nagwek2"/>
        <w:rPr>
          <w:b w:val="0"/>
          <w:color w:val="2F5496" w:themeColor="accent5" w:themeShade="BF"/>
          <w:sz w:val="28"/>
        </w:rPr>
      </w:pPr>
      <w:bookmarkStart w:id="20" w:name="_Toc75353555"/>
      <w:r w:rsidRPr="00857ED2">
        <w:rPr>
          <w:b w:val="0"/>
          <w:color w:val="2F5496" w:themeColor="accent5" w:themeShade="BF"/>
          <w:sz w:val="28"/>
        </w:rPr>
        <w:t>Etap II</w:t>
      </w:r>
      <w:bookmarkEnd w:id="20"/>
      <w:r w:rsidRPr="00857ED2">
        <w:rPr>
          <w:b w:val="0"/>
          <w:color w:val="2F5496" w:themeColor="accent5" w:themeShade="BF"/>
          <w:sz w:val="28"/>
        </w:rPr>
        <w:t xml:space="preserve"> </w:t>
      </w:r>
    </w:p>
    <w:p w14:paraId="0DFC0BC3" w14:textId="77777777" w:rsidR="00E71FDB" w:rsidRPr="00857ED2" w:rsidRDefault="00E71FDB">
      <w:pPr>
        <w:pStyle w:val="Nagwek3"/>
      </w:pPr>
      <w:bookmarkStart w:id="21" w:name="_Toc75353556"/>
      <w:r w:rsidRPr="00857ED2">
        <w:t>Informacje wstępne</w:t>
      </w:r>
      <w:bookmarkEnd w:id="21"/>
    </w:p>
    <w:p w14:paraId="2D45276F" w14:textId="7325F3A4" w:rsidR="00E71FDB" w:rsidRPr="00DB3DB6" w:rsidRDefault="00415E49" w:rsidP="0045461F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W</w:t>
      </w:r>
      <w:r w:rsidRPr="00415E49">
        <w:rPr>
          <w:rFonts w:ascii="Calibri" w:hAnsi="Calibri" w:cs="Calibri"/>
          <w:lang w:bidi="ar-SA"/>
        </w:rPr>
        <w:t xml:space="preserve"> ramach </w:t>
      </w:r>
      <w:r>
        <w:rPr>
          <w:rFonts w:ascii="Calibri" w:hAnsi="Calibri" w:cs="Calibri"/>
          <w:lang w:bidi="ar-SA"/>
        </w:rPr>
        <w:t>Etapu II</w:t>
      </w:r>
      <w:r w:rsidRPr="00415E49">
        <w:rPr>
          <w:rFonts w:ascii="Calibri" w:hAnsi="Calibri" w:cs="Calibri"/>
          <w:lang w:bidi="ar-SA"/>
        </w:rPr>
        <w:t xml:space="preserve"> </w:t>
      </w:r>
      <w:r w:rsidR="006C17C7">
        <w:rPr>
          <w:rFonts w:ascii="Calibri" w:hAnsi="Calibri" w:cs="Calibri"/>
          <w:lang w:bidi="ar-SA"/>
        </w:rPr>
        <w:t>jeden</w:t>
      </w:r>
      <w:r w:rsidR="002E4AB6">
        <w:rPr>
          <w:rFonts w:ascii="Calibri" w:hAnsi="Calibri" w:cs="Calibri"/>
          <w:lang w:bidi="ar-SA"/>
        </w:rPr>
        <w:t xml:space="preserve"> </w:t>
      </w:r>
      <w:r w:rsidRPr="00415E49">
        <w:rPr>
          <w:rFonts w:ascii="Calibri" w:hAnsi="Calibri" w:cs="Calibri"/>
          <w:lang w:bidi="ar-SA"/>
        </w:rPr>
        <w:t xml:space="preserve">Uczestnik </w:t>
      </w:r>
      <w:r w:rsidR="004758AC" w:rsidRPr="00415E49">
        <w:rPr>
          <w:rFonts w:ascii="Calibri" w:hAnsi="Calibri" w:cs="Calibri"/>
          <w:lang w:bidi="ar-SA"/>
        </w:rPr>
        <w:t>Przedsięwzięcia wybrany</w:t>
      </w:r>
      <w:r w:rsidRPr="00415E49">
        <w:rPr>
          <w:rFonts w:ascii="Calibri" w:hAnsi="Calibri" w:cs="Calibri"/>
          <w:lang w:bidi="ar-SA"/>
        </w:rPr>
        <w:t xml:space="preserve"> w ramach Selekcji będzie prowadził dalsze Prace B+R, w wyniku których opracuje Demonstrator A, czyli </w:t>
      </w:r>
      <w:r w:rsidR="004758AC" w:rsidRPr="00415E49">
        <w:rPr>
          <w:rFonts w:ascii="Calibri" w:hAnsi="Calibri" w:cs="Calibri"/>
          <w:lang w:bidi="ar-SA"/>
        </w:rPr>
        <w:t xml:space="preserve">System 1 </w:t>
      </w:r>
      <w:r w:rsidRPr="00415E49">
        <w:rPr>
          <w:rFonts w:ascii="Calibri" w:hAnsi="Calibri" w:cs="Calibri"/>
          <w:lang w:bidi="ar-SA"/>
        </w:rPr>
        <w:t xml:space="preserve">zainstalowany w </w:t>
      </w:r>
      <w:r w:rsidR="006C17C7">
        <w:rPr>
          <w:rFonts w:ascii="Calibri" w:hAnsi="Calibri" w:cs="Calibri"/>
          <w:lang w:bidi="ar-SA"/>
        </w:rPr>
        <w:t>Budynku D</w:t>
      </w:r>
      <w:r w:rsidRPr="00415E49">
        <w:rPr>
          <w:rFonts w:ascii="Calibri" w:hAnsi="Calibri" w:cs="Calibri"/>
          <w:lang w:bidi="ar-SA"/>
        </w:rPr>
        <w:t xml:space="preserve">omu </w:t>
      </w:r>
      <w:r w:rsidR="006C17C7">
        <w:rPr>
          <w:rFonts w:ascii="Calibri" w:hAnsi="Calibri" w:cs="Calibri"/>
          <w:lang w:bidi="ar-SA"/>
        </w:rPr>
        <w:t>J</w:t>
      </w:r>
      <w:r w:rsidRPr="00415E49">
        <w:rPr>
          <w:rFonts w:ascii="Calibri" w:hAnsi="Calibri" w:cs="Calibri"/>
          <w:lang w:bidi="ar-SA"/>
        </w:rPr>
        <w:t>ednorodzinn</w:t>
      </w:r>
      <w:r w:rsidR="006C17C7">
        <w:rPr>
          <w:rFonts w:ascii="Calibri" w:hAnsi="Calibri" w:cs="Calibri"/>
          <w:lang w:bidi="ar-SA"/>
        </w:rPr>
        <w:t>ego</w:t>
      </w:r>
      <w:r w:rsidR="004758AC">
        <w:rPr>
          <w:rFonts w:ascii="Calibri" w:hAnsi="Calibri" w:cs="Calibri"/>
          <w:lang w:bidi="ar-SA"/>
        </w:rPr>
        <w:t xml:space="preserve"> wskazanym przez Zamawiającego</w:t>
      </w:r>
      <w:r w:rsidRPr="00415E49">
        <w:rPr>
          <w:rFonts w:ascii="Calibri" w:hAnsi="Calibri" w:cs="Calibri"/>
          <w:lang w:bidi="ar-SA"/>
        </w:rPr>
        <w:t xml:space="preserve"> wg Modelu I</w:t>
      </w:r>
      <w:r w:rsidR="006D04C9">
        <w:rPr>
          <w:rFonts w:ascii="Calibri" w:hAnsi="Calibri" w:cs="Calibri"/>
          <w:lang w:bidi="ar-SA"/>
        </w:rPr>
        <w:t xml:space="preserve"> oraz</w:t>
      </w:r>
      <w:r w:rsidR="006D04C9" w:rsidRPr="006D04C9">
        <w:t xml:space="preserve"> </w:t>
      </w:r>
      <w:r w:rsidR="006D04C9" w:rsidRPr="006D04C9">
        <w:rPr>
          <w:rFonts w:ascii="Calibri" w:hAnsi="Calibri" w:cs="Calibri"/>
          <w:lang w:bidi="ar-SA"/>
        </w:rPr>
        <w:t xml:space="preserve">Demonstrator A’, czyli zainstalowany System 2 w </w:t>
      </w:r>
      <w:r w:rsidR="006C17C7">
        <w:rPr>
          <w:rFonts w:ascii="Calibri" w:hAnsi="Calibri" w:cs="Calibri"/>
          <w:lang w:bidi="ar-SA"/>
        </w:rPr>
        <w:t>Budynku D</w:t>
      </w:r>
      <w:r w:rsidR="006D04C9" w:rsidRPr="006D04C9">
        <w:rPr>
          <w:rFonts w:ascii="Calibri" w:hAnsi="Calibri" w:cs="Calibri"/>
          <w:lang w:bidi="ar-SA"/>
        </w:rPr>
        <w:t xml:space="preserve">omu </w:t>
      </w:r>
      <w:r w:rsidR="006C17C7">
        <w:rPr>
          <w:rFonts w:ascii="Calibri" w:hAnsi="Calibri" w:cs="Calibri"/>
          <w:lang w:bidi="ar-SA"/>
        </w:rPr>
        <w:t>J</w:t>
      </w:r>
      <w:r w:rsidR="006D04C9" w:rsidRPr="006D04C9">
        <w:rPr>
          <w:rFonts w:ascii="Calibri" w:hAnsi="Calibri" w:cs="Calibri"/>
          <w:lang w:bidi="ar-SA"/>
        </w:rPr>
        <w:t>ednorodzinn</w:t>
      </w:r>
      <w:r w:rsidR="006C17C7">
        <w:rPr>
          <w:rFonts w:ascii="Calibri" w:hAnsi="Calibri" w:cs="Calibri"/>
          <w:lang w:bidi="ar-SA"/>
        </w:rPr>
        <w:t>ego</w:t>
      </w:r>
      <w:r w:rsidR="006D04C9" w:rsidRPr="006D04C9">
        <w:rPr>
          <w:rFonts w:ascii="Calibri" w:hAnsi="Calibri" w:cs="Calibri"/>
          <w:lang w:bidi="ar-SA"/>
        </w:rPr>
        <w:t xml:space="preserve"> wg Modelu II</w:t>
      </w:r>
      <w:r w:rsidRPr="00415E49">
        <w:rPr>
          <w:rFonts w:ascii="Calibri" w:hAnsi="Calibri" w:cs="Calibri"/>
          <w:lang w:bidi="ar-SA"/>
        </w:rPr>
        <w:t xml:space="preserve">.  Po zakończeniu Prac B+R w Etapie II, Zamawiający dokona oceny Demonstratora </w:t>
      </w:r>
      <w:r w:rsidR="006D04C9">
        <w:rPr>
          <w:rFonts w:ascii="Calibri" w:hAnsi="Calibri" w:cs="Calibri"/>
          <w:lang w:bidi="ar-SA"/>
        </w:rPr>
        <w:t>A oraz Demonstratora A’</w:t>
      </w:r>
      <w:r w:rsidRPr="00415E49">
        <w:rPr>
          <w:rFonts w:ascii="Calibri" w:hAnsi="Calibri" w:cs="Calibri"/>
          <w:lang w:bidi="ar-SA"/>
        </w:rPr>
        <w:t xml:space="preserve"> pod kątem zgodności z wymaganiami</w:t>
      </w:r>
      <w:r w:rsidR="002114D0">
        <w:rPr>
          <w:rFonts w:ascii="Calibri" w:hAnsi="Calibri" w:cs="Calibri"/>
          <w:lang w:bidi="ar-SA"/>
        </w:rPr>
        <w:t xml:space="preserve"> Obligatoryjnymi, Konkursowymi i Jakościowymi</w:t>
      </w:r>
      <w:r w:rsidRPr="00415E49">
        <w:rPr>
          <w:rFonts w:ascii="Calibri" w:hAnsi="Calibri" w:cs="Calibri"/>
          <w:lang w:bidi="ar-SA"/>
        </w:rPr>
        <w:t xml:space="preserve"> </w:t>
      </w:r>
      <w:r w:rsidR="002114D0">
        <w:rPr>
          <w:rFonts w:ascii="Calibri" w:hAnsi="Calibri" w:cs="Calibri"/>
          <w:lang w:bidi="ar-SA"/>
        </w:rPr>
        <w:t>oraz</w:t>
      </w:r>
      <w:r w:rsidRPr="00415E49">
        <w:rPr>
          <w:rFonts w:ascii="Calibri" w:hAnsi="Calibri" w:cs="Calibri"/>
          <w:lang w:bidi="ar-SA"/>
        </w:rPr>
        <w:t xml:space="preserve"> </w:t>
      </w:r>
      <w:r w:rsidR="00C30715">
        <w:rPr>
          <w:rFonts w:ascii="Calibri" w:hAnsi="Calibri" w:cs="Calibri"/>
          <w:lang w:bidi="ar-SA"/>
        </w:rPr>
        <w:t>Zaktualizowaną Ofertą</w:t>
      </w:r>
      <w:r w:rsidR="00C30715" w:rsidRPr="00415E49">
        <w:rPr>
          <w:rFonts w:ascii="Calibri" w:hAnsi="Calibri" w:cs="Calibri"/>
          <w:lang w:bidi="ar-SA"/>
        </w:rPr>
        <w:t xml:space="preserve"> </w:t>
      </w:r>
      <w:r w:rsidRPr="00415E49">
        <w:rPr>
          <w:rFonts w:ascii="Calibri" w:hAnsi="Calibri" w:cs="Calibri"/>
          <w:lang w:bidi="ar-SA"/>
        </w:rPr>
        <w:t>Uczestnika Przedsięwzięcia</w:t>
      </w:r>
    </w:p>
    <w:p w14:paraId="5106ABBC" w14:textId="1833AF64" w:rsidR="00E71FDB" w:rsidRPr="0057685C" w:rsidRDefault="00E71FDB">
      <w:pPr>
        <w:pStyle w:val="Nagwek3"/>
      </w:pPr>
      <w:bookmarkStart w:id="22" w:name="_Toc75353557"/>
      <w:r w:rsidRPr="0057685C">
        <w:t xml:space="preserve">Zakres prac </w:t>
      </w:r>
      <w:r w:rsidR="00B733F4" w:rsidRPr="0057685C">
        <w:t xml:space="preserve">B +R </w:t>
      </w:r>
      <w:r w:rsidRPr="0057685C">
        <w:t>w Etapie II</w:t>
      </w:r>
      <w:bookmarkEnd w:id="22"/>
    </w:p>
    <w:p w14:paraId="0004837D" w14:textId="3FFD4808" w:rsidR="00385D4B" w:rsidRDefault="00A94623" w:rsidP="00D376DA">
      <w:pPr>
        <w:autoSpaceDE w:val="0"/>
        <w:autoSpaceDN w:val="0"/>
        <w:adjustRightInd w:val="0"/>
        <w:spacing w:before="240" w:after="240" w:line="276" w:lineRule="auto"/>
        <w:jc w:val="both"/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</w:pPr>
      <w:r w:rsidRPr="00590E2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W Etapie II Wykonawca </w:t>
      </w:r>
      <w:r w:rsidR="002E363A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niezależnie </w:t>
      </w:r>
      <w:r w:rsidRPr="00590E2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instaluje</w:t>
      </w:r>
      <w:r w:rsidR="000949C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we wskazanej przez Zamawiającego Lokalizacji</w:t>
      </w:r>
      <w:r w:rsidR="006D04C9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: </w:t>
      </w:r>
    </w:p>
    <w:p w14:paraId="38B6C913" w14:textId="4676F529" w:rsidR="00385D4B" w:rsidRPr="001C5778" w:rsidRDefault="00BD408C" w:rsidP="004A05D0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240" w:after="240" w:line="276" w:lineRule="auto"/>
        <w:jc w:val="both"/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lastRenderedPageBreak/>
        <w:t xml:space="preserve">Demonstrator A - </w:t>
      </w:r>
      <w:r w:rsidR="00A94623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opracowany System 1 </w:t>
      </w:r>
      <w:r w:rsidR="004A05D0" w:rsidRPr="004A05D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dostarczania i magazynowania ciepła i/lub chłodu</w:t>
      </w:r>
      <w:r w:rsidR="004A05D0" w:rsidRPr="004A05D0" w:rsidDel="004A05D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</w:t>
      </w:r>
      <w:r w:rsidR="00B17649" w:rsidRPr="00385D4B">
        <w:rPr>
          <w:rFonts w:ascii="Calibri" w:hAnsi="Calibri" w:cs="Calibri"/>
          <w:lang w:bidi="ar-SA"/>
        </w:rPr>
        <w:t xml:space="preserve">o </w:t>
      </w:r>
      <w:r w:rsidR="00D376DA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zadeklarowanych przez siebie parametrach technicznych</w:t>
      </w:r>
      <w:r w:rsidR="00E57A3B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,</w:t>
      </w:r>
      <w:r w:rsidR="00D376DA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sprawdzonych w Etapie I</w:t>
      </w:r>
      <w:r w:rsidR="00E57A3B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Przedsięwzięcia</w:t>
      </w:r>
      <w:r w:rsidR="00D376DA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, </w:t>
      </w:r>
      <w:r w:rsidR="00E57A3B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dla</w:t>
      </w:r>
      <w:r w:rsidR="00D376DA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</w:t>
      </w:r>
      <w:r w:rsidR="000949C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Budynku D</w:t>
      </w:r>
      <w:r w:rsidR="00D376DA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omu </w:t>
      </w:r>
      <w:r w:rsidR="000949C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J</w:t>
      </w:r>
      <w:r w:rsidR="00D376DA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ednorodzinn</w:t>
      </w:r>
      <w:r w:rsidR="00E57A3B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ego</w:t>
      </w:r>
      <w:r w:rsidR="00D376DA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wg Modelu I</w:t>
      </w:r>
      <w:r w:rsidR="0023522D" w:rsidRPr="001C5778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; </w:t>
      </w:r>
    </w:p>
    <w:p w14:paraId="67E3AD0C" w14:textId="34EDB6C1" w:rsidR="002E4AB6" w:rsidRPr="00EE51E9" w:rsidRDefault="00BD408C" w:rsidP="002E4AB6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240" w:after="240" w:line="276" w:lineRule="auto"/>
        <w:jc w:val="both"/>
        <w:rPr>
          <w:rStyle w:val="normaltextrun"/>
          <w:lang w:bidi="ar-SA"/>
        </w:rPr>
      </w:pP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Demonstrator A’ - </w:t>
      </w:r>
      <w:r w:rsidR="0023522D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opracowany System 2 </w:t>
      </w:r>
      <w:r w:rsidR="004A05D0" w:rsidRPr="004A05D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dostarczania i magazynowania ciepła i/lub chłodu </w:t>
      </w:r>
      <w:r w:rsidR="0023522D" w:rsidRPr="00385D4B">
        <w:rPr>
          <w:rFonts w:ascii="Calibri" w:hAnsi="Calibri" w:cs="Calibri"/>
          <w:lang w:bidi="ar-SA"/>
        </w:rPr>
        <w:t xml:space="preserve">o </w:t>
      </w:r>
      <w:r w:rsidR="0023522D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zadeklarowanych przez siebie parametrach technicznych, sprawdzonych w Etapie I Przedsięwzięcia , dla </w:t>
      </w:r>
      <w:r w:rsidR="000949C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Budynku D</w:t>
      </w:r>
      <w:r w:rsidR="0023522D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omu </w:t>
      </w:r>
      <w:r w:rsidR="000949C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J</w:t>
      </w:r>
      <w:r w:rsidR="0023522D"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ednorodzinnego wg Modelu II.</w:t>
      </w:r>
    </w:p>
    <w:p w14:paraId="007359E1" w14:textId="4276876C" w:rsidR="002E4AB6" w:rsidRDefault="002E4AB6" w:rsidP="002E4AB6">
      <w:pPr>
        <w:autoSpaceDE w:val="0"/>
        <w:autoSpaceDN w:val="0"/>
        <w:adjustRightInd w:val="0"/>
        <w:spacing w:before="240" w:after="240" w:line="276" w:lineRule="auto"/>
        <w:ind w:left="360"/>
        <w:jc w:val="both"/>
        <w:rPr>
          <w:lang w:bidi="ar-SA"/>
        </w:rPr>
      </w:pPr>
      <w:r w:rsidRPr="682E080C">
        <w:rPr>
          <w:lang w:bidi="ar-SA"/>
        </w:rPr>
        <w:t>Lokalizacja Nieruchomości Demonstracyjnych, w których zostaną niezależnie zainstalowane System 1 oraz System</w:t>
      </w:r>
      <w:r w:rsidR="00390D51" w:rsidRPr="682E080C">
        <w:rPr>
          <w:lang w:bidi="ar-SA"/>
        </w:rPr>
        <w:t xml:space="preserve"> </w:t>
      </w:r>
      <w:r w:rsidRPr="682E080C">
        <w:rPr>
          <w:lang w:bidi="ar-SA"/>
        </w:rPr>
        <w:t xml:space="preserve">2, zostanie zaproponowana przez Zamawiającego, a następnie poddana konsultacjom z </w:t>
      </w:r>
      <w:r w:rsidR="001F1695">
        <w:rPr>
          <w:lang w:bidi="ar-SA"/>
        </w:rPr>
        <w:t>Uczestnikami Przedsięwzięcia</w:t>
      </w:r>
      <w:r w:rsidRPr="682E080C">
        <w:rPr>
          <w:lang w:bidi="ar-SA"/>
        </w:rPr>
        <w:t xml:space="preserve">. </w:t>
      </w:r>
      <w:r w:rsidR="001F1695">
        <w:rPr>
          <w:lang w:bidi="ar-SA"/>
        </w:rPr>
        <w:t>Uczestnicy Przedsięwzięcia</w:t>
      </w:r>
      <w:r w:rsidRPr="682E080C">
        <w:rPr>
          <w:lang w:bidi="ar-SA"/>
        </w:rPr>
        <w:t xml:space="preserve"> mogą także zaproponować i wskazać inne Lokalizacje budynków. Ostateczną decyzję odnośnie wyboru Lokalizacji budynków podejmuje Zamawiający w terminie </w:t>
      </w:r>
      <w:r w:rsidR="00CF3BDC">
        <w:rPr>
          <w:lang w:bidi="ar-SA"/>
        </w:rPr>
        <w:t>6 miesięcy przed zakończeniem Etapu I</w:t>
      </w:r>
      <w:r w:rsidR="00EE51E9" w:rsidRPr="682E080C">
        <w:rPr>
          <w:lang w:bidi="ar-SA"/>
        </w:rPr>
        <w:t>.</w:t>
      </w:r>
    </w:p>
    <w:p w14:paraId="6E55E89F" w14:textId="66545EBD" w:rsidR="00D376DA" w:rsidRPr="00D376DA" w:rsidRDefault="00D376DA" w:rsidP="00D376DA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376DA">
        <w:rPr>
          <w:rFonts w:ascii="Calibri" w:hAnsi="Calibri" w:cs="Calibri"/>
          <w:lang w:bidi="ar-SA"/>
        </w:rPr>
        <w:t>Wykonawca przeprowadza prace polegające na</w:t>
      </w:r>
      <w:r w:rsidR="00385D4B" w:rsidRPr="00385D4B">
        <w:rPr>
          <w:rFonts w:ascii="Calibri" w:hAnsi="Calibri" w:cs="Calibri"/>
          <w:lang w:bidi="ar-SA"/>
        </w:rPr>
        <w:t xml:space="preserve"> </w:t>
      </w:r>
      <w:r w:rsidR="00385D4B" w:rsidRPr="00D376DA">
        <w:rPr>
          <w:rFonts w:ascii="Calibri" w:hAnsi="Calibri" w:cs="Calibri"/>
          <w:lang w:bidi="ar-SA"/>
        </w:rPr>
        <w:t>między innymi</w:t>
      </w:r>
      <w:r w:rsidRPr="00D376DA">
        <w:rPr>
          <w:rFonts w:ascii="Calibri" w:hAnsi="Calibri" w:cs="Calibri"/>
          <w:lang w:bidi="ar-SA"/>
        </w:rPr>
        <w:t>:</w:t>
      </w:r>
    </w:p>
    <w:p w14:paraId="70CA107F" w14:textId="5E833155" w:rsidR="00D376DA" w:rsidRPr="00B17649" w:rsidRDefault="00EE51E9" w:rsidP="00B1764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n</w:t>
      </w:r>
      <w:r w:rsidR="0023522D">
        <w:rPr>
          <w:rFonts w:ascii="Calibri" w:hAnsi="Calibri" w:cs="Calibri"/>
          <w:lang w:bidi="ar-SA"/>
        </w:rPr>
        <w:t>iezależnym p</w:t>
      </w:r>
      <w:r w:rsidR="00D376DA" w:rsidRPr="00B17649">
        <w:rPr>
          <w:rFonts w:ascii="Calibri" w:hAnsi="Calibri" w:cs="Calibri"/>
          <w:lang w:bidi="ar-SA"/>
        </w:rPr>
        <w:t xml:space="preserve">rzeniesieniu Systemu </w:t>
      </w:r>
      <w:r w:rsidR="00D376DA">
        <w:rPr>
          <w:rFonts w:ascii="Calibri" w:hAnsi="Calibri" w:cs="Calibri"/>
          <w:lang w:bidi="ar-SA"/>
        </w:rPr>
        <w:t>1</w:t>
      </w:r>
      <w:r w:rsidR="0023522D">
        <w:rPr>
          <w:rFonts w:ascii="Calibri" w:hAnsi="Calibri" w:cs="Calibri"/>
          <w:lang w:bidi="ar-SA"/>
        </w:rPr>
        <w:t xml:space="preserve"> oraz Systemu 2</w:t>
      </w:r>
      <w:r w:rsidR="00D376DA" w:rsidRPr="00B17649">
        <w:rPr>
          <w:rFonts w:ascii="Calibri" w:hAnsi="Calibri" w:cs="Calibri"/>
          <w:lang w:bidi="ar-SA"/>
        </w:rPr>
        <w:t xml:space="preserve"> ze skali prototypowej do demonstracyjnej, to znaczy takiej, w której </w:t>
      </w:r>
      <w:r w:rsidR="00B17649">
        <w:rPr>
          <w:rFonts w:ascii="Calibri" w:hAnsi="Calibri" w:cs="Calibri"/>
          <w:lang w:bidi="ar-SA"/>
        </w:rPr>
        <w:t xml:space="preserve">opracowany </w:t>
      </w:r>
      <w:r w:rsidR="00DD626E">
        <w:rPr>
          <w:rFonts w:ascii="Calibri" w:hAnsi="Calibri" w:cs="Calibri"/>
          <w:lang w:bidi="ar-SA"/>
        </w:rPr>
        <w:t>S</w:t>
      </w:r>
      <w:r w:rsidR="00B17649" w:rsidRPr="00B17649">
        <w:rPr>
          <w:rFonts w:ascii="Calibri" w:hAnsi="Calibri" w:cs="Calibri"/>
          <w:lang w:bidi="ar-SA"/>
        </w:rPr>
        <w:t>ystem dostarczania określonej ilości ciepła na potrzeby CO i CWU oraz określonej ilości chłodu na potrzeby CH wykorzystując</w:t>
      </w:r>
      <w:r w:rsidR="00E57A3B">
        <w:rPr>
          <w:rFonts w:ascii="Calibri" w:hAnsi="Calibri" w:cs="Calibri"/>
          <w:lang w:bidi="ar-SA"/>
        </w:rPr>
        <w:t>y</w:t>
      </w:r>
      <w:r w:rsidR="00B17649" w:rsidRPr="00B17649">
        <w:rPr>
          <w:rFonts w:ascii="Calibri" w:hAnsi="Calibri" w:cs="Calibri"/>
          <w:lang w:bidi="ar-SA"/>
        </w:rPr>
        <w:t xml:space="preserve"> technologie magazynów energii cieplnej i chłodniczej będzie zainstalowany</w:t>
      </w:r>
      <w:r w:rsidR="00D376DA" w:rsidRPr="00B17649">
        <w:rPr>
          <w:rFonts w:ascii="Calibri" w:hAnsi="Calibri" w:cs="Calibri"/>
          <w:lang w:bidi="ar-SA"/>
        </w:rPr>
        <w:t xml:space="preserve"> w </w:t>
      </w:r>
      <w:r w:rsidR="004A05D0">
        <w:rPr>
          <w:rFonts w:ascii="Calibri" w:hAnsi="Calibri" w:cs="Calibri"/>
          <w:lang w:bidi="ar-SA"/>
        </w:rPr>
        <w:t xml:space="preserve">dwóch niezależnych </w:t>
      </w:r>
      <w:r w:rsidR="00DD626E">
        <w:rPr>
          <w:rFonts w:ascii="Calibri" w:hAnsi="Calibri" w:cs="Calibri"/>
          <w:lang w:bidi="ar-SA"/>
        </w:rPr>
        <w:t>Budynkach</w:t>
      </w:r>
      <w:r w:rsidR="00B17649">
        <w:rPr>
          <w:rFonts w:ascii="Calibri" w:hAnsi="Calibri" w:cs="Calibri"/>
          <w:lang w:bidi="ar-SA"/>
        </w:rPr>
        <w:t xml:space="preserve"> </w:t>
      </w:r>
      <w:r w:rsidR="00E57A3B">
        <w:rPr>
          <w:rFonts w:ascii="Calibri" w:hAnsi="Calibri" w:cs="Calibri"/>
          <w:lang w:bidi="ar-SA"/>
        </w:rPr>
        <w:t>D</w:t>
      </w:r>
      <w:r w:rsidR="00B17649">
        <w:rPr>
          <w:rFonts w:ascii="Calibri" w:hAnsi="Calibri" w:cs="Calibri"/>
          <w:lang w:bidi="ar-SA"/>
        </w:rPr>
        <w:t xml:space="preserve">omu </w:t>
      </w:r>
      <w:r w:rsidR="00E57A3B">
        <w:rPr>
          <w:rFonts w:ascii="Calibri" w:hAnsi="Calibri" w:cs="Calibri"/>
          <w:lang w:bidi="ar-SA"/>
        </w:rPr>
        <w:t>J</w:t>
      </w:r>
      <w:r w:rsidR="00B17649">
        <w:rPr>
          <w:rFonts w:ascii="Calibri" w:hAnsi="Calibri" w:cs="Calibri"/>
          <w:lang w:bidi="ar-SA"/>
        </w:rPr>
        <w:t>ednorodzinnego wg Modelu I</w:t>
      </w:r>
      <w:r w:rsidR="00607D0D">
        <w:rPr>
          <w:rFonts w:ascii="Calibri" w:hAnsi="Calibri" w:cs="Calibri"/>
          <w:lang w:bidi="ar-SA"/>
        </w:rPr>
        <w:t xml:space="preserve"> oraz wg Modelu II</w:t>
      </w:r>
      <w:r w:rsidR="00B17649" w:rsidRPr="00B17649">
        <w:rPr>
          <w:rFonts w:ascii="Calibri" w:hAnsi="Calibri" w:cs="Calibri"/>
          <w:lang w:bidi="ar-SA"/>
        </w:rPr>
        <w:t xml:space="preserve">. </w:t>
      </w:r>
      <w:r w:rsidR="00B17649">
        <w:rPr>
          <w:rFonts w:ascii="Calibri" w:hAnsi="Calibri" w:cs="Calibri"/>
          <w:lang w:bidi="ar-SA"/>
        </w:rPr>
        <w:t>System</w:t>
      </w:r>
      <w:r w:rsidR="00607D0D">
        <w:rPr>
          <w:rFonts w:ascii="Calibri" w:hAnsi="Calibri" w:cs="Calibri"/>
          <w:lang w:bidi="ar-SA"/>
        </w:rPr>
        <w:t>y</w:t>
      </w:r>
      <w:r w:rsidR="00B17649">
        <w:rPr>
          <w:rFonts w:ascii="Calibri" w:hAnsi="Calibri" w:cs="Calibri"/>
          <w:lang w:bidi="ar-SA"/>
        </w:rPr>
        <w:t xml:space="preserve"> będ</w:t>
      </w:r>
      <w:r w:rsidR="00607D0D">
        <w:rPr>
          <w:rFonts w:ascii="Calibri" w:hAnsi="Calibri" w:cs="Calibri"/>
          <w:lang w:bidi="ar-SA"/>
        </w:rPr>
        <w:t>ą</w:t>
      </w:r>
      <w:r w:rsidR="00B17649">
        <w:rPr>
          <w:rFonts w:ascii="Calibri" w:hAnsi="Calibri" w:cs="Calibri"/>
          <w:lang w:bidi="ar-SA"/>
        </w:rPr>
        <w:t xml:space="preserve"> więc </w:t>
      </w:r>
      <w:r w:rsidR="00D376DA" w:rsidRPr="00B17649">
        <w:rPr>
          <w:rFonts w:ascii="Calibri" w:hAnsi="Calibri" w:cs="Calibri"/>
          <w:lang w:bidi="ar-SA"/>
        </w:rPr>
        <w:t xml:space="preserve">działać </w:t>
      </w:r>
      <w:r w:rsidR="00B17649">
        <w:rPr>
          <w:rFonts w:ascii="Calibri" w:hAnsi="Calibri" w:cs="Calibri"/>
          <w:lang w:bidi="ar-SA"/>
        </w:rPr>
        <w:t>w warunkach rzeczywistych</w:t>
      </w:r>
      <w:r w:rsidR="00E57A3B">
        <w:rPr>
          <w:rFonts w:ascii="Calibri" w:hAnsi="Calibri" w:cs="Calibri"/>
          <w:lang w:bidi="ar-SA"/>
        </w:rPr>
        <w:t>. System</w:t>
      </w:r>
      <w:r w:rsidR="00607D0D">
        <w:rPr>
          <w:rFonts w:ascii="Calibri" w:hAnsi="Calibri" w:cs="Calibri"/>
          <w:lang w:bidi="ar-SA"/>
        </w:rPr>
        <w:t>y</w:t>
      </w:r>
      <w:r w:rsidR="00B17649">
        <w:rPr>
          <w:rFonts w:ascii="Calibri" w:hAnsi="Calibri" w:cs="Calibri"/>
          <w:lang w:bidi="ar-SA"/>
        </w:rPr>
        <w:t xml:space="preserve"> mus</w:t>
      </w:r>
      <w:r w:rsidR="00607D0D">
        <w:rPr>
          <w:rFonts w:ascii="Calibri" w:hAnsi="Calibri" w:cs="Calibri"/>
          <w:lang w:bidi="ar-SA"/>
        </w:rPr>
        <w:t>zą</w:t>
      </w:r>
      <w:r w:rsidR="00B17649">
        <w:rPr>
          <w:rFonts w:ascii="Calibri" w:hAnsi="Calibri" w:cs="Calibri"/>
          <w:lang w:bidi="ar-SA"/>
        </w:rPr>
        <w:t xml:space="preserve"> pracować </w:t>
      </w:r>
      <w:r w:rsidR="00D376DA" w:rsidRPr="00B17649">
        <w:rPr>
          <w:rFonts w:ascii="Calibri" w:hAnsi="Calibri" w:cs="Calibri"/>
          <w:lang w:bidi="ar-SA"/>
        </w:rPr>
        <w:t xml:space="preserve">stabilnie i bezpiecznie dla </w:t>
      </w:r>
      <w:r w:rsidR="00DD626E">
        <w:rPr>
          <w:rFonts w:ascii="Calibri" w:hAnsi="Calibri" w:cs="Calibri"/>
          <w:lang w:bidi="ar-SA"/>
        </w:rPr>
        <w:t>U</w:t>
      </w:r>
      <w:r w:rsidR="00D376DA" w:rsidRPr="00B17649">
        <w:rPr>
          <w:rFonts w:ascii="Calibri" w:hAnsi="Calibri" w:cs="Calibri"/>
          <w:lang w:bidi="ar-SA"/>
        </w:rPr>
        <w:t>żytkowników</w:t>
      </w:r>
      <w:r w:rsidR="004758AC">
        <w:rPr>
          <w:rFonts w:ascii="Calibri" w:hAnsi="Calibri" w:cs="Calibri"/>
          <w:lang w:bidi="ar-SA"/>
        </w:rPr>
        <w:t>,</w:t>
      </w:r>
    </w:p>
    <w:p w14:paraId="6363535A" w14:textId="72EC010C" w:rsidR="00D376DA" w:rsidRDefault="00D376DA" w:rsidP="00B1764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 xml:space="preserve">wykonaniu inwentaryzacji architektoniczno-konstrukcyjnej </w:t>
      </w:r>
      <w:r w:rsidR="004A05D0">
        <w:rPr>
          <w:rFonts w:ascii="Calibri" w:hAnsi="Calibri" w:cs="Calibri"/>
          <w:lang w:bidi="ar-SA"/>
        </w:rPr>
        <w:t>Budynków</w:t>
      </w:r>
      <w:r w:rsidR="00B17649">
        <w:rPr>
          <w:rFonts w:ascii="Calibri" w:hAnsi="Calibri" w:cs="Calibri"/>
          <w:lang w:bidi="ar-SA"/>
        </w:rPr>
        <w:t xml:space="preserve"> Domu Jednorodzinnego wg Model</w:t>
      </w:r>
      <w:r w:rsidR="004758AC">
        <w:rPr>
          <w:rFonts w:ascii="Calibri" w:hAnsi="Calibri" w:cs="Calibri"/>
          <w:lang w:bidi="ar-SA"/>
        </w:rPr>
        <w:t>u</w:t>
      </w:r>
      <w:r w:rsidR="00B17649">
        <w:rPr>
          <w:rFonts w:ascii="Calibri" w:hAnsi="Calibri" w:cs="Calibri"/>
          <w:lang w:bidi="ar-SA"/>
        </w:rPr>
        <w:t xml:space="preserve"> I</w:t>
      </w:r>
      <w:r w:rsidRPr="00B17649">
        <w:rPr>
          <w:rFonts w:ascii="Calibri" w:hAnsi="Calibri" w:cs="Calibri"/>
          <w:lang w:bidi="ar-SA"/>
        </w:rPr>
        <w:t>, w który</w:t>
      </w:r>
      <w:r w:rsidR="004758AC">
        <w:rPr>
          <w:rFonts w:ascii="Calibri" w:hAnsi="Calibri" w:cs="Calibri"/>
          <w:lang w:bidi="ar-SA"/>
        </w:rPr>
        <w:t xml:space="preserve">m </w:t>
      </w:r>
      <w:r w:rsidRPr="00B17649">
        <w:rPr>
          <w:rFonts w:ascii="Calibri" w:hAnsi="Calibri" w:cs="Calibri"/>
          <w:lang w:bidi="ar-SA"/>
        </w:rPr>
        <w:t xml:space="preserve">dokona montażu Systemu </w:t>
      </w:r>
      <w:r w:rsidR="00B17649">
        <w:rPr>
          <w:rFonts w:ascii="Calibri" w:hAnsi="Calibri" w:cs="Calibri"/>
          <w:lang w:bidi="ar-SA"/>
        </w:rPr>
        <w:t>1</w:t>
      </w:r>
      <w:r w:rsidR="00DD626E">
        <w:rPr>
          <w:rFonts w:ascii="Calibri" w:hAnsi="Calibri" w:cs="Calibri"/>
          <w:lang w:bidi="ar-SA"/>
        </w:rPr>
        <w:t>,</w:t>
      </w:r>
    </w:p>
    <w:p w14:paraId="5C180050" w14:textId="43A58761" w:rsidR="00DD626E" w:rsidRPr="009E0611" w:rsidRDefault="00DD626E" w:rsidP="00DD626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 xml:space="preserve">wykonaniu inwentaryzacji architektoniczno-konstrukcyjnej </w:t>
      </w:r>
      <w:r>
        <w:rPr>
          <w:rFonts w:ascii="Calibri" w:hAnsi="Calibri" w:cs="Calibri"/>
          <w:lang w:bidi="ar-SA"/>
        </w:rPr>
        <w:t>Budynków Domu Jednorodzinnego wg Modelu II</w:t>
      </w:r>
      <w:r w:rsidRPr="00B17649">
        <w:rPr>
          <w:rFonts w:ascii="Calibri" w:hAnsi="Calibri" w:cs="Calibri"/>
          <w:lang w:bidi="ar-SA"/>
        </w:rPr>
        <w:t>, w który</w:t>
      </w:r>
      <w:r>
        <w:rPr>
          <w:rFonts w:ascii="Calibri" w:hAnsi="Calibri" w:cs="Calibri"/>
          <w:lang w:bidi="ar-SA"/>
        </w:rPr>
        <w:t xml:space="preserve">m </w:t>
      </w:r>
      <w:r w:rsidRPr="00B17649">
        <w:rPr>
          <w:rFonts w:ascii="Calibri" w:hAnsi="Calibri" w:cs="Calibri"/>
          <w:lang w:bidi="ar-SA"/>
        </w:rPr>
        <w:t xml:space="preserve">dokona montażu Systemu </w:t>
      </w:r>
      <w:r>
        <w:rPr>
          <w:rFonts w:ascii="Calibri" w:hAnsi="Calibri" w:cs="Calibri"/>
          <w:lang w:bidi="ar-SA"/>
        </w:rPr>
        <w:t>2</w:t>
      </w:r>
      <w:r w:rsidRPr="00B17649">
        <w:rPr>
          <w:rFonts w:ascii="Calibri" w:hAnsi="Calibri" w:cs="Calibri"/>
          <w:lang w:bidi="ar-SA"/>
        </w:rPr>
        <w:t xml:space="preserve">, </w:t>
      </w:r>
    </w:p>
    <w:p w14:paraId="7481840D" w14:textId="53C8AA76" w:rsidR="00D376DA" w:rsidRDefault="00D376DA" w:rsidP="00B1764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>wykonani</w:t>
      </w:r>
      <w:r w:rsidR="00E57A3B">
        <w:rPr>
          <w:rFonts w:ascii="Calibri" w:hAnsi="Calibri" w:cs="Calibri"/>
          <w:lang w:bidi="ar-SA"/>
        </w:rPr>
        <w:t>u</w:t>
      </w:r>
      <w:r w:rsidRPr="00B17649">
        <w:rPr>
          <w:rFonts w:ascii="Calibri" w:hAnsi="Calibri" w:cs="Calibri"/>
          <w:lang w:bidi="ar-SA"/>
        </w:rPr>
        <w:t xml:space="preserve"> inwentaryzacji </w:t>
      </w:r>
      <w:r w:rsidR="00B17649">
        <w:rPr>
          <w:rFonts w:ascii="Calibri" w:hAnsi="Calibri" w:cs="Calibri"/>
          <w:lang w:bidi="ar-SA"/>
        </w:rPr>
        <w:t xml:space="preserve">dla </w:t>
      </w:r>
      <w:r w:rsidR="0023522D">
        <w:rPr>
          <w:rFonts w:ascii="Calibri" w:hAnsi="Calibri" w:cs="Calibri"/>
          <w:lang w:bidi="ar-SA"/>
        </w:rPr>
        <w:t xml:space="preserve">istniejących </w:t>
      </w:r>
      <w:r w:rsidR="00B17649">
        <w:rPr>
          <w:rFonts w:ascii="Calibri" w:hAnsi="Calibri" w:cs="Calibri"/>
          <w:lang w:bidi="ar-SA"/>
        </w:rPr>
        <w:t xml:space="preserve">w budynku </w:t>
      </w:r>
      <w:r w:rsidRPr="00B17649">
        <w:rPr>
          <w:rFonts w:ascii="Calibri" w:hAnsi="Calibri" w:cs="Calibri"/>
          <w:lang w:bidi="ar-SA"/>
        </w:rPr>
        <w:t>instalacji</w:t>
      </w:r>
      <w:r w:rsidR="00B17649">
        <w:rPr>
          <w:rFonts w:ascii="Calibri" w:hAnsi="Calibri" w:cs="Calibri"/>
          <w:lang w:bidi="ar-SA"/>
        </w:rPr>
        <w:t xml:space="preserve">: </w:t>
      </w:r>
      <w:r w:rsidR="004758AC">
        <w:rPr>
          <w:rFonts w:ascii="Calibri" w:hAnsi="Calibri" w:cs="Calibri"/>
          <w:lang w:bidi="ar-SA"/>
        </w:rPr>
        <w:t xml:space="preserve">CO, CWU i CH po stronie dystrybucji, </w:t>
      </w:r>
    </w:p>
    <w:p w14:paraId="54404F80" w14:textId="4DFEC4C0" w:rsidR="005D2B33" w:rsidRPr="00B17649" w:rsidRDefault="005D2B33" w:rsidP="00B1764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wykonaniu dostosowania budynków do uruchomienia Systemu i dostarczenia do nich CO, CWU i CH,</w:t>
      </w:r>
    </w:p>
    <w:p w14:paraId="39533F01" w14:textId="29802877" w:rsidR="00D376DA" w:rsidRPr="00C62E9C" w:rsidRDefault="00D376DA" w:rsidP="00C62E9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>wykonaniu p</w:t>
      </w:r>
      <w:r w:rsidR="00B17649" w:rsidRPr="00B17649">
        <w:rPr>
          <w:rFonts w:ascii="Calibri" w:hAnsi="Calibri" w:cs="Calibri"/>
          <w:lang w:bidi="ar-SA"/>
        </w:rPr>
        <w:t>rojekt</w:t>
      </w:r>
      <w:r w:rsidR="0023522D">
        <w:rPr>
          <w:rFonts w:ascii="Calibri" w:hAnsi="Calibri" w:cs="Calibri"/>
          <w:lang w:bidi="ar-SA"/>
        </w:rPr>
        <w:t>ów</w:t>
      </w:r>
      <w:r w:rsidR="00B17649" w:rsidRPr="00B17649">
        <w:rPr>
          <w:rFonts w:ascii="Calibri" w:hAnsi="Calibri" w:cs="Calibri"/>
          <w:lang w:bidi="ar-SA"/>
        </w:rPr>
        <w:t xml:space="preserve"> </w:t>
      </w:r>
      <w:r w:rsidR="0023522D" w:rsidRPr="00B17649">
        <w:rPr>
          <w:rFonts w:ascii="Calibri" w:hAnsi="Calibri" w:cs="Calibri"/>
          <w:lang w:bidi="ar-SA"/>
        </w:rPr>
        <w:t>wykonawcz</w:t>
      </w:r>
      <w:r w:rsidR="0023522D">
        <w:rPr>
          <w:rFonts w:ascii="Calibri" w:hAnsi="Calibri" w:cs="Calibri"/>
          <w:lang w:bidi="ar-SA"/>
        </w:rPr>
        <w:t>ych</w:t>
      </w:r>
      <w:r w:rsidR="0023522D" w:rsidRPr="00B17649">
        <w:rPr>
          <w:rFonts w:ascii="Calibri" w:hAnsi="Calibri" w:cs="Calibri"/>
          <w:lang w:bidi="ar-SA"/>
        </w:rPr>
        <w:t xml:space="preserve"> </w:t>
      </w:r>
      <w:r w:rsidR="00B17649" w:rsidRPr="00B17649">
        <w:rPr>
          <w:rFonts w:ascii="Calibri" w:hAnsi="Calibri" w:cs="Calibri"/>
          <w:lang w:bidi="ar-SA"/>
        </w:rPr>
        <w:t>instalacji</w:t>
      </w:r>
      <w:r w:rsidR="0023522D">
        <w:rPr>
          <w:rFonts w:ascii="Calibri" w:hAnsi="Calibri" w:cs="Calibri"/>
          <w:lang w:bidi="ar-SA"/>
        </w:rPr>
        <w:t>:</w:t>
      </w:r>
      <w:r w:rsidR="004758AC">
        <w:rPr>
          <w:rFonts w:ascii="Calibri" w:hAnsi="Calibri" w:cs="Calibri"/>
          <w:lang w:bidi="ar-SA"/>
        </w:rPr>
        <w:t xml:space="preserve"> Systemu 1 wraz z instalacją ExtraElementów (o ile takie zastosuje),</w:t>
      </w:r>
      <w:r w:rsidR="0023522D">
        <w:rPr>
          <w:rFonts w:ascii="Calibri" w:hAnsi="Calibri" w:cs="Calibri"/>
          <w:lang w:bidi="ar-SA"/>
        </w:rPr>
        <w:t xml:space="preserve"> oraz Systemu 2 wraz z instalacją ExtraElementów (o ile takie zastosuje)</w:t>
      </w:r>
      <w:r w:rsidR="00385D4B">
        <w:rPr>
          <w:rFonts w:ascii="Calibri" w:hAnsi="Calibri" w:cs="Calibri"/>
          <w:lang w:bidi="ar-SA"/>
        </w:rPr>
        <w:t>,</w:t>
      </w:r>
    </w:p>
    <w:p w14:paraId="541D858A" w14:textId="62F1201E" w:rsidR="00D376DA" w:rsidRPr="004758AC" w:rsidRDefault="0023522D" w:rsidP="004758A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 xml:space="preserve">niezależnym </w:t>
      </w:r>
      <w:r w:rsidR="00D376DA" w:rsidRPr="00B17649">
        <w:rPr>
          <w:rFonts w:ascii="Calibri" w:hAnsi="Calibri" w:cs="Calibri"/>
          <w:lang w:bidi="ar-SA"/>
        </w:rPr>
        <w:t xml:space="preserve">montażu Systemu </w:t>
      </w:r>
      <w:r w:rsidR="00B17649">
        <w:rPr>
          <w:rFonts w:ascii="Calibri" w:hAnsi="Calibri" w:cs="Calibri"/>
          <w:lang w:bidi="ar-SA"/>
        </w:rPr>
        <w:t>1</w:t>
      </w:r>
      <w:r>
        <w:rPr>
          <w:rFonts w:ascii="Calibri" w:hAnsi="Calibri" w:cs="Calibri"/>
          <w:lang w:bidi="ar-SA"/>
        </w:rPr>
        <w:t xml:space="preserve"> i Systemu 2</w:t>
      </w:r>
      <w:r w:rsidR="00B17649">
        <w:rPr>
          <w:rFonts w:ascii="Calibri" w:hAnsi="Calibri" w:cs="Calibri"/>
          <w:lang w:bidi="ar-SA"/>
        </w:rPr>
        <w:t xml:space="preserve"> oraz </w:t>
      </w:r>
      <w:r w:rsidR="004758AC">
        <w:rPr>
          <w:rFonts w:ascii="Calibri" w:hAnsi="Calibri" w:cs="Calibri"/>
          <w:lang w:bidi="ar-SA"/>
        </w:rPr>
        <w:t xml:space="preserve">instalacji </w:t>
      </w:r>
      <w:r w:rsidR="00B17649">
        <w:rPr>
          <w:rFonts w:ascii="Calibri" w:hAnsi="Calibri" w:cs="Calibri"/>
          <w:lang w:bidi="ar-SA"/>
        </w:rPr>
        <w:t xml:space="preserve">ExtraElementów </w:t>
      </w:r>
      <w:r w:rsidR="004758AC">
        <w:rPr>
          <w:rFonts w:ascii="Calibri" w:hAnsi="Calibri" w:cs="Calibri"/>
          <w:lang w:bidi="ar-SA"/>
        </w:rPr>
        <w:t>(o ile takie zastosuje),</w:t>
      </w:r>
    </w:p>
    <w:p w14:paraId="3FBB88E5" w14:textId="576A1B5A" w:rsidR="004758AC" w:rsidRPr="00C62E9C" w:rsidRDefault="0023522D" w:rsidP="004758A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 xml:space="preserve">niezależnym </w:t>
      </w:r>
      <w:r w:rsidR="00D376DA" w:rsidRPr="00B17649">
        <w:rPr>
          <w:rFonts w:ascii="Calibri" w:hAnsi="Calibri" w:cs="Calibri"/>
          <w:lang w:bidi="ar-SA"/>
        </w:rPr>
        <w:t>uruchomieni</w:t>
      </w:r>
      <w:r w:rsidR="00A02B3A">
        <w:rPr>
          <w:rFonts w:ascii="Calibri" w:hAnsi="Calibri" w:cs="Calibri"/>
          <w:lang w:bidi="ar-SA"/>
        </w:rPr>
        <w:t>u</w:t>
      </w:r>
      <w:r w:rsidR="00D376DA" w:rsidRPr="00B17649">
        <w:rPr>
          <w:rFonts w:ascii="Calibri" w:hAnsi="Calibri" w:cs="Calibri"/>
          <w:lang w:bidi="ar-SA"/>
        </w:rPr>
        <w:t xml:space="preserve"> oraz optymalizacj</w:t>
      </w:r>
      <w:r w:rsidR="00A02B3A">
        <w:rPr>
          <w:rFonts w:ascii="Calibri" w:hAnsi="Calibri" w:cs="Calibri"/>
          <w:lang w:bidi="ar-SA"/>
        </w:rPr>
        <w:t>i</w:t>
      </w:r>
      <w:r w:rsidR="00D376DA" w:rsidRPr="00B17649">
        <w:rPr>
          <w:rFonts w:ascii="Calibri" w:hAnsi="Calibri" w:cs="Calibri"/>
          <w:lang w:bidi="ar-SA"/>
        </w:rPr>
        <w:t xml:space="preserve"> pracy Systemu</w:t>
      </w:r>
      <w:r w:rsidR="004758AC">
        <w:rPr>
          <w:rFonts w:ascii="Calibri" w:hAnsi="Calibri" w:cs="Calibri"/>
          <w:lang w:bidi="ar-SA"/>
        </w:rPr>
        <w:t xml:space="preserve"> 1</w:t>
      </w:r>
      <w:r>
        <w:rPr>
          <w:rFonts w:ascii="Calibri" w:hAnsi="Calibri" w:cs="Calibri"/>
          <w:lang w:bidi="ar-SA"/>
        </w:rPr>
        <w:t xml:space="preserve"> i Systemu 2</w:t>
      </w:r>
      <w:r w:rsidR="00C62E9C">
        <w:rPr>
          <w:rFonts w:ascii="Calibri" w:hAnsi="Calibri" w:cs="Calibri"/>
          <w:lang w:bidi="ar-SA"/>
        </w:rPr>
        <w:t xml:space="preserve"> oraz</w:t>
      </w:r>
      <w:r w:rsidR="004758AC">
        <w:rPr>
          <w:rFonts w:ascii="Calibri" w:hAnsi="Calibri" w:cs="Calibri"/>
          <w:lang w:bidi="ar-SA"/>
        </w:rPr>
        <w:t xml:space="preserve"> </w:t>
      </w:r>
      <w:r w:rsidR="00C62E9C">
        <w:rPr>
          <w:rFonts w:ascii="Calibri" w:hAnsi="Calibri" w:cs="Calibri"/>
          <w:lang w:bidi="ar-SA"/>
        </w:rPr>
        <w:t xml:space="preserve">ExtraElementów </w:t>
      </w:r>
      <w:r w:rsidR="004758AC">
        <w:rPr>
          <w:rFonts w:ascii="Calibri" w:hAnsi="Calibri" w:cs="Calibri"/>
          <w:lang w:bidi="ar-SA"/>
        </w:rPr>
        <w:t>(o ile takie zastosuje),</w:t>
      </w:r>
    </w:p>
    <w:p w14:paraId="4BC7ED8E" w14:textId="29127CF9" w:rsidR="00D376DA" w:rsidRPr="004758AC" w:rsidRDefault="00C62E9C" w:rsidP="004758A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682E080C">
        <w:rPr>
          <w:rFonts w:ascii="Calibri" w:hAnsi="Calibri" w:cs="Calibri"/>
          <w:lang w:bidi="ar-SA"/>
        </w:rPr>
        <w:t xml:space="preserve">wykonaniu </w:t>
      </w:r>
      <w:r w:rsidR="0023522D" w:rsidRPr="682E080C">
        <w:rPr>
          <w:rFonts w:ascii="Calibri" w:hAnsi="Calibri" w:cs="Calibri"/>
          <w:lang w:bidi="ar-SA"/>
        </w:rPr>
        <w:t xml:space="preserve">niezależnych </w:t>
      </w:r>
      <w:r w:rsidRPr="682E080C">
        <w:rPr>
          <w:rFonts w:ascii="Calibri" w:hAnsi="Calibri" w:cs="Calibri"/>
          <w:lang w:bidi="ar-SA"/>
        </w:rPr>
        <w:t xml:space="preserve">Testów </w:t>
      </w:r>
      <w:r w:rsidR="0023522D" w:rsidRPr="682E080C">
        <w:rPr>
          <w:rFonts w:ascii="Calibri" w:hAnsi="Calibri" w:cs="Calibri"/>
          <w:lang w:bidi="ar-SA"/>
        </w:rPr>
        <w:t xml:space="preserve">zainstalowanych </w:t>
      </w:r>
      <w:r w:rsidRPr="682E080C">
        <w:rPr>
          <w:rFonts w:ascii="Calibri" w:hAnsi="Calibri" w:cs="Calibri"/>
          <w:lang w:bidi="ar-SA"/>
        </w:rPr>
        <w:t>Syste</w:t>
      </w:r>
      <w:r w:rsidR="005E0A72" w:rsidRPr="682E080C">
        <w:rPr>
          <w:rFonts w:ascii="Calibri" w:hAnsi="Calibri" w:cs="Calibri"/>
          <w:lang w:bidi="ar-SA"/>
        </w:rPr>
        <w:t>mu</w:t>
      </w:r>
      <w:r w:rsidRPr="682E080C">
        <w:rPr>
          <w:rFonts w:ascii="Calibri" w:hAnsi="Calibri" w:cs="Calibri"/>
          <w:lang w:bidi="ar-SA"/>
        </w:rPr>
        <w:t>1</w:t>
      </w:r>
      <w:r w:rsidR="0023522D" w:rsidRPr="682E080C">
        <w:rPr>
          <w:rFonts w:ascii="Calibri" w:hAnsi="Calibri" w:cs="Calibri"/>
          <w:lang w:bidi="ar-SA"/>
        </w:rPr>
        <w:t xml:space="preserve"> i </w:t>
      </w:r>
      <w:r w:rsidR="005E0A72" w:rsidRPr="682E080C">
        <w:rPr>
          <w:rFonts w:ascii="Calibri" w:hAnsi="Calibri" w:cs="Calibri"/>
          <w:lang w:bidi="ar-SA"/>
        </w:rPr>
        <w:t xml:space="preserve">Systemu </w:t>
      </w:r>
      <w:r w:rsidR="0023522D" w:rsidRPr="682E080C">
        <w:rPr>
          <w:rFonts w:ascii="Calibri" w:hAnsi="Calibri" w:cs="Calibri"/>
          <w:lang w:bidi="ar-SA"/>
        </w:rPr>
        <w:t>2</w:t>
      </w:r>
      <w:r w:rsidRPr="682E080C">
        <w:rPr>
          <w:rFonts w:ascii="Calibri" w:hAnsi="Calibri" w:cs="Calibri"/>
          <w:lang w:bidi="ar-SA"/>
        </w:rPr>
        <w:t xml:space="preserve"> oraz ExtraElementów </w:t>
      </w:r>
      <w:r w:rsidR="004758AC" w:rsidRPr="682E080C">
        <w:rPr>
          <w:rFonts w:ascii="Calibri" w:hAnsi="Calibri" w:cs="Calibri"/>
          <w:lang w:bidi="ar-SA"/>
        </w:rPr>
        <w:t>(o ile takie zastosuje).</w:t>
      </w:r>
    </w:p>
    <w:p w14:paraId="2E950A2F" w14:textId="6BA8557C" w:rsidR="00E71FDB" w:rsidRPr="00DB3DB6" w:rsidRDefault="00E71FDB" w:rsidP="00DB3DB6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 xml:space="preserve">Wykonawca we własnym zakresie decyduje, jakie prace musi przeprowadzić, aby osiągnąć zadeklarowane cele. </w:t>
      </w:r>
      <w:r w:rsidR="2754ADEC" w:rsidRPr="00DB3DB6">
        <w:rPr>
          <w:rFonts w:ascii="Calibri" w:hAnsi="Calibri" w:cs="Calibri"/>
          <w:lang w:bidi="ar-SA"/>
        </w:rPr>
        <w:t>Wykonawca p</w:t>
      </w:r>
      <w:r w:rsidRPr="00DB3DB6">
        <w:rPr>
          <w:rFonts w:ascii="Calibri" w:hAnsi="Calibri" w:cs="Calibri"/>
          <w:lang w:bidi="ar-SA"/>
        </w:rPr>
        <w:t>rzedstawia Zamawiającemu jako Wynik Prac</w:t>
      </w:r>
      <w:r w:rsidR="00CA5ED8"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>Etapu I Harmonogram Rzeczowo-Finansowy, ze wskazaniem zidentyfikowanych Zadań Badawczych i odpowiadających im Kamieni Milowych</w:t>
      </w:r>
      <w:r w:rsidR="00CA5ED8">
        <w:rPr>
          <w:rFonts w:ascii="Calibri" w:hAnsi="Calibri" w:cs="Calibri"/>
          <w:lang w:bidi="ar-SA"/>
        </w:rPr>
        <w:t xml:space="preserve"> dla Etapu II</w:t>
      </w:r>
      <w:r w:rsidRPr="00DB3DB6">
        <w:rPr>
          <w:rFonts w:ascii="Calibri" w:hAnsi="Calibri" w:cs="Calibri"/>
          <w:lang w:bidi="ar-SA"/>
        </w:rPr>
        <w:t>. Wykonawca prowadzi prace na podstawie przedstawionego Harmonogramu.</w:t>
      </w:r>
    </w:p>
    <w:p w14:paraId="70488165" w14:textId="2E9E9B0E" w:rsidR="00E71FDB" w:rsidRPr="0057685C" w:rsidRDefault="00E71FDB">
      <w:pPr>
        <w:pStyle w:val="Nagwek3"/>
      </w:pPr>
      <w:bookmarkStart w:id="23" w:name="_Toc75353558"/>
      <w:r w:rsidRPr="0057685C">
        <w:t>Wyniki Prac Etapu II</w:t>
      </w:r>
      <w:bookmarkEnd w:id="23"/>
    </w:p>
    <w:p w14:paraId="2898ED63" w14:textId="33E457C1" w:rsidR="00E71FDB" w:rsidRDefault="00E71FDB" w:rsidP="00DB3DB6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>W trakcie realizacji Etapu II Wykonawca opracowuje Wyniki Prac</w:t>
      </w:r>
      <w:r w:rsidR="00A767C6"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 xml:space="preserve">Etapu II, które przedstawi Zamawiającemu po zakończeniu </w:t>
      </w:r>
      <w:r w:rsidR="00C62E9C">
        <w:rPr>
          <w:rFonts w:ascii="Calibri" w:hAnsi="Calibri" w:cs="Calibri"/>
          <w:lang w:bidi="ar-SA"/>
        </w:rPr>
        <w:t>P</w:t>
      </w:r>
      <w:r w:rsidRPr="00DB3DB6">
        <w:rPr>
          <w:rFonts w:ascii="Calibri" w:hAnsi="Calibri" w:cs="Calibri"/>
          <w:lang w:bidi="ar-SA"/>
        </w:rPr>
        <w:t xml:space="preserve">rac </w:t>
      </w:r>
      <w:r w:rsidR="00C62E9C">
        <w:rPr>
          <w:rFonts w:ascii="Calibri" w:hAnsi="Calibri" w:cs="Calibri"/>
          <w:lang w:bidi="ar-SA"/>
        </w:rPr>
        <w:t>B</w:t>
      </w:r>
      <w:r w:rsidRPr="00DB3DB6">
        <w:rPr>
          <w:rFonts w:ascii="Calibri" w:hAnsi="Calibri" w:cs="Calibri"/>
          <w:lang w:bidi="ar-SA"/>
        </w:rPr>
        <w:t>adawczo-</w:t>
      </w:r>
      <w:r w:rsidR="00C62E9C">
        <w:rPr>
          <w:rFonts w:ascii="Calibri" w:hAnsi="Calibri" w:cs="Calibri"/>
          <w:lang w:bidi="ar-SA"/>
        </w:rPr>
        <w:t>R</w:t>
      </w:r>
      <w:r w:rsidRPr="00DB3DB6">
        <w:rPr>
          <w:rFonts w:ascii="Calibri" w:hAnsi="Calibri" w:cs="Calibri"/>
          <w:lang w:bidi="ar-SA"/>
        </w:rPr>
        <w:t>ozwojowych</w:t>
      </w:r>
      <w:r w:rsidR="00C72A91">
        <w:rPr>
          <w:rFonts w:ascii="Calibri" w:hAnsi="Calibri" w:cs="Calibri"/>
          <w:lang w:bidi="ar-SA"/>
        </w:rPr>
        <w:t xml:space="preserve"> </w:t>
      </w:r>
      <w:r w:rsidR="00C72A91" w:rsidRPr="00DB3DB6">
        <w:rPr>
          <w:rFonts w:ascii="Calibri" w:hAnsi="Calibri" w:cs="Calibri"/>
          <w:lang w:bidi="ar-SA"/>
        </w:rPr>
        <w:t>Etapu II</w:t>
      </w:r>
      <w:r w:rsidRPr="00DB3DB6">
        <w:rPr>
          <w:rFonts w:ascii="Calibri" w:hAnsi="Calibri" w:cs="Calibri"/>
          <w:lang w:bidi="ar-SA"/>
        </w:rPr>
        <w:t xml:space="preserve">. Listę obligatoryjnych </w:t>
      </w:r>
      <w:r w:rsidR="00DA0ABC">
        <w:rPr>
          <w:rFonts w:ascii="Calibri" w:hAnsi="Calibri" w:cs="Calibri"/>
          <w:lang w:bidi="ar-SA"/>
        </w:rPr>
        <w:t>Wyników Prac Etapu</w:t>
      </w:r>
      <w:r w:rsidRPr="00DB3DB6">
        <w:rPr>
          <w:rFonts w:ascii="Calibri" w:hAnsi="Calibri" w:cs="Calibri"/>
          <w:lang w:bidi="ar-SA"/>
        </w:rPr>
        <w:t xml:space="preserve"> II przedstawiono w </w:t>
      </w:r>
      <w:r w:rsidR="00390D51">
        <w:rPr>
          <w:rFonts w:ascii="Calibri" w:hAnsi="Calibri" w:cs="Calibri"/>
          <w:lang w:bidi="ar-SA"/>
        </w:rPr>
        <w:t xml:space="preserve">Tabeli </w:t>
      </w:r>
      <w:r w:rsidRPr="00DB3DB6">
        <w:rPr>
          <w:rFonts w:ascii="Calibri" w:hAnsi="Calibri" w:cs="Calibri"/>
          <w:lang w:bidi="ar-SA"/>
        </w:rPr>
        <w:t xml:space="preserve">3. </w:t>
      </w:r>
    </w:p>
    <w:p w14:paraId="5C594F4F" w14:textId="681E9F49" w:rsidR="00195F17" w:rsidRPr="002A08FF" w:rsidRDefault="002D6A95" w:rsidP="00DB3DB6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b/>
          <w:u w:val="single"/>
          <w:lang w:bidi="ar-SA"/>
        </w:rPr>
      </w:pPr>
      <w:r>
        <w:rPr>
          <w:rFonts w:ascii="Calibri" w:hAnsi="Calibri" w:cs="Calibri"/>
          <w:b/>
          <w:u w:val="single"/>
          <w:lang w:bidi="ar-SA"/>
        </w:rPr>
        <w:lastRenderedPageBreak/>
        <w:t xml:space="preserve">UWAGA: </w:t>
      </w:r>
      <w:r w:rsidR="00195F17" w:rsidRPr="002A08FF">
        <w:rPr>
          <w:rFonts w:ascii="Calibri" w:hAnsi="Calibri" w:cs="Calibri"/>
          <w:b/>
          <w:u w:val="single"/>
          <w:lang w:bidi="ar-SA"/>
        </w:rPr>
        <w:t xml:space="preserve">Wykonawca jest zobowiązany do przygotowania i przedstawienia </w:t>
      </w:r>
      <w:r>
        <w:rPr>
          <w:rFonts w:ascii="Calibri" w:hAnsi="Calibri" w:cs="Calibri"/>
          <w:b/>
          <w:u w:val="single"/>
          <w:lang w:bidi="ar-SA"/>
        </w:rPr>
        <w:t xml:space="preserve">osobnych i niezależnych </w:t>
      </w:r>
      <w:r w:rsidR="00DA0ABC">
        <w:rPr>
          <w:rFonts w:ascii="Calibri" w:hAnsi="Calibri" w:cs="Calibri"/>
          <w:b/>
          <w:u w:val="single"/>
          <w:lang w:bidi="ar-SA"/>
        </w:rPr>
        <w:t>Wyników Prac Etapu</w:t>
      </w:r>
      <w:r w:rsidR="00195F17" w:rsidRPr="002A08FF">
        <w:rPr>
          <w:rFonts w:ascii="Calibri" w:hAnsi="Calibri" w:cs="Calibri"/>
          <w:b/>
          <w:u w:val="single"/>
          <w:lang w:bidi="ar-SA"/>
        </w:rPr>
        <w:t xml:space="preserve"> II</w:t>
      </w:r>
      <w:r>
        <w:rPr>
          <w:rFonts w:ascii="Calibri" w:hAnsi="Calibri" w:cs="Calibri"/>
          <w:b/>
          <w:u w:val="single"/>
          <w:lang w:bidi="ar-SA"/>
        </w:rPr>
        <w:t xml:space="preserve"> opisanych w </w:t>
      </w:r>
      <w:r w:rsidR="003E17AB">
        <w:rPr>
          <w:rFonts w:ascii="Calibri" w:hAnsi="Calibri" w:cs="Calibri"/>
          <w:b/>
          <w:u w:val="single"/>
          <w:lang w:bidi="ar-SA"/>
        </w:rPr>
        <w:t xml:space="preserve">pkt 1-6 oraz </w:t>
      </w:r>
      <w:r w:rsidR="00385D4B">
        <w:rPr>
          <w:rFonts w:ascii="Calibri" w:hAnsi="Calibri" w:cs="Calibri"/>
          <w:b/>
          <w:u w:val="single"/>
          <w:lang w:bidi="ar-SA"/>
        </w:rPr>
        <w:t xml:space="preserve">pkt </w:t>
      </w:r>
      <w:r w:rsidR="003E17AB">
        <w:rPr>
          <w:rFonts w:ascii="Calibri" w:hAnsi="Calibri" w:cs="Calibri"/>
          <w:b/>
          <w:u w:val="single"/>
          <w:lang w:bidi="ar-SA"/>
        </w:rPr>
        <w:t>8 w poniższej Tabeli</w:t>
      </w:r>
      <w:r>
        <w:rPr>
          <w:rFonts w:ascii="Calibri" w:hAnsi="Calibri" w:cs="Calibri"/>
          <w:b/>
          <w:u w:val="single"/>
          <w:lang w:bidi="ar-SA"/>
        </w:rPr>
        <w:t xml:space="preserve">, </w:t>
      </w:r>
      <w:r w:rsidR="00195F17" w:rsidRPr="002A08FF">
        <w:rPr>
          <w:rFonts w:ascii="Calibri" w:hAnsi="Calibri" w:cs="Calibri"/>
          <w:b/>
          <w:u w:val="single"/>
          <w:lang w:bidi="ar-SA"/>
        </w:rPr>
        <w:t>dla Demonstratora</w:t>
      </w:r>
      <w:r>
        <w:rPr>
          <w:rFonts w:ascii="Calibri" w:hAnsi="Calibri" w:cs="Calibri"/>
          <w:b/>
          <w:u w:val="single"/>
          <w:lang w:bidi="ar-SA"/>
        </w:rPr>
        <w:t xml:space="preserve"> A oraz Demonstratora A’.</w:t>
      </w:r>
    </w:p>
    <w:p w14:paraId="0DD7C5CF" w14:textId="5A075B8E" w:rsidR="00E71FDB" w:rsidRPr="00DB3DB6" w:rsidRDefault="00E71FDB" w:rsidP="00DB3DB6">
      <w:pPr>
        <w:pStyle w:val="Legenda"/>
        <w:keepNext/>
        <w:spacing w:line="276" w:lineRule="auto"/>
        <w:jc w:val="both"/>
        <w:rPr>
          <w:rFonts w:ascii="Calibri-BoldItalic" w:hAnsi="Calibri-BoldItalic" w:cs="Calibri-BoldItalic"/>
          <w:bCs/>
          <w:i w:val="0"/>
          <w:iCs w:val="0"/>
          <w:sz w:val="20"/>
          <w:szCs w:val="22"/>
          <w:lang w:bidi="ar-SA"/>
        </w:rPr>
      </w:pPr>
      <w:r w:rsidRPr="00DB3DB6">
        <w:rPr>
          <w:rFonts w:ascii="Calibri-BoldItalic" w:hAnsi="Calibri-BoldItalic" w:cs="Calibri-BoldItalic"/>
          <w:b/>
          <w:bCs/>
          <w:i w:val="0"/>
          <w:iCs w:val="0"/>
          <w:sz w:val="20"/>
          <w:szCs w:val="22"/>
          <w:lang w:bidi="ar-SA"/>
        </w:rPr>
        <w:t>Tabela 3</w:t>
      </w:r>
      <w:r w:rsidRPr="00DB3DB6">
        <w:rPr>
          <w:rFonts w:ascii="Calibri-BoldItalic" w:hAnsi="Calibri-BoldItalic" w:cs="Calibri-BoldItalic"/>
          <w:bCs/>
          <w:i w:val="0"/>
          <w:iCs w:val="0"/>
          <w:sz w:val="20"/>
          <w:szCs w:val="22"/>
          <w:lang w:bidi="ar-SA"/>
        </w:rPr>
        <w:t xml:space="preserve">. </w:t>
      </w:r>
      <w:r w:rsidRPr="00A874F3">
        <w:rPr>
          <w:rFonts w:eastAsia="Calibri" w:cstheme="minorHAnsi"/>
          <w:i w:val="0"/>
          <w:iCs w:val="0"/>
          <w:sz w:val="22"/>
          <w:szCs w:val="22"/>
          <w:lang w:eastAsia="pl-PL"/>
        </w:rPr>
        <w:t>Wynik</w:t>
      </w:r>
      <w:r w:rsidR="00DB3DB6" w:rsidRPr="00A874F3">
        <w:rPr>
          <w:rFonts w:eastAsia="Calibri" w:cstheme="minorHAnsi"/>
          <w:i w:val="0"/>
          <w:iCs w:val="0"/>
          <w:sz w:val="22"/>
          <w:szCs w:val="22"/>
          <w:lang w:eastAsia="pl-PL"/>
        </w:rPr>
        <w:t>i</w:t>
      </w:r>
      <w:r w:rsidRPr="00A874F3">
        <w:rPr>
          <w:rFonts w:eastAsia="Calibri" w:cstheme="minorHAnsi"/>
          <w:i w:val="0"/>
          <w:iCs w:val="0"/>
          <w:sz w:val="22"/>
          <w:szCs w:val="22"/>
          <w:lang w:eastAsia="pl-PL"/>
        </w:rPr>
        <w:t xml:space="preserve"> Prac</w:t>
      </w:r>
      <w:r w:rsidR="00AE14D7" w:rsidRPr="00A874F3">
        <w:rPr>
          <w:rFonts w:eastAsia="Calibri" w:cstheme="minorHAnsi"/>
          <w:i w:val="0"/>
          <w:iCs w:val="0"/>
          <w:sz w:val="22"/>
          <w:szCs w:val="22"/>
          <w:lang w:eastAsia="pl-PL"/>
        </w:rPr>
        <w:t xml:space="preserve"> </w:t>
      </w:r>
      <w:r w:rsidRPr="00A874F3">
        <w:rPr>
          <w:rFonts w:eastAsia="Calibri" w:cstheme="minorHAnsi"/>
          <w:i w:val="0"/>
          <w:iCs w:val="0"/>
          <w:sz w:val="22"/>
          <w:szCs w:val="22"/>
          <w:lang w:eastAsia="pl-PL"/>
        </w:rPr>
        <w:t>Etapu II</w:t>
      </w:r>
      <w:r w:rsidR="00DB3DB6" w:rsidRPr="00A874F3">
        <w:rPr>
          <w:rFonts w:eastAsia="Calibri" w:cstheme="minorHAnsi"/>
          <w:i w:val="0"/>
          <w:iCs w:val="0"/>
          <w:sz w:val="22"/>
          <w:szCs w:val="22"/>
          <w:lang w:eastAsia="pl-PL"/>
        </w:rPr>
        <w:t>.</w:t>
      </w:r>
    </w:p>
    <w:tbl>
      <w:tblPr>
        <w:tblStyle w:val="Tabela-Siatka2"/>
        <w:tblpPr w:leftFromText="142" w:rightFromText="142" w:vertAnchor="text" w:horzAnchor="margin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5670"/>
        <w:gridCol w:w="1276"/>
      </w:tblGrid>
      <w:tr w:rsidR="00E71FDB" w:rsidRPr="005406E3" w14:paraId="1FA1AF76" w14:textId="77777777" w:rsidTr="009E0611">
        <w:trPr>
          <w:trHeight w:val="557"/>
        </w:trPr>
        <w:tc>
          <w:tcPr>
            <w:tcW w:w="562" w:type="dxa"/>
            <w:shd w:val="clear" w:color="auto" w:fill="A8D08D" w:themeFill="accent6" w:themeFillTint="99"/>
            <w:vAlign w:val="center"/>
          </w:tcPr>
          <w:p w14:paraId="29CC5DAF" w14:textId="77777777" w:rsidR="00E71FDB" w:rsidRPr="005406E3" w:rsidRDefault="00E71FDB" w:rsidP="0094387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2032C0FE" w14:textId="67504B9F" w:rsidR="00E71FDB" w:rsidRPr="005406E3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Cs w:val="22"/>
              </w:rPr>
              <w:t>Wynik Prac</w:t>
            </w:r>
            <w:r w:rsidR="00AE14D7"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5406E3">
              <w:rPr>
                <w:rFonts w:asciiTheme="minorHAnsi" w:eastAsia="Calibri" w:hAnsiTheme="minorHAnsi" w:cstheme="minorHAnsi"/>
                <w:szCs w:val="22"/>
              </w:rPr>
              <w:t>Etapu II</w:t>
            </w:r>
          </w:p>
        </w:tc>
        <w:tc>
          <w:tcPr>
            <w:tcW w:w="5670" w:type="dxa"/>
            <w:shd w:val="clear" w:color="auto" w:fill="A8D08D" w:themeFill="accent6" w:themeFillTint="99"/>
            <w:vAlign w:val="center"/>
          </w:tcPr>
          <w:p w14:paraId="56228F83" w14:textId="0E720854" w:rsidR="00E71FDB" w:rsidRPr="005406E3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Cs w:val="22"/>
              </w:rPr>
              <w:t>Wymagania dla Wyniku Prac</w:t>
            </w:r>
            <w:r w:rsidR="00682A38"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5406E3">
              <w:rPr>
                <w:rFonts w:asciiTheme="minorHAnsi" w:eastAsia="Calibri" w:hAnsiTheme="minorHAnsi" w:cstheme="minorHAnsi"/>
                <w:szCs w:val="22"/>
              </w:rPr>
              <w:t>Etapu II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06E87A1F" w14:textId="47B631C4" w:rsidR="00E71FDB" w:rsidRPr="005406E3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Cs w:val="22"/>
              </w:rPr>
              <w:t>Termin przekazania Zamawiającemu Wyniku Prac</w:t>
            </w:r>
            <w:r w:rsidR="00682A38"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5406E3">
              <w:rPr>
                <w:rFonts w:asciiTheme="minorHAnsi" w:eastAsia="Calibri" w:hAnsiTheme="minorHAnsi" w:cstheme="minorHAnsi"/>
                <w:szCs w:val="22"/>
              </w:rPr>
              <w:t>Etapu II</w:t>
            </w:r>
          </w:p>
        </w:tc>
      </w:tr>
      <w:tr w:rsidR="5EFB0F37" w:rsidRPr="005406E3" w14:paraId="325AF7F8" w14:textId="77777777" w:rsidTr="009E0611">
        <w:tc>
          <w:tcPr>
            <w:tcW w:w="562" w:type="dxa"/>
            <w:shd w:val="clear" w:color="auto" w:fill="E2EFD9" w:themeFill="accent6" w:themeFillTint="33"/>
          </w:tcPr>
          <w:p w14:paraId="5B2B4929" w14:textId="0B7382C4" w:rsidR="5EFB0F37" w:rsidRPr="005406E3" w:rsidRDefault="5EFB0F37" w:rsidP="008B3F97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636E44B" w14:textId="21E176D3" w:rsidR="29A39A81" w:rsidRPr="005406E3" w:rsidRDefault="00C62E9C" w:rsidP="5EFB0F3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Wielobranżowy</w:t>
            </w:r>
            <w:r w:rsidR="00082D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29A39A81"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Projekt </w:t>
            </w:r>
            <w:r w:rsidR="001D203B"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wykonawczy 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Demonstratora A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 oraz Demonstratora A’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979AF5D" w14:textId="36D7EEC2" w:rsidR="5EFB0F37" w:rsidRPr="005406E3" w:rsidRDefault="5EFB0F37" w:rsidP="5EFB0F3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14:paraId="4B6C3C70" w14:textId="1F083D3C" w:rsidR="29A39A81" w:rsidRPr="005406E3" w:rsidRDefault="00082D6B" w:rsidP="00082D6B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82D6B">
              <w:rPr>
                <w:rFonts w:asciiTheme="minorHAnsi" w:eastAsia="Calibri" w:hAnsiTheme="minorHAnsi" w:cstheme="minorHAnsi"/>
                <w:sz w:val="22"/>
                <w:szCs w:val="22"/>
              </w:rPr>
              <w:t>Wykonawca jest zobowiązany do przygotowania i przedstawieni</w:t>
            </w:r>
            <w:r w:rsidR="00517DF1">
              <w:rPr>
                <w:rFonts w:asciiTheme="minorHAnsi" w:eastAsia="Calibri" w:hAnsiTheme="minorHAnsi" w:cstheme="minorHAnsi"/>
                <w:sz w:val="22"/>
                <w:szCs w:val="22"/>
              </w:rPr>
              <w:t>a</w:t>
            </w:r>
            <w:r w:rsidRPr="00082D6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Wielobranżowego Projektu Wykonawczego Demonstratora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</w:t>
            </w:r>
            <w:r w:rsidR="00517DF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i Demonstratora A’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wraz </w:t>
            </w:r>
            <w:r w:rsidR="009D2645">
              <w:rPr>
                <w:rFonts w:asciiTheme="minorHAnsi" w:eastAsia="Calibri" w:hAnsiTheme="minorHAnsi" w:cstheme="minorHAnsi"/>
                <w:sz w:val="22"/>
                <w:szCs w:val="22"/>
              </w:rPr>
              <w:t>z</w:t>
            </w:r>
            <w:r w:rsidRPr="00082D6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komplet</w:t>
            </w:r>
            <w:r w:rsidR="009D2645">
              <w:rPr>
                <w:rFonts w:asciiTheme="minorHAnsi" w:eastAsia="Calibri" w:hAnsiTheme="minorHAnsi" w:cstheme="minorHAnsi"/>
                <w:sz w:val="22"/>
                <w:szCs w:val="22"/>
              </w:rPr>
              <w:t>em</w:t>
            </w:r>
            <w:r w:rsidRPr="00082D6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niezbędnych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dokumentów (pozwolenia administracyjne, </w:t>
            </w:r>
            <w:r w:rsidR="009D26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zgody) </w:t>
            </w:r>
            <w:r w:rsidR="009D2645" w:rsidRPr="00082D6B">
              <w:rPr>
                <w:rFonts w:asciiTheme="minorHAnsi" w:eastAsia="Calibri" w:hAnsiTheme="minorHAnsi" w:cstheme="minorHAnsi"/>
                <w:sz w:val="22"/>
                <w:szCs w:val="22"/>
              </w:rPr>
              <w:t>dla</w:t>
            </w:r>
            <w:r w:rsidRPr="00082D6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realizacji jego budowy. Zamawiający wymaga uwzględnienie warunków technicznych, jakim powinny odpowiadać budynki i ich usytuowanie określone w obowiązujących aktach prawnych obowiązujących na dzień przekazania projektu Zamawiającemu</w:t>
            </w:r>
            <w:r w:rsidR="009D2645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0F7AC4C9" w14:textId="332D10A0" w:rsidR="29A39A81" w:rsidRPr="005406E3" w:rsidRDefault="2E93D84A" w:rsidP="05E3821E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42324882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Najpóźniej w </w:t>
            </w:r>
            <w:r w:rsidRPr="00D979E9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ciągu </w:t>
            </w:r>
            <w:r w:rsidR="00EF3F4F" w:rsidRPr="00A03CAA">
              <w:rPr>
                <w:rFonts w:asciiTheme="minorHAnsi" w:eastAsia="Calibri" w:hAnsiTheme="minorHAnsi" w:cstheme="minorBidi"/>
                <w:sz w:val="22"/>
                <w:szCs w:val="22"/>
              </w:rPr>
              <w:t>3</w:t>
            </w:r>
            <w:r w:rsidRPr="42324882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miesięcy od rozpoczęcia Etapu II.</w:t>
            </w:r>
          </w:p>
          <w:p w14:paraId="24902D94" w14:textId="55EE3010" w:rsidR="5EFB0F37" w:rsidRPr="005406E3" w:rsidRDefault="5EFB0F37" w:rsidP="5EFB0F3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06E3" w:rsidRPr="005406E3" w14:paraId="5237BDCE" w14:textId="77777777" w:rsidTr="009E0611">
        <w:tc>
          <w:tcPr>
            <w:tcW w:w="562" w:type="dxa"/>
            <w:shd w:val="clear" w:color="auto" w:fill="E2EFD9" w:themeFill="accent6" w:themeFillTint="33"/>
          </w:tcPr>
          <w:p w14:paraId="31B92AE4" w14:textId="77777777" w:rsidR="005406E3" w:rsidRPr="005406E3" w:rsidRDefault="005406E3" w:rsidP="005406E3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7AF3835" w14:textId="3630D06A" w:rsidR="005406E3" w:rsidRPr="005406E3" w:rsidRDefault="005406E3" w:rsidP="005406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Demonstrator A</w:t>
            </w:r>
            <w:r w:rsidR="00517DF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i Demonstrator A’</w:t>
            </w:r>
          </w:p>
        </w:tc>
        <w:tc>
          <w:tcPr>
            <w:tcW w:w="5670" w:type="dxa"/>
            <w:shd w:val="clear" w:color="auto" w:fill="auto"/>
          </w:tcPr>
          <w:p w14:paraId="080C18C2" w14:textId="216156AC" w:rsidR="005406E3" w:rsidRPr="005406E3" w:rsidRDefault="005406E3" w:rsidP="00682A38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Zamawiający wymaga od Wykonawcy zaprojektowania</w:t>
            </w:r>
            <w:r w:rsidR="00682A3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wykonania</w:t>
            </w:r>
            <w:r w:rsidR="00682A3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oraz montażu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Demonstratora A</w:t>
            </w:r>
            <w:r w:rsidR="00517DF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oraz Demonstratora A’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zgodnie z wszystkimi </w:t>
            </w:r>
            <w:r w:rsidR="00477111"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określonymi w Załączniku nr 1 do Regulaminu</w:t>
            </w:r>
            <w:r w:rsidR="0047711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Wymaganiami Obligatoryjnymi</w:t>
            </w:r>
            <w:r w:rsidR="0047711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477111">
              <w:t xml:space="preserve"> </w:t>
            </w:r>
            <w:r w:rsidR="00477111">
              <w:rPr>
                <w:rFonts w:asciiTheme="minorHAnsi" w:eastAsia="Calibri" w:hAnsiTheme="minorHAnsi" w:cstheme="minorHAnsi"/>
                <w:sz w:val="22"/>
                <w:szCs w:val="22"/>
              </w:rPr>
              <w:t>oraz  deklarowanymi</w:t>
            </w:r>
            <w:r w:rsidR="009B1A7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we Wniosku</w:t>
            </w:r>
            <w:r w:rsidR="0047711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parametrami technicznymi</w:t>
            </w:r>
            <w:r w:rsidR="00477111" w:rsidRPr="00477111">
              <w:rPr>
                <w:rFonts w:asciiTheme="minorHAnsi" w:eastAsia="Calibri" w:hAnsiTheme="minorHAnsi" w:cstheme="minorHAnsi"/>
                <w:sz w:val="22"/>
                <w:szCs w:val="22"/>
              </w:rPr>
              <w:t>, które są podstawą do oblic</w:t>
            </w:r>
            <w:r w:rsidR="00477111">
              <w:rPr>
                <w:rFonts w:asciiTheme="minorHAnsi" w:eastAsia="Calibri" w:hAnsiTheme="minorHAnsi" w:cstheme="minorHAnsi"/>
                <w:sz w:val="22"/>
                <w:szCs w:val="22"/>
              </w:rPr>
              <w:t>zeń Wymagań Konkursowych i opisem</w:t>
            </w:r>
            <w:r w:rsidR="00477111" w:rsidRPr="0047711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Wymagań </w:t>
            </w:r>
            <w:r w:rsidR="00682A3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Jakościowych. 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Demonstrator musi znajdować się we wskazanej przez Zamawiającego </w:t>
            </w:r>
            <w:r w:rsidR="00C72A91">
              <w:rPr>
                <w:rFonts w:asciiTheme="minorHAnsi" w:eastAsia="Calibri" w:hAnsiTheme="minorHAnsi" w:cstheme="minorHAnsi"/>
                <w:sz w:val="22"/>
                <w:szCs w:val="22"/>
              </w:rPr>
              <w:t>L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okalizacji.</w:t>
            </w:r>
          </w:p>
        </w:tc>
        <w:tc>
          <w:tcPr>
            <w:tcW w:w="1276" w:type="dxa"/>
          </w:tcPr>
          <w:p w14:paraId="531E733D" w14:textId="7CBA93F2" w:rsidR="005406E3" w:rsidRPr="005406E3" w:rsidRDefault="005406E3" w:rsidP="005406E3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 Terminie Doręczenia </w:t>
            </w:r>
            <w:r w:rsidR="00DA0ABC">
              <w:rPr>
                <w:rFonts w:asciiTheme="minorHAnsi" w:eastAsia="Calibr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II.</w:t>
            </w:r>
          </w:p>
        </w:tc>
      </w:tr>
      <w:tr w:rsidR="005406E3" w:rsidRPr="005406E3" w14:paraId="49213944" w14:textId="77777777" w:rsidTr="009E0611">
        <w:tc>
          <w:tcPr>
            <w:tcW w:w="562" w:type="dxa"/>
            <w:shd w:val="clear" w:color="auto" w:fill="E2EFD9" w:themeFill="accent6" w:themeFillTint="33"/>
          </w:tcPr>
          <w:p w14:paraId="2D4FF13D" w14:textId="77777777" w:rsidR="005406E3" w:rsidRPr="005406E3" w:rsidRDefault="005406E3" w:rsidP="005406E3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E6768B" w14:textId="2E46D21D" w:rsidR="005406E3" w:rsidRPr="005406E3" w:rsidRDefault="005406E3" w:rsidP="00C72A91">
            <w:pPr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Udzielenie </w:t>
            </w:r>
            <w:r w:rsidR="00682A38">
              <w:rPr>
                <w:rFonts w:asciiTheme="minorHAnsi" w:eastAsia="Calibri" w:hAnsiTheme="minorHAnsi" w:cstheme="minorHAnsi"/>
                <w:sz w:val="22"/>
                <w:szCs w:val="22"/>
              </w:rPr>
              <w:t>G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warancji przez Wykonawcę na Demonstrator A</w:t>
            </w:r>
            <w:r w:rsidR="00517DF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oraz  Demonstrator A’</w:t>
            </w:r>
          </w:p>
        </w:tc>
        <w:tc>
          <w:tcPr>
            <w:tcW w:w="5670" w:type="dxa"/>
            <w:shd w:val="clear" w:color="auto" w:fill="auto"/>
          </w:tcPr>
          <w:p w14:paraId="1A5E9F7B" w14:textId="6DF75CE7" w:rsidR="005406E3" w:rsidRPr="005406E3" w:rsidRDefault="005406E3" w:rsidP="00082D6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od Wykonawcy przedstawienia dokumentu potwierdzającego udzielenie </w:t>
            </w:r>
            <w:r w:rsidR="00682A38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warancji serwisowej dla Demonstratora </w:t>
            </w:r>
            <w:r w:rsidR="00082D6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517DF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Demonstratora A’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, opisanej szczegółowo w Wymaganiach obligatoryjnych w Załączniku nr 1 do Regulaminu. </w:t>
            </w:r>
          </w:p>
        </w:tc>
        <w:tc>
          <w:tcPr>
            <w:tcW w:w="1276" w:type="dxa"/>
          </w:tcPr>
          <w:p w14:paraId="3B18FFFC" w14:textId="246A02CA" w:rsidR="005406E3" w:rsidRPr="005406E3" w:rsidRDefault="005406E3" w:rsidP="005406E3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Termin Doręczenia </w:t>
            </w:r>
            <w:r w:rsidR="00DA0ABC">
              <w:rPr>
                <w:rFonts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II </w:t>
            </w:r>
          </w:p>
        </w:tc>
      </w:tr>
      <w:tr w:rsidR="005406E3" w:rsidRPr="005406E3" w14:paraId="3B01D7E3" w14:textId="77777777" w:rsidTr="009E0611">
        <w:tc>
          <w:tcPr>
            <w:tcW w:w="562" w:type="dxa"/>
            <w:shd w:val="clear" w:color="auto" w:fill="E2EFD9" w:themeFill="accent6" w:themeFillTint="33"/>
          </w:tcPr>
          <w:p w14:paraId="780BC38A" w14:textId="77777777" w:rsidR="005406E3" w:rsidRPr="005406E3" w:rsidRDefault="005406E3" w:rsidP="005406E3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6597EAA" w14:textId="694DB1BF" w:rsidR="005406E3" w:rsidRPr="005406E3" w:rsidRDefault="0083693D" w:rsidP="00C043A7">
            <w:pPr>
              <w:spacing w:line="276" w:lineRule="auto"/>
              <w:rPr>
                <w:rFonts w:eastAsia="Calibri" w:cstheme="minorHAnsi"/>
                <w:sz w:val="22"/>
                <w:szCs w:val="22"/>
              </w:rPr>
            </w:pPr>
            <w:r w:rsidRPr="0083693D">
              <w:rPr>
                <w:rFonts w:eastAsia="Calibri" w:cstheme="minorHAnsi"/>
                <w:sz w:val="22"/>
                <w:szCs w:val="22"/>
              </w:rPr>
              <w:t xml:space="preserve">Dokumentacja powykonawcza Demonstratora </w:t>
            </w:r>
            <w:r w:rsidR="00C043A7">
              <w:rPr>
                <w:rFonts w:eastAsia="Calibri" w:cstheme="minorHAnsi"/>
                <w:sz w:val="22"/>
                <w:szCs w:val="22"/>
              </w:rPr>
              <w:t>A</w:t>
            </w:r>
            <w:r w:rsidR="00517DF1">
              <w:rPr>
                <w:rFonts w:eastAsia="Calibri" w:cstheme="minorHAnsi"/>
                <w:sz w:val="22"/>
                <w:szCs w:val="22"/>
              </w:rPr>
              <w:t xml:space="preserve"> oraz </w:t>
            </w:r>
            <w:r w:rsidR="00517DF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Demonstratora A’</w:t>
            </w:r>
          </w:p>
        </w:tc>
        <w:tc>
          <w:tcPr>
            <w:tcW w:w="5670" w:type="dxa"/>
            <w:shd w:val="clear" w:color="auto" w:fill="auto"/>
          </w:tcPr>
          <w:p w14:paraId="3A167905" w14:textId="24125A52" w:rsidR="0083693D" w:rsidRPr="0083693D" w:rsidRDefault="0083693D" w:rsidP="0083693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od Wykonawcy </w:t>
            </w:r>
            <w:r w:rsidR="009D2645" w:rsidRPr="00C72A91">
              <w:rPr>
                <w:rFonts w:asciiTheme="minorHAnsi" w:hAnsiTheme="minorHAnsi" w:cstheme="minorHAnsi"/>
                <w:sz w:val="22"/>
                <w:szCs w:val="22"/>
              </w:rPr>
              <w:t xml:space="preserve">przedstawienia </w:t>
            </w:r>
            <w:r w:rsidR="00B27B8F">
              <w:rPr>
                <w:rFonts w:asciiTheme="minorHAnsi" w:hAnsiTheme="minorHAnsi" w:cstheme="minorHAnsi"/>
                <w:sz w:val="22"/>
                <w:szCs w:val="22"/>
              </w:rPr>
              <w:t>niezależnej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D2645" w:rsidRPr="00C72A91">
              <w:rPr>
                <w:sz w:val="22"/>
                <w:szCs w:val="22"/>
              </w:rPr>
              <w:t>Dokumentacji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2A3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 xml:space="preserve">owykonawczej 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dla 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>Demonstratora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 A oraz </w:t>
            </w:r>
            <w:r w:rsidR="00517DF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Demonstrator A’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>, która powinna zawierać:</w:t>
            </w:r>
          </w:p>
          <w:p w14:paraId="0B2D95C7" w14:textId="50C8C6F9" w:rsidR="0083693D" w:rsidRPr="004A63C9" w:rsidRDefault="0083693D" w:rsidP="004A63C9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wielobranżowy projekt wykonawczy we wszystkich branżach z naniesionymi ewentualnymi zmianami potwierdzonymi przez Wykonawcę, </w:t>
            </w:r>
          </w:p>
          <w:p w14:paraId="6ED7A86A" w14:textId="195C5EE2" w:rsidR="0083693D" w:rsidRPr="004A63C9" w:rsidRDefault="0083693D" w:rsidP="004A63C9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atesty na zastosowane urządzenia i materiały, </w:t>
            </w:r>
          </w:p>
          <w:p w14:paraId="0C79E26D" w14:textId="76019E6C" w:rsidR="0083693D" w:rsidRPr="004A63C9" w:rsidRDefault="0083693D" w:rsidP="004A63C9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>dokumentację techniczno-ruchow</w:t>
            </w:r>
            <w:r w:rsidR="0056212A">
              <w:rPr>
                <w:rFonts w:cstheme="minorHAnsi"/>
                <w:sz w:val="22"/>
                <w:szCs w:val="22"/>
              </w:rPr>
              <w:t>ą</w:t>
            </w:r>
            <w:r w:rsidRPr="004A63C9">
              <w:rPr>
                <w:rFonts w:cstheme="minorHAnsi"/>
                <w:sz w:val="22"/>
                <w:szCs w:val="22"/>
              </w:rPr>
              <w:t>,</w:t>
            </w:r>
          </w:p>
          <w:p w14:paraId="77F800B8" w14:textId="4B98DF17" w:rsidR="0083693D" w:rsidRPr="004A63C9" w:rsidRDefault="0083693D" w:rsidP="004A63C9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instrukcje </w:t>
            </w:r>
            <w:r w:rsidR="009D2645" w:rsidRPr="004A63C9">
              <w:rPr>
                <w:rFonts w:cstheme="minorHAnsi"/>
                <w:sz w:val="22"/>
                <w:szCs w:val="22"/>
              </w:rPr>
              <w:t>eksploatacyjne,</w:t>
            </w:r>
            <w:r w:rsidRPr="004A63C9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004093E0" w14:textId="5FFAC90C" w:rsidR="0083693D" w:rsidRPr="004A63C9" w:rsidRDefault="0083693D" w:rsidP="004A63C9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>szczegółowy opis głównych komponentów System</w:t>
            </w:r>
            <w:r w:rsidR="00517DF1">
              <w:rPr>
                <w:rFonts w:cstheme="minorHAnsi"/>
                <w:sz w:val="22"/>
                <w:szCs w:val="22"/>
              </w:rPr>
              <w:t xml:space="preserve">ów  </w:t>
            </w:r>
            <w:r w:rsidRPr="004A63C9">
              <w:rPr>
                <w:rFonts w:cstheme="minorHAnsi"/>
                <w:sz w:val="22"/>
                <w:szCs w:val="22"/>
              </w:rPr>
              <w:t xml:space="preserve"> oraz ExtraElementów</w:t>
            </w:r>
            <w:r w:rsidR="009D2645">
              <w:rPr>
                <w:rFonts w:cstheme="minorHAnsi"/>
                <w:sz w:val="22"/>
                <w:szCs w:val="22"/>
              </w:rPr>
              <w:t xml:space="preserve"> wraz ze schematem połączeń</w:t>
            </w:r>
            <w:r w:rsidRPr="004A63C9">
              <w:rPr>
                <w:rFonts w:cstheme="minorHAnsi"/>
                <w:sz w:val="22"/>
                <w:szCs w:val="22"/>
              </w:rPr>
              <w:t xml:space="preserve">, </w:t>
            </w:r>
          </w:p>
          <w:p w14:paraId="4875A3C2" w14:textId="3E320CE4" w:rsidR="0083693D" w:rsidRPr="004A63C9" w:rsidRDefault="0083693D" w:rsidP="004A63C9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opis procedury produkcji </w:t>
            </w:r>
            <w:r w:rsidR="00517DF1">
              <w:rPr>
                <w:rFonts w:cstheme="minorHAnsi"/>
                <w:sz w:val="22"/>
                <w:szCs w:val="22"/>
              </w:rPr>
              <w:t>Systemów</w:t>
            </w:r>
            <w:r w:rsidRPr="004A63C9">
              <w:rPr>
                <w:rFonts w:cstheme="minorHAnsi"/>
                <w:sz w:val="22"/>
                <w:szCs w:val="22"/>
              </w:rPr>
              <w:t xml:space="preserve">, </w:t>
            </w:r>
          </w:p>
          <w:p w14:paraId="641829D5" w14:textId="3580AE71" w:rsidR="0083693D" w:rsidRPr="004A63C9" w:rsidRDefault="0083693D" w:rsidP="004A63C9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algorytm sterowania pracą </w:t>
            </w:r>
            <w:r w:rsidR="00517DF1">
              <w:rPr>
                <w:rFonts w:cstheme="minorHAnsi"/>
                <w:sz w:val="22"/>
                <w:szCs w:val="22"/>
              </w:rPr>
              <w:t>Systemów</w:t>
            </w:r>
            <w:r w:rsidRPr="004A63C9">
              <w:rPr>
                <w:rFonts w:cstheme="minorHAnsi"/>
                <w:sz w:val="22"/>
                <w:szCs w:val="22"/>
              </w:rPr>
              <w:t>,</w:t>
            </w:r>
          </w:p>
          <w:p w14:paraId="0E09CF3C" w14:textId="1642E1FF" w:rsidR="0083693D" w:rsidRPr="004A63C9" w:rsidRDefault="0083693D" w:rsidP="004A63C9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lastRenderedPageBreak/>
              <w:t xml:space="preserve">program sterowania pracą </w:t>
            </w:r>
            <w:r w:rsidR="00517DF1">
              <w:rPr>
                <w:rFonts w:cstheme="minorHAnsi"/>
                <w:sz w:val="22"/>
                <w:szCs w:val="22"/>
              </w:rPr>
              <w:t>Systemów</w:t>
            </w:r>
            <w:r w:rsidR="00C72A91">
              <w:rPr>
                <w:rFonts w:cstheme="minorHAnsi"/>
                <w:sz w:val="22"/>
                <w:szCs w:val="22"/>
              </w:rPr>
              <w:t>.</w:t>
            </w:r>
            <w:r w:rsidRPr="004A63C9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6ED27CA5" w14:textId="77777777" w:rsidR="0083693D" w:rsidRDefault="0083693D" w:rsidP="0083693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C412DC" w14:textId="0F6C5A11" w:rsidR="0083693D" w:rsidRPr="0083693D" w:rsidRDefault="0083693D" w:rsidP="0083693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Dokumentacja powykonawcza powinna uwzględniać wszystkie zmiany w stosunku do projekt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, które wyniknęły w trakcie realizacji </w:t>
            </w:r>
            <w:r w:rsidR="002114D0">
              <w:rPr>
                <w:rFonts w:asciiTheme="minorHAnsi" w:hAnsiTheme="minorHAnsi" w:cstheme="minorHAnsi"/>
                <w:sz w:val="22"/>
                <w:szCs w:val="22"/>
              </w:rPr>
              <w:t>prac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. Ponadto 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każda 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Dokumentacja powykonawcza powinna potwierdzać zgodność i prawidłowość z obowiązującymi przepisami wszystkich wykonanych prac i usług. </w:t>
            </w:r>
          </w:p>
          <w:p w14:paraId="671466B3" w14:textId="77777777" w:rsidR="0083693D" w:rsidRPr="0083693D" w:rsidRDefault="0083693D" w:rsidP="0083693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B4C6B5" w14:textId="3316F5E1" w:rsidR="0083693D" w:rsidRPr="0083693D" w:rsidRDefault="0083693D" w:rsidP="0083693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Wykonawca przekazuje Zamawiającemu </w:t>
            </w:r>
            <w:r w:rsidR="00520D71">
              <w:rPr>
                <w:rFonts w:asciiTheme="minorHAnsi" w:hAnsiTheme="minorHAnsi" w:cstheme="minorHAnsi"/>
                <w:sz w:val="22"/>
                <w:szCs w:val="22"/>
              </w:rPr>
              <w:t xml:space="preserve">po 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jed</w:t>
            </w:r>
            <w:r w:rsidR="00520D71"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 egzemplarz</w:t>
            </w:r>
            <w:r w:rsidR="00520D71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 Dokumentacji </w:t>
            </w:r>
            <w:r w:rsidR="00682A38">
              <w:rPr>
                <w:rFonts w:asciiTheme="minorHAnsi" w:hAnsiTheme="minorHAnsi" w:cstheme="minorHAnsi"/>
                <w:sz w:val="22"/>
                <w:szCs w:val="22"/>
              </w:rPr>
              <w:t xml:space="preserve">podwykonawczej dla 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Demonstratora A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517DF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Demonstrator A’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 w wersji papierowej oraz </w:t>
            </w:r>
            <w:r w:rsidR="00520D71">
              <w:rPr>
                <w:rFonts w:asciiTheme="minorHAnsi" w:hAnsiTheme="minorHAnsi" w:cstheme="minorHAnsi"/>
                <w:sz w:val="22"/>
                <w:szCs w:val="22"/>
              </w:rPr>
              <w:t xml:space="preserve">po 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jed</w:t>
            </w:r>
            <w:r w:rsidR="00520D71"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 egzemplarz</w:t>
            </w:r>
            <w:r w:rsidR="00520D71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 w wersji elektronicznej w formacie PDF. </w:t>
            </w:r>
          </w:p>
          <w:p w14:paraId="7637D3E2" w14:textId="77777777" w:rsidR="0083693D" w:rsidRPr="0083693D" w:rsidRDefault="0083693D" w:rsidP="0083693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5D3192" w14:textId="4B5696A5" w:rsidR="005406E3" w:rsidRPr="005406E3" w:rsidRDefault="0083693D" w:rsidP="0083693D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Dokumentację w wersji elektronicznej należy przekazać Zamawiającemu na nośniku elektroniczny</w:t>
            </w:r>
            <w:r w:rsidR="009D2645">
              <w:rPr>
                <w:rFonts w:asciiTheme="minorHAnsi" w:hAnsiTheme="minorHAnsi" w:cstheme="minorHAnsi"/>
                <w:sz w:val="22"/>
                <w:szCs w:val="22"/>
              </w:rPr>
              <w:t>m.</w:t>
            </w:r>
          </w:p>
        </w:tc>
        <w:tc>
          <w:tcPr>
            <w:tcW w:w="1276" w:type="dxa"/>
          </w:tcPr>
          <w:p w14:paraId="2C43AAF2" w14:textId="33B40F12" w:rsidR="005406E3" w:rsidRPr="005406E3" w:rsidRDefault="00526C96" w:rsidP="005406E3">
            <w:pPr>
              <w:spacing w:after="160"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Termin Doręczenia </w:t>
            </w:r>
            <w:r w:rsidR="00DA0ABC">
              <w:rPr>
                <w:rFonts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II</w:t>
            </w:r>
          </w:p>
        </w:tc>
      </w:tr>
      <w:tr w:rsidR="009F4BD4" w:rsidRPr="005406E3" w14:paraId="52594174" w14:textId="77777777" w:rsidTr="009E0611">
        <w:tc>
          <w:tcPr>
            <w:tcW w:w="562" w:type="dxa"/>
            <w:shd w:val="clear" w:color="auto" w:fill="E2EFD9" w:themeFill="accent6" w:themeFillTint="33"/>
          </w:tcPr>
          <w:p w14:paraId="0D220BC3" w14:textId="77777777" w:rsidR="009F4BD4" w:rsidRPr="005406E3" w:rsidRDefault="009F4BD4" w:rsidP="009F4BD4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29ED43" w14:textId="7651BB96" w:rsidR="009F4BD4" w:rsidRPr="005406E3" w:rsidRDefault="009F4BD4" w:rsidP="0056212A">
            <w:pPr>
              <w:spacing w:line="276" w:lineRule="auto"/>
              <w:rPr>
                <w:rFonts w:eastAsia="Calibri" w:cstheme="minorHAnsi"/>
                <w:sz w:val="22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Raport </w:t>
            </w:r>
            <w:r w:rsidR="0019698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ze stanu odbioru</w:t>
            </w:r>
            <w:r w:rsidR="0056212A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Demonstratora A</w:t>
            </w:r>
            <w:r w:rsidR="00517DF1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oraz </w:t>
            </w:r>
            <w:r w:rsidR="00517DF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Demonstrator A’</w:t>
            </w:r>
          </w:p>
        </w:tc>
        <w:tc>
          <w:tcPr>
            <w:tcW w:w="5670" w:type="dxa"/>
            <w:shd w:val="clear" w:color="auto" w:fill="auto"/>
          </w:tcPr>
          <w:p w14:paraId="27B8B36E" w14:textId="50641E84" w:rsidR="00F57BEF" w:rsidRDefault="0056212A" w:rsidP="00BF2EE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5E3821E">
              <w:rPr>
                <w:rFonts w:asciiTheme="minorHAnsi" w:hAnsiTheme="minorHAnsi" w:cstheme="minorBidi"/>
                <w:sz w:val="22"/>
                <w:szCs w:val="22"/>
              </w:rPr>
              <w:t xml:space="preserve"> Zamawiający wymaga </w:t>
            </w:r>
            <w:r w:rsidR="00196982">
              <w:rPr>
                <w:rFonts w:asciiTheme="minorHAnsi" w:hAnsiTheme="minorHAnsi" w:cstheme="minorBidi"/>
                <w:sz w:val="22"/>
                <w:szCs w:val="22"/>
              </w:rPr>
              <w:t xml:space="preserve">przedstawienia raportu ze stanu </w:t>
            </w:r>
            <w:r w:rsidRPr="05E3821E">
              <w:rPr>
                <w:rFonts w:asciiTheme="minorHAnsi" w:hAnsiTheme="minorHAnsi" w:cstheme="minorBidi"/>
                <w:sz w:val="22"/>
                <w:szCs w:val="22"/>
              </w:rPr>
              <w:t xml:space="preserve">  prac odbiorowych Demonstratora A</w:t>
            </w:r>
            <w:r w:rsidR="00517DF1" w:rsidRPr="05E3821E">
              <w:rPr>
                <w:rFonts w:asciiTheme="minorHAnsi" w:hAnsiTheme="minorHAnsi" w:cstheme="minorBidi"/>
                <w:sz w:val="22"/>
                <w:szCs w:val="22"/>
              </w:rPr>
              <w:t xml:space="preserve"> oraz </w:t>
            </w:r>
            <w:r w:rsidR="00517DF1" w:rsidRPr="05E3821E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Demonstratora A’</w:t>
            </w:r>
            <w:r w:rsidRPr="05E3821E">
              <w:rPr>
                <w:rFonts w:asciiTheme="minorHAnsi" w:hAnsiTheme="minorHAnsi" w:cstheme="minorBidi"/>
                <w:sz w:val="22"/>
                <w:szCs w:val="22"/>
              </w:rPr>
              <w:t xml:space="preserve">. </w:t>
            </w:r>
            <w:r w:rsidR="002114D0" w:rsidRPr="05E3821E"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 w:rsidR="002114D0" w:rsidRPr="05E3821E">
              <w:rPr>
                <w:rFonts w:cstheme="minorBidi"/>
                <w:sz w:val="22"/>
                <w:szCs w:val="22"/>
              </w:rPr>
              <w:t>Odbiór prac Demonstratora A</w:t>
            </w:r>
            <w:r w:rsidR="00517DF1" w:rsidRPr="05E3821E">
              <w:rPr>
                <w:rFonts w:cstheme="minorBidi"/>
                <w:sz w:val="22"/>
                <w:szCs w:val="22"/>
              </w:rPr>
              <w:t xml:space="preserve"> i</w:t>
            </w:r>
            <w:r w:rsidR="00517DF1" w:rsidRPr="05E3821E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Demonstratora A’</w:t>
            </w:r>
            <w:r w:rsidR="002114D0" w:rsidRPr="05E3821E">
              <w:rPr>
                <w:rFonts w:cstheme="minorBidi"/>
                <w:sz w:val="22"/>
                <w:szCs w:val="22"/>
              </w:rPr>
              <w:t xml:space="preserve"> </w:t>
            </w:r>
            <w:r w:rsidR="00196982">
              <w:rPr>
                <w:rFonts w:cstheme="minorBidi"/>
                <w:sz w:val="22"/>
                <w:szCs w:val="22"/>
              </w:rPr>
              <w:t>powinien być przeprowadzany</w:t>
            </w:r>
            <w:r w:rsidR="002114D0" w:rsidRPr="05E3821E">
              <w:rPr>
                <w:rFonts w:cstheme="minorBidi"/>
                <w:sz w:val="22"/>
                <w:szCs w:val="22"/>
              </w:rPr>
              <w:t xml:space="preserve"> zgodnie </w:t>
            </w:r>
            <w:r w:rsidRPr="05E3821E">
              <w:rPr>
                <w:rFonts w:cstheme="minorBidi"/>
                <w:sz w:val="22"/>
                <w:szCs w:val="22"/>
              </w:rPr>
              <w:t>z</w:t>
            </w:r>
            <w:r w:rsidR="00F57BEF" w:rsidRPr="05E3821E">
              <w:rPr>
                <w:rFonts w:cstheme="minorBidi"/>
                <w:sz w:val="22"/>
                <w:szCs w:val="22"/>
              </w:rPr>
              <w:t xml:space="preserve"> dokumentem: „Wymagania Techniczne COBRTI INSTAL Zeszyt 6. -Warunki Techniczne wykonania i odbioru instalacji ogrzewczych” </w:t>
            </w:r>
            <w:r w:rsidR="00AD1A06" w:rsidRPr="05E3821E">
              <w:rPr>
                <w:rFonts w:cstheme="minorBidi"/>
                <w:sz w:val="22"/>
                <w:szCs w:val="22"/>
              </w:rPr>
              <w:t xml:space="preserve">oraz innymi dokumentami dotyczącymi </w:t>
            </w:r>
            <w:r w:rsidR="004C13EC" w:rsidRPr="05E3821E">
              <w:rPr>
                <w:rFonts w:cstheme="minorBidi"/>
                <w:sz w:val="22"/>
                <w:szCs w:val="22"/>
              </w:rPr>
              <w:t>niezbędnych</w:t>
            </w:r>
            <w:r w:rsidR="008649B6" w:rsidRPr="05E3821E">
              <w:rPr>
                <w:rFonts w:cstheme="minorBidi"/>
                <w:sz w:val="22"/>
                <w:szCs w:val="22"/>
              </w:rPr>
              <w:t xml:space="preserve"> </w:t>
            </w:r>
            <w:r w:rsidR="00AD1A06" w:rsidRPr="05E3821E">
              <w:rPr>
                <w:rFonts w:cstheme="minorBidi"/>
                <w:sz w:val="22"/>
                <w:szCs w:val="22"/>
              </w:rPr>
              <w:t>badań i odbiorów oraz metod</w:t>
            </w:r>
            <w:r w:rsidR="008A2A11" w:rsidRPr="05E3821E">
              <w:rPr>
                <w:rFonts w:cstheme="minorBidi"/>
                <w:sz w:val="22"/>
                <w:szCs w:val="22"/>
              </w:rPr>
              <w:t>ami</w:t>
            </w:r>
            <w:r w:rsidR="00AD1A06" w:rsidRPr="05E3821E">
              <w:rPr>
                <w:rFonts w:cstheme="minorBidi"/>
                <w:sz w:val="22"/>
                <w:szCs w:val="22"/>
              </w:rPr>
              <w:t xml:space="preserve"> pomiarowy</w:t>
            </w:r>
            <w:r w:rsidR="008A2A11" w:rsidRPr="05E3821E">
              <w:rPr>
                <w:rFonts w:cstheme="minorBidi"/>
                <w:sz w:val="22"/>
                <w:szCs w:val="22"/>
              </w:rPr>
              <w:t>mi</w:t>
            </w:r>
            <w:r w:rsidR="00AD1A06" w:rsidRPr="05E3821E">
              <w:rPr>
                <w:rFonts w:cstheme="minorBidi"/>
                <w:sz w:val="22"/>
                <w:szCs w:val="22"/>
              </w:rPr>
              <w:t xml:space="preserve"> stosowany</w:t>
            </w:r>
            <w:r w:rsidR="008A2A11" w:rsidRPr="05E3821E">
              <w:rPr>
                <w:rFonts w:cstheme="minorBidi"/>
                <w:sz w:val="22"/>
                <w:szCs w:val="22"/>
              </w:rPr>
              <w:t>mi</w:t>
            </w:r>
            <w:r w:rsidR="00AD1A06" w:rsidRPr="05E3821E">
              <w:rPr>
                <w:rFonts w:cstheme="minorBidi"/>
                <w:sz w:val="22"/>
                <w:szCs w:val="22"/>
              </w:rPr>
              <w:t xml:space="preserve"> podczas odbioru instalacji CO, CWU i CH zastosowanych w Demonstratorze.</w:t>
            </w:r>
            <w:r w:rsidR="008574BD" w:rsidRPr="05E3821E">
              <w:rPr>
                <w:sz w:val="22"/>
                <w:szCs w:val="22"/>
              </w:rPr>
              <w:t xml:space="preserve"> </w:t>
            </w:r>
          </w:p>
          <w:p w14:paraId="2BF3804D" w14:textId="77777777" w:rsidR="00BF2EE6" w:rsidRPr="00AD1A06" w:rsidRDefault="00BF2EE6" w:rsidP="00BF2EE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F609B7" w14:textId="4D12F179" w:rsidR="0056212A" w:rsidRPr="00AD1A06" w:rsidRDefault="0056212A" w:rsidP="00652E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Wykonawca przekazuje Zamawiającemu </w:t>
            </w:r>
            <w:r w:rsidR="008F3C5A">
              <w:rPr>
                <w:rFonts w:asciiTheme="minorHAnsi" w:hAnsiTheme="minorHAnsi" w:cstheme="minorHAnsi"/>
                <w:sz w:val="22"/>
                <w:szCs w:val="22"/>
              </w:rPr>
              <w:t xml:space="preserve">po 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jed</w:t>
            </w:r>
            <w:r w:rsidR="008F3C5A"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egzemplarz</w:t>
            </w:r>
            <w:r w:rsidR="008F3C5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Raportu z</w:t>
            </w:r>
            <w:r w:rsidR="00BF2EE6">
              <w:rPr>
                <w:rFonts w:asciiTheme="minorHAnsi" w:hAnsiTheme="minorHAnsi" w:cstheme="minorHAnsi"/>
                <w:sz w:val="22"/>
                <w:szCs w:val="22"/>
              </w:rPr>
              <w:t>e stanu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odbioru Demonstratora A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517DF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Demonstratora A’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w wersji papierowej oraz </w:t>
            </w:r>
            <w:r w:rsidR="008F3C5A">
              <w:rPr>
                <w:rFonts w:asciiTheme="minorHAnsi" w:hAnsiTheme="minorHAnsi" w:cstheme="minorHAnsi"/>
                <w:sz w:val="22"/>
                <w:szCs w:val="22"/>
              </w:rPr>
              <w:t xml:space="preserve">po 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jed</w:t>
            </w:r>
            <w:r w:rsidR="008F3C5A"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egzemplarz</w:t>
            </w:r>
            <w:r w:rsidR="008F3C5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w wersji elektronicznej w formacie PDF.  </w:t>
            </w:r>
          </w:p>
          <w:p w14:paraId="3794B221" w14:textId="77777777" w:rsidR="0056212A" w:rsidRPr="00AD1A06" w:rsidRDefault="0056212A" w:rsidP="00652E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8010BC" w14:textId="5E82759A" w:rsidR="0056212A" w:rsidRPr="00AD1A06" w:rsidRDefault="0056212A" w:rsidP="00652E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Dokumentację w wersji elektronicznej należy przekazać Zamawiającemu na nośniku elektronicznym.</w:t>
            </w:r>
          </w:p>
        </w:tc>
        <w:tc>
          <w:tcPr>
            <w:tcW w:w="1276" w:type="dxa"/>
          </w:tcPr>
          <w:p w14:paraId="210EDDA2" w14:textId="13E6C2A5" w:rsidR="009F4BD4" w:rsidRPr="005406E3" w:rsidRDefault="009F4BD4" w:rsidP="009F4BD4">
            <w:pPr>
              <w:spacing w:after="160"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W Terminie Doręczenia Wyników Prac Etapu II.</w:t>
            </w:r>
          </w:p>
        </w:tc>
      </w:tr>
      <w:tr w:rsidR="004A63C9" w:rsidRPr="005406E3" w14:paraId="41DA34D5" w14:textId="77777777" w:rsidTr="009E0611">
        <w:tc>
          <w:tcPr>
            <w:tcW w:w="562" w:type="dxa"/>
            <w:shd w:val="clear" w:color="auto" w:fill="E2EFD9" w:themeFill="accent6" w:themeFillTint="33"/>
          </w:tcPr>
          <w:p w14:paraId="04994816" w14:textId="77777777" w:rsidR="004A63C9" w:rsidRPr="005406E3" w:rsidRDefault="004A63C9" w:rsidP="004A63C9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76F34BC" w14:textId="0871758C" w:rsidR="004A63C9" w:rsidRPr="005406E3" w:rsidRDefault="004A63C9" w:rsidP="004A63C9">
            <w:pPr>
              <w:spacing w:line="276" w:lineRule="auto"/>
              <w:rPr>
                <w:rFonts w:eastAsia="Calibr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Protokół z przeszkolenia Użytkownik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>ów Demonstratorów</w:t>
            </w:r>
          </w:p>
        </w:tc>
        <w:tc>
          <w:tcPr>
            <w:tcW w:w="5670" w:type="dxa"/>
            <w:shd w:val="clear" w:color="auto" w:fill="auto"/>
          </w:tcPr>
          <w:p w14:paraId="5046C160" w14:textId="35CF9974" w:rsidR="004A63C9" w:rsidRPr="00AD1A06" w:rsidRDefault="004A63C9" w:rsidP="004A63C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Zamawiający wymaga udokumentowania przeprowadzonych szkoleń Użytkownik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>ów poszczególnych Demonstratorów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w zakresie eksploatacji i utrzymania urządzeń Systemu 1</w:t>
            </w:r>
            <w:r w:rsidR="00195F17">
              <w:rPr>
                <w:rFonts w:asciiTheme="minorHAnsi" w:hAnsiTheme="minorHAnsi" w:cstheme="minorHAnsi"/>
                <w:sz w:val="22"/>
                <w:szCs w:val="22"/>
              </w:rPr>
              <w:t xml:space="preserve"> i Systemu 2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56212A" w:rsidRPr="00AD1A06">
              <w:rPr>
                <w:rFonts w:asciiTheme="minorHAnsi" w:hAnsiTheme="minorHAnsi" w:cstheme="minorHAnsi"/>
                <w:sz w:val="22"/>
                <w:szCs w:val="22"/>
              </w:rPr>
              <w:t>wszystkich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ExtraElementów </w:t>
            </w:r>
            <w:r w:rsidR="009D2645" w:rsidRPr="00AD1A0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C5778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9D2645" w:rsidRPr="00AD1A06">
              <w:rPr>
                <w:rFonts w:asciiTheme="minorHAnsi" w:hAnsiTheme="minorHAnsi" w:cstheme="minorHAnsi"/>
                <w:sz w:val="22"/>
                <w:szCs w:val="22"/>
              </w:rPr>
              <w:t>eśli je zastosuje)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56212A"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Potwierdzeniem wykonania szkolenia jest kopia protokołu zawierająca co najmniej: temat szkolenia, zakres szkolenia, datę i godziny szkolenia.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</w:t>
            </w:r>
          </w:p>
        </w:tc>
        <w:tc>
          <w:tcPr>
            <w:tcW w:w="1276" w:type="dxa"/>
          </w:tcPr>
          <w:p w14:paraId="457558BD" w14:textId="728C90FE" w:rsidR="004A63C9" w:rsidRPr="005406E3" w:rsidRDefault="004A63C9" w:rsidP="004A63C9">
            <w:pPr>
              <w:spacing w:after="160"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W Terminie Doręczenia </w:t>
            </w:r>
            <w:r w:rsidR="00DA0ABC">
              <w:rPr>
                <w:rFonts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II.</w:t>
            </w:r>
          </w:p>
        </w:tc>
      </w:tr>
      <w:tr w:rsidR="1A1A981B" w:rsidRPr="005406E3" w14:paraId="7411A6A6" w14:textId="77777777" w:rsidTr="009E0611">
        <w:tc>
          <w:tcPr>
            <w:tcW w:w="562" w:type="dxa"/>
            <w:shd w:val="clear" w:color="auto" w:fill="E2EFD9" w:themeFill="accent6" w:themeFillTint="33"/>
          </w:tcPr>
          <w:p w14:paraId="4B4C8466" w14:textId="595229CC" w:rsidR="1A1A981B" w:rsidRPr="005406E3" w:rsidRDefault="1A1A981B" w:rsidP="008B3F97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9F912E" w14:textId="715C7728" w:rsidR="2FA0F027" w:rsidRPr="005406E3" w:rsidRDefault="54F60EA9" w:rsidP="004A63C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Raport </w:t>
            </w:r>
            <w:r w:rsidR="004A63C9">
              <w:rPr>
                <w:rFonts w:asciiTheme="minorHAnsi" w:hAnsiTheme="minorHAnsi" w:cstheme="minorHAnsi"/>
                <w:sz w:val="22"/>
                <w:szCs w:val="22"/>
              </w:rPr>
              <w:t xml:space="preserve">końcowy z realizacji Przedsięwzięcia </w:t>
            </w:r>
          </w:p>
        </w:tc>
        <w:tc>
          <w:tcPr>
            <w:tcW w:w="5670" w:type="dxa"/>
          </w:tcPr>
          <w:p w14:paraId="0A034197" w14:textId="1A13C919" w:rsidR="00675D7D" w:rsidRPr="00675D7D" w:rsidRDefault="0089A6BF" w:rsidP="00675D7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Wykonawca zobowiązany jest do przygotowania i przedstawienia Zamawiającemu </w:t>
            </w:r>
            <w:r w:rsidR="00351411">
              <w:rPr>
                <w:rFonts w:asciiTheme="minorHAnsi" w:eastAsia="Calibri" w:hAnsiTheme="minorHAnsi" w:cstheme="minorHAnsi"/>
                <w:sz w:val="22"/>
                <w:szCs w:val="22"/>
              </w:rPr>
              <w:t>R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aportu</w:t>
            </w:r>
            <w:r w:rsidR="0035141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końcowego z realizacji Przedsięwzięcia</w:t>
            </w:r>
            <w:r w:rsidR="2540D66C"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który </w:t>
            </w:r>
            <w:r w:rsidR="00675D7D">
              <w:rPr>
                <w:rFonts w:asciiTheme="minorHAnsi" w:eastAsia="Calibri" w:hAnsiTheme="minorHAnsi" w:cstheme="minorHAnsi"/>
                <w:sz w:val="22"/>
                <w:szCs w:val="22"/>
              </w:rPr>
              <w:t>musi zawierać</w:t>
            </w:r>
            <w:r w:rsidR="00675D7D" w:rsidRPr="00675D7D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</w:p>
          <w:p w14:paraId="39F80616" w14:textId="53D102D0" w:rsidR="00675D7D" w:rsidRPr="00675D7D" w:rsidRDefault="009D2645" w:rsidP="00675D7D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>P</w:t>
            </w:r>
            <w:r w:rsidR="00675D7D" w:rsidRPr="00675D7D">
              <w:rPr>
                <w:rFonts w:eastAsia="Calibri" w:cstheme="minorHAnsi"/>
                <w:sz w:val="22"/>
                <w:szCs w:val="22"/>
              </w:rPr>
              <w:t>odsumowanie</w:t>
            </w:r>
            <w:r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675D7D" w:rsidRPr="00675D7D">
              <w:rPr>
                <w:rFonts w:eastAsia="Calibri" w:cstheme="minorHAnsi"/>
                <w:sz w:val="22"/>
                <w:szCs w:val="22"/>
              </w:rPr>
              <w:t xml:space="preserve">informacji z </w:t>
            </w:r>
            <w:r>
              <w:rPr>
                <w:rFonts w:eastAsia="Calibri" w:cstheme="minorHAnsi"/>
                <w:sz w:val="22"/>
                <w:szCs w:val="22"/>
              </w:rPr>
              <w:t>p</w:t>
            </w:r>
            <w:r w:rsidRPr="00675D7D">
              <w:rPr>
                <w:rFonts w:eastAsia="Calibri" w:cstheme="minorHAnsi"/>
                <w:sz w:val="22"/>
                <w:szCs w:val="22"/>
              </w:rPr>
              <w:t>rac przeprowadzonych</w:t>
            </w:r>
            <w:r w:rsidR="00675D7D" w:rsidRPr="00675D7D">
              <w:rPr>
                <w:rFonts w:eastAsia="Calibri" w:cstheme="minorHAnsi"/>
                <w:sz w:val="22"/>
                <w:szCs w:val="22"/>
              </w:rPr>
              <w:t xml:space="preserve"> w Etapie I </w:t>
            </w:r>
            <w:proofErr w:type="spellStart"/>
            <w:r w:rsidR="00675D7D" w:rsidRPr="00675D7D">
              <w:rPr>
                <w:rFonts w:eastAsia="Calibri" w:cstheme="minorHAnsi"/>
                <w:sz w:val="22"/>
                <w:szCs w:val="22"/>
              </w:rPr>
              <w:t>i</w:t>
            </w:r>
            <w:proofErr w:type="spellEnd"/>
            <w:r w:rsidR="00675D7D" w:rsidRPr="00675D7D">
              <w:rPr>
                <w:rFonts w:eastAsia="Calibri" w:cstheme="minorHAnsi"/>
                <w:sz w:val="22"/>
                <w:szCs w:val="22"/>
              </w:rPr>
              <w:t xml:space="preserve"> II, </w:t>
            </w:r>
          </w:p>
          <w:p w14:paraId="7B0E57B9" w14:textId="04F81B29" w:rsidR="00675D7D" w:rsidRPr="00675D7D" w:rsidRDefault="00675D7D" w:rsidP="00675D7D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>podsumowanie Testów Demonstratora A</w:t>
            </w:r>
            <w:r w:rsidR="00195F17">
              <w:rPr>
                <w:rFonts w:eastAsia="Calibri" w:cstheme="minorHAnsi"/>
                <w:sz w:val="22"/>
                <w:szCs w:val="22"/>
              </w:rPr>
              <w:t xml:space="preserve"> oraz </w:t>
            </w:r>
            <w:r w:rsidR="00195F1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Demonstratora A’</w:t>
            </w:r>
            <w:r w:rsidRPr="00675D7D">
              <w:rPr>
                <w:rFonts w:eastAsia="Calibri" w:cstheme="minorHAnsi"/>
                <w:sz w:val="22"/>
                <w:szCs w:val="22"/>
              </w:rPr>
              <w:t xml:space="preserve"> ze wskazaniem czy Demonstrator </w:t>
            </w:r>
            <w:r>
              <w:rPr>
                <w:rFonts w:eastAsia="Calibri" w:cstheme="minorHAnsi"/>
                <w:sz w:val="22"/>
                <w:szCs w:val="22"/>
              </w:rPr>
              <w:t>A</w:t>
            </w:r>
            <w:r w:rsidRPr="00675D7D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195F17">
              <w:rPr>
                <w:rFonts w:eastAsia="Calibri" w:cstheme="minorHAnsi"/>
                <w:sz w:val="22"/>
                <w:szCs w:val="22"/>
              </w:rPr>
              <w:t xml:space="preserve">i </w:t>
            </w:r>
            <w:r w:rsidR="00195F1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Demonstrator A’ </w:t>
            </w:r>
            <w:r w:rsidRPr="00675D7D">
              <w:rPr>
                <w:rFonts w:eastAsia="Calibri" w:cstheme="minorHAnsi"/>
                <w:sz w:val="22"/>
                <w:szCs w:val="22"/>
              </w:rPr>
              <w:t>osiągnął deklarowane przez Wykonawcę wartości</w:t>
            </w:r>
            <w:r>
              <w:rPr>
                <w:rFonts w:eastAsia="Calibri" w:cstheme="minorHAnsi"/>
                <w:sz w:val="22"/>
                <w:szCs w:val="22"/>
              </w:rPr>
              <w:t xml:space="preserve"> parametrów technicznych opisane w postaci Wymagań Konkursowych oraz Jakościowych</w:t>
            </w:r>
            <w:r w:rsidRPr="00675D7D">
              <w:rPr>
                <w:rFonts w:eastAsia="Calibri" w:cstheme="minorHAnsi"/>
                <w:sz w:val="22"/>
                <w:szCs w:val="22"/>
              </w:rPr>
              <w:t>,</w:t>
            </w:r>
          </w:p>
          <w:p w14:paraId="70485D53" w14:textId="0DEB09BF" w:rsidR="00675D7D" w:rsidRPr="00675D7D" w:rsidRDefault="00675D7D" w:rsidP="00675D7D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 xml:space="preserve">wnioski z przeprowadzonych Testów Demonstratora </w:t>
            </w:r>
            <w:r>
              <w:rPr>
                <w:rFonts w:eastAsia="Calibri" w:cstheme="minorHAnsi"/>
                <w:sz w:val="22"/>
                <w:szCs w:val="22"/>
              </w:rPr>
              <w:t>A</w:t>
            </w:r>
            <w:r w:rsidR="00195F17">
              <w:rPr>
                <w:rFonts w:eastAsia="Calibri" w:cstheme="minorHAnsi"/>
                <w:sz w:val="22"/>
                <w:szCs w:val="22"/>
              </w:rPr>
              <w:t xml:space="preserve"> i </w:t>
            </w:r>
            <w:r w:rsidR="00195F1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Demonstratora A’</w:t>
            </w:r>
            <w:r w:rsidRPr="00675D7D">
              <w:rPr>
                <w:rFonts w:eastAsia="Calibri" w:cstheme="minorHAnsi"/>
                <w:sz w:val="22"/>
                <w:szCs w:val="22"/>
              </w:rPr>
              <w:t>,</w:t>
            </w:r>
          </w:p>
          <w:p w14:paraId="23312294" w14:textId="3EB99395" w:rsidR="00675D7D" w:rsidRPr="00675D7D" w:rsidRDefault="00675D7D" w:rsidP="00675D7D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 xml:space="preserve">wnioski z realizacji Przedsięwzięcia. </w:t>
            </w:r>
          </w:p>
          <w:p w14:paraId="2F08511F" w14:textId="77777777" w:rsidR="00675D7D" w:rsidRPr="00675D7D" w:rsidRDefault="00675D7D" w:rsidP="00675D7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079CE281" w14:textId="42E91FE6" w:rsidR="2FA0F027" w:rsidRPr="005406E3" w:rsidRDefault="00675D7D" w:rsidP="00675D7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75D7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Raport składany </w:t>
            </w:r>
            <w:r w:rsidR="00F50D1E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jest </w:t>
            </w:r>
            <w:r w:rsidRPr="00675D7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 formie elektronicznej oraz papierowej </w:t>
            </w:r>
            <w:r w:rsidR="00F50D1E">
              <w:rPr>
                <w:rFonts w:asciiTheme="minorHAnsi" w:eastAsia="Calibri" w:hAnsiTheme="minorHAnsi" w:cstheme="minorHAnsi"/>
                <w:sz w:val="22"/>
                <w:szCs w:val="22"/>
              </w:rPr>
              <w:t>po</w:t>
            </w:r>
            <w:r w:rsidRPr="00675D7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jednym egzemplarzu.</w:t>
            </w:r>
          </w:p>
        </w:tc>
        <w:tc>
          <w:tcPr>
            <w:tcW w:w="1276" w:type="dxa"/>
          </w:tcPr>
          <w:p w14:paraId="44032A7A" w14:textId="3A5FA28B" w:rsidR="1A1A981B" w:rsidRPr="005406E3" w:rsidRDefault="22606CA5" w:rsidP="00CD6A2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W Terminie Doręczenia Wyników Prac Etapu II</w:t>
            </w:r>
          </w:p>
        </w:tc>
      </w:tr>
      <w:tr w:rsidR="00F933BB" w:rsidRPr="005406E3" w14:paraId="3427BE9B" w14:textId="77777777" w:rsidTr="009E0611">
        <w:tc>
          <w:tcPr>
            <w:tcW w:w="562" w:type="dxa"/>
            <w:shd w:val="clear" w:color="auto" w:fill="E2EFD9" w:themeFill="accent6" w:themeFillTint="33"/>
          </w:tcPr>
          <w:p w14:paraId="26D1698C" w14:textId="77777777" w:rsidR="00F933BB" w:rsidRPr="005406E3" w:rsidRDefault="00F933BB" w:rsidP="008B3F97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CAF1C1" w14:textId="41C7AC4E" w:rsidR="00F933BB" w:rsidRPr="005406E3" w:rsidRDefault="00F933BB" w:rsidP="00351B04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F933BB">
              <w:rPr>
                <w:rFonts w:cstheme="minorHAnsi"/>
                <w:sz w:val="22"/>
                <w:szCs w:val="22"/>
              </w:rPr>
              <w:t>Rekomendacja Wykonawcy – dobre praktyki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351411">
              <w:rPr>
                <w:rFonts w:cstheme="minorHAnsi"/>
                <w:sz w:val="22"/>
                <w:szCs w:val="22"/>
              </w:rPr>
              <w:t xml:space="preserve">w zakresie </w:t>
            </w:r>
            <w:r>
              <w:rPr>
                <w:rFonts w:cstheme="minorHAnsi"/>
                <w:sz w:val="22"/>
                <w:szCs w:val="22"/>
              </w:rPr>
              <w:t xml:space="preserve">magazynowania </w:t>
            </w:r>
            <w:r w:rsidR="00351B04">
              <w:rPr>
                <w:rFonts w:cstheme="minorHAnsi"/>
                <w:sz w:val="22"/>
                <w:szCs w:val="22"/>
              </w:rPr>
              <w:t xml:space="preserve">ciepła </w:t>
            </w:r>
            <w:r>
              <w:rPr>
                <w:rFonts w:cstheme="minorHAnsi"/>
                <w:sz w:val="22"/>
                <w:szCs w:val="22"/>
              </w:rPr>
              <w:t>i chłodu</w:t>
            </w:r>
          </w:p>
        </w:tc>
        <w:tc>
          <w:tcPr>
            <w:tcW w:w="5670" w:type="dxa"/>
          </w:tcPr>
          <w:p w14:paraId="53D88A1C" w14:textId="7134233A" w:rsidR="00F933BB" w:rsidRPr="00F1428B" w:rsidRDefault="00F933BB" w:rsidP="00F933BB">
            <w:p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Wykonawca zobowiązany jest do przygotowania i przedstawieniu Zamawiającemu zaktualizowanego raportu, o którym mowa w </w:t>
            </w:r>
            <w:r w:rsidRPr="00D979E9">
              <w:rPr>
                <w:rFonts w:eastAsia="Calibri" w:cstheme="minorHAnsi"/>
                <w:sz w:val="22"/>
                <w:szCs w:val="22"/>
              </w:rPr>
              <w:t xml:space="preserve">pkt. </w:t>
            </w:r>
            <w:r w:rsidR="00810D5B" w:rsidRPr="00D979E9">
              <w:rPr>
                <w:rFonts w:eastAsia="Calibri" w:cstheme="minorHAnsi"/>
                <w:sz w:val="22"/>
                <w:szCs w:val="22"/>
              </w:rPr>
              <w:t>7</w:t>
            </w:r>
            <w:r w:rsidRPr="00D979E9">
              <w:rPr>
                <w:rFonts w:eastAsia="Calibri" w:cstheme="minorHAnsi"/>
                <w:sz w:val="22"/>
                <w:szCs w:val="22"/>
              </w:rPr>
              <w:t xml:space="preserve"> Tabel</w:t>
            </w:r>
            <w:r w:rsidR="00810D5B" w:rsidRPr="00D979E9">
              <w:rPr>
                <w:rFonts w:eastAsia="Calibri" w:cstheme="minorHAnsi"/>
                <w:sz w:val="22"/>
                <w:szCs w:val="22"/>
              </w:rPr>
              <w:t>a 2</w:t>
            </w:r>
            <w:r w:rsidRPr="00D979E9">
              <w:rPr>
                <w:rFonts w:eastAsia="Calibri" w:cstheme="minorHAnsi"/>
                <w:sz w:val="22"/>
                <w:szCs w:val="22"/>
              </w:rPr>
              <w:t>, zgodnie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z wymogami wskazanymi w </w:t>
            </w:r>
            <w:r w:rsidR="00115F9B">
              <w:rPr>
                <w:rFonts w:eastAsia="Calibri" w:cstheme="minorHAnsi"/>
                <w:sz w:val="22"/>
                <w:szCs w:val="22"/>
              </w:rPr>
              <w:t>niniejszej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tabeli dla raportu przekazywanego w Etapie I. Aktualizacja raportu polega na uzupełnieni</w:t>
            </w:r>
            <w:r w:rsidR="00115F9B">
              <w:rPr>
                <w:rFonts w:eastAsia="Calibri" w:cstheme="minorHAnsi"/>
                <w:sz w:val="22"/>
                <w:szCs w:val="22"/>
              </w:rPr>
              <w:t>u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go o Wyniki Prac B+R oraz</w:t>
            </w:r>
            <w:r w:rsidR="00115F9B">
              <w:rPr>
                <w:rFonts w:eastAsia="Calibri" w:cstheme="minorHAnsi"/>
                <w:sz w:val="22"/>
                <w:szCs w:val="22"/>
              </w:rPr>
              <w:t xml:space="preserve"> następujące informacje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: </w:t>
            </w:r>
          </w:p>
          <w:p w14:paraId="23C15A2C" w14:textId="573F0F5D" w:rsidR="00F933BB" w:rsidRPr="00F1428B" w:rsidRDefault="00F933BB" w:rsidP="00F933BB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>wniosk</w:t>
            </w:r>
            <w:r w:rsidR="00B96277">
              <w:rPr>
                <w:rFonts w:eastAsia="Calibri" w:cstheme="minorHAnsi"/>
                <w:sz w:val="22"/>
                <w:szCs w:val="22"/>
              </w:rPr>
              <w:t>i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z zastosowania Demonstratora </w:t>
            </w:r>
            <w:r w:rsidR="00351B04">
              <w:rPr>
                <w:rFonts w:eastAsia="Calibri" w:cstheme="minorHAnsi"/>
                <w:sz w:val="22"/>
                <w:szCs w:val="22"/>
              </w:rPr>
              <w:t xml:space="preserve">A oraz </w:t>
            </w:r>
            <w:r w:rsidR="00351B0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Demonstratora A’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4BAD20AD" w14:textId="06E0FE72" w:rsidR="00F933BB" w:rsidRPr="00F1428B" w:rsidRDefault="00F933BB" w:rsidP="00F1428B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dokumentację fotograficzną Demonstratora </w:t>
            </w:r>
            <w:r w:rsidR="00351B04">
              <w:rPr>
                <w:rFonts w:eastAsia="Calibri" w:cstheme="minorHAnsi"/>
                <w:sz w:val="22"/>
                <w:szCs w:val="22"/>
              </w:rPr>
              <w:t xml:space="preserve">A oraz </w:t>
            </w:r>
            <w:r w:rsidR="00351B0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Demonstratora A’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 </w:t>
            </w:r>
          </w:p>
          <w:p w14:paraId="74EF9E34" w14:textId="7ECDF1B1" w:rsidR="00F933BB" w:rsidRPr="00F1428B" w:rsidRDefault="00F933BB" w:rsidP="00F1428B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wnioski dotyczące projektowania Systemu </w:t>
            </w:r>
            <w:r w:rsidR="00F1428B">
              <w:rPr>
                <w:rFonts w:eastAsia="Calibri" w:cstheme="minorHAnsi"/>
                <w:sz w:val="22"/>
                <w:szCs w:val="22"/>
              </w:rPr>
              <w:t>1</w:t>
            </w:r>
            <w:r w:rsidR="00351B04">
              <w:rPr>
                <w:rFonts w:eastAsia="Calibri" w:cstheme="minorHAnsi"/>
                <w:sz w:val="22"/>
                <w:szCs w:val="22"/>
              </w:rPr>
              <w:t xml:space="preserve"> i Systemu 2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wraz z </w:t>
            </w:r>
            <w:proofErr w:type="spellStart"/>
            <w:r w:rsidR="00F1428B">
              <w:rPr>
                <w:rFonts w:eastAsia="Calibri" w:cstheme="minorHAnsi"/>
                <w:sz w:val="22"/>
                <w:szCs w:val="22"/>
              </w:rPr>
              <w:t>ExtraElementami</w:t>
            </w:r>
            <w:proofErr w:type="spellEnd"/>
            <w:r w:rsidR="00F1428B">
              <w:rPr>
                <w:rFonts w:eastAsia="Calibri" w:cstheme="minorHAnsi"/>
                <w:sz w:val="22"/>
                <w:szCs w:val="22"/>
              </w:rPr>
              <w:t xml:space="preserve"> (jeśli tak</w:t>
            </w:r>
            <w:r w:rsidR="00B96277">
              <w:rPr>
                <w:rFonts w:eastAsia="Calibri" w:cstheme="minorHAnsi"/>
                <w:sz w:val="22"/>
                <w:szCs w:val="22"/>
              </w:rPr>
              <w:t>owe został</w:t>
            </w:r>
            <w:r w:rsidR="00194FE1">
              <w:rPr>
                <w:rFonts w:eastAsia="Calibri" w:cstheme="minorHAnsi"/>
                <w:sz w:val="22"/>
                <w:szCs w:val="22"/>
              </w:rPr>
              <w:t>y</w:t>
            </w:r>
            <w:r w:rsidR="00F1428B">
              <w:rPr>
                <w:rFonts w:eastAsia="Calibri" w:cstheme="minorHAnsi"/>
                <w:sz w:val="22"/>
                <w:szCs w:val="22"/>
              </w:rPr>
              <w:t xml:space="preserve"> zastosowane)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 </w:t>
            </w:r>
          </w:p>
          <w:p w14:paraId="1E98195A" w14:textId="783855B0" w:rsidR="00F933BB" w:rsidRPr="00F1428B" w:rsidRDefault="00F933BB" w:rsidP="00F1428B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wnioski praktyczne dotyczące zastosowanego </w:t>
            </w:r>
            <w:r w:rsidR="00F1428B">
              <w:rPr>
                <w:rFonts w:eastAsia="Calibri" w:cstheme="minorHAnsi"/>
                <w:sz w:val="22"/>
                <w:szCs w:val="22"/>
              </w:rPr>
              <w:t xml:space="preserve">Systemu 1 </w:t>
            </w:r>
            <w:r w:rsidR="00351B04">
              <w:rPr>
                <w:rFonts w:eastAsia="Calibri" w:cstheme="minorHAnsi"/>
                <w:sz w:val="22"/>
                <w:szCs w:val="22"/>
              </w:rPr>
              <w:t xml:space="preserve">i Systemu 2 </w:t>
            </w:r>
            <w:r w:rsidR="00F1428B">
              <w:rPr>
                <w:rFonts w:eastAsia="Calibri" w:cstheme="minorHAnsi"/>
                <w:sz w:val="22"/>
                <w:szCs w:val="22"/>
              </w:rPr>
              <w:t xml:space="preserve">w istniejącym </w:t>
            </w:r>
            <w:r w:rsidR="00950916">
              <w:rPr>
                <w:rFonts w:eastAsia="Calibri" w:cstheme="minorHAnsi"/>
                <w:sz w:val="22"/>
                <w:szCs w:val="22"/>
              </w:rPr>
              <w:t xml:space="preserve">Budynku </w:t>
            </w:r>
            <w:r w:rsidR="00F1428B">
              <w:rPr>
                <w:rFonts w:eastAsia="Calibri" w:cstheme="minorHAnsi"/>
                <w:sz w:val="22"/>
                <w:szCs w:val="22"/>
              </w:rPr>
              <w:t>Domu Jednorodzinn</w:t>
            </w:r>
            <w:r w:rsidR="00950916">
              <w:rPr>
                <w:rFonts w:eastAsia="Calibri" w:cstheme="minorHAnsi"/>
                <w:sz w:val="22"/>
                <w:szCs w:val="22"/>
              </w:rPr>
              <w:t>ego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76D0661A" w14:textId="3035E0F5" w:rsidR="00F933BB" w:rsidRPr="00F1428B" w:rsidRDefault="00F933BB" w:rsidP="00F1428B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wnioski dotyczące skalowalności </w:t>
            </w:r>
            <w:r w:rsidR="00F1428B">
              <w:rPr>
                <w:rFonts w:eastAsia="Calibri" w:cstheme="minorHAnsi"/>
                <w:sz w:val="22"/>
                <w:szCs w:val="22"/>
              </w:rPr>
              <w:t xml:space="preserve">i </w:t>
            </w:r>
            <w:proofErr w:type="spellStart"/>
            <w:r w:rsidRPr="00F1428B">
              <w:rPr>
                <w:rFonts w:eastAsia="Calibri" w:cstheme="minorHAnsi"/>
                <w:sz w:val="22"/>
                <w:szCs w:val="22"/>
              </w:rPr>
              <w:t>replikowalności</w:t>
            </w:r>
            <w:proofErr w:type="spellEnd"/>
            <w:r w:rsidR="00B96277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B96277" w:rsidRPr="00F1428B">
              <w:rPr>
                <w:rFonts w:eastAsia="Calibri" w:cstheme="minorHAnsi"/>
                <w:sz w:val="22"/>
                <w:szCs w:val="22"/>
              </w:rPr>
              <w:t xml:space="preserve"> Demonstratora </w:t>
            </w:r>
            <w:r w:rsidR="00351B04">
              <w:rPr>
                <w:rFonts w:eastAsia="Calibri" w:cstheme="minorHAnsi"/>
                <w:sz w:val="22"/>
                <w:szCs w:val="22"/>
              </w:rPr>
              <w:t xml:space="preserve">A oraz </w:t>
            </w:r>
            <w:r w:rsidR="00351B0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Demonstratora A’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. </w:t>
            </w:r>
          </w:p>
          <w:p w14:paraId="33E9EE07" w14:textId="2C926B1E" w:rsidR="00F933BB" w:rsidRPr="00F1428B" w:rsidRDefault="00F933BB" w:rsidP="00F1428B">
            <w:p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>W przypadku uzyskania w Etapie II Wyniku Pozytywnego Końcow</w:t>
            </w:r>
            <w:r w:rsidR="00194FE1">
              <w:rPr>
                <w:rFonts w:eastAsia="Calibri" w:cstheme="minorHAnsi"/>
                <w:sz w:val="22"/>
                <w:szCs w:val="22"/>
              </w:rPr>
              <w:t>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F1428B">
              <w:rPr>
                <w:rFonts w:eastAsia="Calibri" w:cstheme="minorHAnsi"/>
                <w:sz w:val="22"/>
                <w:szCs w:val="22"/>
              </w:rPr>
              <w:t>R</w:t>
            </w:r>
            <w:r w:rsidRPr="00F1428B">
              <w:rPr>
                <w:rFonts w:eastAsia="Calibri" w:cstheme="minorHAnsi"/>
                <w:sz w:val="22"/>
                <w:szCs w:val="22"/>
              </w:rPr>
              <w:t>aport</w:t>
            </w:r>
            <w:r w:rsidR="00351B04">
              <w:rPr>
                <w:rFonts w:eastAsia="Calibri" w:cstheme="minorHAnsi"/>
                <w:sz w:val="22"/>
                <w:szCs w:val="22"/>
              </w:rPr>
              <w:t>y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zostan</w:t>
            </w:r>
            <w:r w:rsidR="00351B04">
              <w:rPr>
                <w:rFonts w:eastAsia="Calibri" w:cstheme="minorHAnsi"/>
                <w:sz w:val="22"/>
                <w:szCs w:val="22"/>
              </w:rPr>
              <w:t>ą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również </w:t>
            </w:r>
            <w:r w:rsidR="00351B04" w:rsidRPr="00F1428B">
              <w:rPr>
                <w:rFonts w:eastAsia="Calibri" w:cstheme="minorHAnsi"/>
                <w:sz w:val="22"/>
                <w:szCs w:val="22"/>
              </w:rPr>
              <w:t>opublikowan</w:t>
            </w:r>
            <w:r w:rsidR="00351B04">
              <w:rPr>
                <w:rFonts w:eastAsia="Calibri" w:cstheme="minorHAnsi"/>
                <w:sz w:val="22"/>
                <w:szCs w:val="22"/>
              </w:rPr>
              <w:t>e</w:t>
            </w:r>
            <w:r w:rsidR="00351B04" w:rsidRPr="00F1428B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na dedykowanej dla Przedsięwzięcia stronie przygotowanej przez Zamawiającego.  </w:t>
            </w:r>
          </w:p>
          <w:p w14:paraId="66A96768" w14:textId="6580F682" w:rsidR="00F933BB" w:rsidRPr="005406E3" w:rsidRDefault="00F933BB" w:rsidP="00F933BB">
            <w:p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Aktualizacja </w:t>
            </w:r>
            <w:r w:rsidR="00194FE1">
              <w:rPr>
                <w:rFonts w:eastAsia="Calibri" w:cstheme="minorHAnsi"/>
                <w:sz w:val="22"/>
                <w:szCs w:val="22"/>
              </w:rPr>
              <w:t>R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aportu może zawierać inne informacje sporządzone przez Wykonawcę, a służące celom Przedsięwzięcia określonym w Rozdziale I Regulaminu, </w:t>
            </w:r>
            <w:r w:rsidR="0023658C">
              <w:rPr>
                <w:rFonts w:eastAsia="Calibri" w:cstheme="minorHAnsi"/>
                <w:sz w:val="22"/>
                <w:szCs w:val="22"/>
              </w:rPr>
              <w:t>celem</w:t>
            </w:r>
            <w:r w:rsidR="0023658C" w:rsidRPr="00F1428B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przedstawienia postulatów zmian prawnych w zakresie </w:t>
            </w:r>
            <w:r w:rsidRPr="00F1428B">
              <w:rPr>
                <w:rFonts w:eastAsia="Calibri" w:cstheme="minorHAnsi"/>
                <w:sz w:val="22"/>
                <w:szCs w:val="22"/>
              </w:rPr>
              <w:lastRenderedPageBreak/>
              <w:t xml:space="preserve">zidentyfikowanych „wąskich gardeł” dla wdrożenia </w:t>
            </w:r>
            <w:r w:rsidR="00F1428B">
              <w:rPr>
                <w:rFonts w:eastAsia="Calibri" w:cstheme="minorHAnsi"/>
                <w:sz w:val="22"/>
                <w:szCs w:val="22"/>
              </w:rPr>
              <w:t>przedmiotowych Systemów</w:t>
            </w:r>
            <w:r w:rsidRPr="00F1428B">
              <w:rPr>
                <w:rFonts w:eastAsia="Calibri" w:cstheme="minorHAns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0BF0E903" w14:textId="77777777" w:rsidR="00F933BB" w:rsidRPr="005406E3" w:rsidRDefault="00F933BB" w:rsidP="00EC0177">
            <w:pPr>
              <w:spacing w:line="276" w:lineRule="auto"/>
              <w:rPr>
                <w:rFonts w:eastAsiaTheme="minorEastAsia" w:cstheme="minorHAnsi"/>
                <w:sz w:val="22"/>
                <w:szCs w:val="22"/>
              </w:rPr>
            </w:pPr>
          </w:p>
        </w:tc>
      </w:tr>
    </w:tbl>
    <w:p w14:paraId="2BF9F31A" w14:textId="1E7915A2" w:rsidR="00D922AE" w:rsidRPr="00F933BB" w:rsidRDefault="0056212A" w:rsidP="00F933BB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lang w:bidi="ar-SA"/>
        </w:rPr>
        <w:t xml:space="preserve">Wyniki Prac Etapu II muszą zostać przekazane Zamawiającemu w Terminie Doręczenia </w:t>
      </w:r>
      <w:r w:rsidR="00DA0ABC">
        <w:rPr>
          <w:rFonts w:ascii="Calibri" w:hAnsi="Calibri" w:cs="Calibri"/>
          <w:lang w:bidi="ar-SA"/>
        </w:rPr>
        <w:t>Wyników Prac Etapu</w:t>
      </w:r>
      <w:r w:rsidRPr="00F933BB">
        <w:rPr>
          <w:rFonts w:ascii="Calibri" w:hAnsi="Calibri" w:cs="Calibri"/>
          <w:lang w:bidi="ar-SA"/>
        </w:rPr>
        <w:t xml:space="preserve"> II, określonym w Tabeli 3 niniejszego Załącznika i w formie określonej w niniejszym Załącznik</w:t>
      </w:r>
      <w:r w:rsidR="00D915B6">
        <w:rPr>
          <w:rFonts w:ascii="Calibri" w:hAnsi="Calibri" w:cs="Calibri"/>
          <w:lang w:bidi="ar-SA"/>
        </w:rPr>
        <w:t>u</w:t>
      </w:r>
      <w:r w:rsidRPr="00F933BB">
        <w:rPr>
          <w:rFonts w:ascii="Calibri" w:hAnsi="Calibri" w:cs="Calibri"/>
          <w:lang w:bidi="ar-SA"/>
        </w:rPr>
        <w:t xml:space="preserve"> oraz </w:t>
      </w:r>
      <w:r w:rsidR="00D915B6">
        <w:rPr>
          <w:rFonts w:ascii="Calibri" w:hAnsi="Calibri" w:cs="Calibri"/>
          <w:lang w:bidi="ar-SA"/>
        </w:rPr>
        <w:t xml:space="preserve">w </w:t>
      </w:r>
      <w:r w:rsidRPr="00F933BB">
        <w:rPr>
          <w:rFonts w:ascii="Calibri" w:hAnsi="Calibri" w:cs="Calibri"/>
          <w:lang w:bidi="ar-SA"/>
        </w:rPr>
        <w:t>Umow</w:t>
      </w:r>
      <w:r w:rsidR="00D915B6">
        <w:rPr>
          <w:rFonts w:ascii="Calibri" w:hAnsi="Calibri" w:cs="Calibri"/>
          <w:lang w:bidi="ar-SA"/>
        </w:rPr>
        <w:t>ie</w:t>
      </w:r>
      <w:r w:rsidRPr="00F933BB">
        <w:rPr>
          <w:rFonts w:ascii="Calibri" w:hAnsi="Calibri" w:cs="Calibri"/>
          <w:lang w:bidi="ar-SA"/>
        </w:rPr>
        <w:t xml:space="preserve">.  </w:t>
      </w:r>
    </w:p>
    <w:p w14:paraId="2D6AD8DC" w14:textId="64648E67" w:rsidR="001D31FE" w:rsidRDefault="00D922AE">
      <w:pPr>
        <w:pStyle w:val="Nagwek3"/>
      </w:pPr>
      <w:bookmarkStart w:id="24" w:name="_Toc75353559"/>
      <w:r w:rsidRPr="0057685C">
        <w:t xml:space="preserve">Testy </w:t>
      </w:r>
      <w:r w:rsidR="00675D7D">
        <w:t>Demonstrator</w:t>
      </w:r>
      <w:r w:rsidR="002E363A">
        <w:t>ów</w:t>
      </w:r>
      <w:bookmarkEnd w:id="24"/>
    </w:p>
    <w:p w14:paraId="5DA2BE42" w14:textId="2B4F358B" w:rsidR="00740D8F" w:rsidRPr="00BF67FD" w:rsidRDefault="00740D8F" w:rsidP="009E0611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 xml:space="preserve">Testy Demonstratora A Systemu 1 oraz Demonstratora A’ Systemu 2 rozpoczną się po przekazaniu przez Wykonawcę </w:t>
      </w:r>
      <w:r w:rsidR="00DA0ABC">
        <w:rPr>
          <w:rFonts w:cstheme="minorHAnsi"/>
          <w:color w:val="000000" w:themeColor="text1"/>
          <w:szCs w:val="22"/>
          <w:lang w:eastAsia="en-GB"/>
        </w:rPr>
        <w:t>Wyników Prac Etapu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II przedstawionych w Tabeli 3</w:t>
      </w:r>
      <w:r w:rsidR="00AE3030">
        <w:rPr>
          <w:rFonts w:cstheme="minorHAnsi"/>
          <w:color w:val="000000" w:themeColor="text1"/>
          <w:szCs w:val="22"/>
          <w:lang w:eastAsia="en-GB"/>
        </w:rPr>
        <w:t>.</w:t>
      </w:r>
    </w:p>
    <w:p w14:paraId="4769E456" w14:textId="77777777" w:rsidR="00740D8F" w:rsidRPr="00BF67FD" w:rsidRDefault="00740D8F" w:rsidP="009E0611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</w:p>
    <w:p w14:paraId="44698278" w14:textId="25254109" w:rsidR="00740D8F" w:rsidRDefault="00740D8F" w:rsidP="009E0611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>Wykonawca przy współudziale Zamawiając</w:t>
      </w:r>
      <w:r>
        <w:rPr>
          <w:rFonts w:cstheme="minorHAnsi"/>
          <w:color w:val="000000" w:themeColor="text1"/>
          <w:szCs w:val="22"/>
          <w:lang w:eastAsia="en-GB"/>
        </w:rPr>
        <w:t>ego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oraz Użytkownik</w:t>
      </w:r>
      <w:r>
        <w:rPr>
          <w:rFonts w:cstheme="minorHAnsi"/>
          <w:color w:val="000000" w:themeColor="text1"/>
          <w:szCs w:val="22"/>
          <w:lang w:eastAsia="en-GB"/>
        </w:rPr>
        <w:t>a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przeprowadzi Testy Demonstratora A dla Systemu 1 oraz Demonstratora </w:t>
      </w:r>
      <w:r w:rsidR="00F51A55">
        <w:rPr>
          <w:rFonts w:cstheme="minorHAnsi"/>
          <w:color w:val="000000" w:themeColor="text1"/>
          <w:szCs w:val="22"/>
          <w:lang w:eastAsia="en-GB"/>
        </w:rPr>
        <w:t>A’ dla Systemu 2 mające na celu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weryfikację zgodności z projek</w:t>
      </w:r>
      <w:r w:rsidR="00F51A55">
        <w:rPr>
          <w:rFonts w:cstheme="minorHAnsi"/>
          <w:color w:val="000000" w:themeColor="text1"/>
          <w:szCs w:val="22"/>
          <w:lang w:eastAsia="en-GB"/>
        </w:rPr>
        <w:t>tem, poprawności jego działania oraz: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</w:t>
      </w:r>
    </w:p>
    <w:p w14:paraId="1180E45C" w14:textId="1A8E4D0C" w:rsidR="003C368C" w:rsidRPr="009E0611" w:rsidRDefault="00F51A55" w:rsidP="009E0611">
      <w:pPr>
        <w:pStyle w:val="Akapitzlist"/>
        <w:numPr>
          <w:ilvl w:val="0"/>
          <w:numId w:val="72"/>
        </w:num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>spełnienia</w:t>
      </w:r>
      <w:r>
        <w:rPr>
          <w:rFonts w:cstheme="minorHAnsi"/>
          <w:color w:val="000000" w:themeColor="text1"/>
          <w:szCs w:val="22"/>
          <w:lang w:eastAsia="en-GB"/>
        </w:rPr>
        <w:t xml:space="preserve"> przez</w:t>
      </w:r>
      <w:r w:rsidRPr="00F1279A">
        <w:rPr>
          <w:rFonts w:cstheme="minorHAnsi"/>
          <w:color w:val="000000" w:themeColor="text1"/>
          <w:szCs w:val="22"/>
          <w:lang w:eastAsia="en-GB"/>
        </w:rPr>
        <w:t xml:space="preserve"> </w:t>
      </w:r>
      <w:r w:rsidR="003C368C" w:rsidRPr="009E0611">
        <w:rPr>
          <w:rFonts w:cstheme="minorHAnsi"/>
          <w:color w:val="000000" w:themeColor="text1"/>
          <w:szCs w:val="22"/>
          <w:lang w:eastAsia="en-GB"/>
        </w:rPr>
        <w:t>Demonstrator</w:t>
      </w:r>
      <w:r w:rsidR="00740D8F" w:rsidRPr="009E0611">
        <w:rPr>
          <w:rFonts w:cstheme="minorHAnsi"/>
          <w:color w:val="000000" w:themeColor="text1"/>
          <w:szCs w:val="22"/>
          <w:lang w:eastAsia="en-GB"/>
        </w:rPr>
        <w:t xml:space="preserve"> A</w:t>
      </w:r>
      <w:r w:rsidR="003C368C" w:rsidRPr="009E0611">
        <w:rPr>
          <w:rFonts w:cstheme="minorHAnsi"/>
          <w:color w:val="000000" w:themeColor="text1"/>
          <w:szCs w:val="22"/>
          <w:lang w:eastAsia="en-GB"/>
        </w:rPr>
        <w:t xml:space="preserve"> Wymagań Obligatoryjnych</w:t>
      </w:r>
      <w:r w:rsidR="007422CA">
        <w:rPr>
          <w:rFonts w:cstheme="minorHAnsi"/>
          <w:color w:val="000000" w:themeColor="text1"/>
          <w:szCs w:val="22"/>
          <w:lang w:eastAsia="en-GB"/>
        </w:rPr>
        <w:t xml:space="preserve"> 1.</w:t>
      </w:r>
      <w:r w:rsidR="00AA794A">
        <w:rPr>
          <w:rFonts w:cstheme="minorHAnsi"/>
          <w:color w:val="000000" w:themeColor="text1"/>
          <w:szCs w:val="22"/>
          <w:lang w:eastAsia="en-GB"/>
        </w:rPr>
        <w:t xml:space="preserve">1-1.3, </w:t>
      </w:r>
      <w:r w:rsidR="003C368C" w:rsidRPr="009E0611">
        <w:rPr>
          <w:rFonts w:cstheme="minorHAnsi"/>
          <w:color w:val="000000" w:themeColor="text1"/>
          <w:szCs w:val="22"/>
          <w:lang w:eastAsia="en-GB"/>
        </w:rPr>
        <w:t>1.7-1.24 opisanych w Załączniku 1 do Regulaminu,</w:t>
      </w:r>
    </w:p>
    <w:p w14:paraId="73FF9E70" w14:textId="77777777" w:rsidR="00F51A55" w:rsidRDefault="00F51A55" w:rsidP="009E0611">
      <w:pPr>
        <w:pStyle w:val="Akapitzlist"/>
        <w:numPr>
          <w:ilvl w:val="0"/>
          <w:numId w:val="72"/>
        </w:num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>spełnienia</w:t>
      </w:r>
      <w:r>
        <w:rPr>
          <w:rFonts w:cstheme="minorHAnsi"/>
          <w:color w:val="000000" w:themeColor="text1"/>
          <w:szCs w:val="22"/>
          <w:lang w:eastAsia="en-GB"/>
        </w:rPr>
        <w:t xml:space="preserve"> przez</w:t>
      </w:r>
      <w:r w:rsidRPr="00F1279A">
        <w:rPr>
          <w:rFonts w:cstheme="minorHAnsi"/>
          <w:color w:val="000000" w:themeColor="text1"/>
          <w:szCs w:val="22"/>
          <w:lang w:eastAsia="en-GB"/>
        </w:rPr>
        <w:t xml:space="preserve"> </w:t>
      </w:r>
      <w:r w:rsidR="003C368C" w:rsidRPr="009E0611">
        <w:rPr>
          <w:rFonts w:cstheme="minorHAnsi"/>
          <w:color w:val="000000" w:themeColor="text1"/>
          <w:szCs w:val="22"/>
          <w:lang w:eastAsia="en-GB"/>
        </w:rPr>
        <w:t>Demonstrator A’</w:t>
      </w:r>
      <w:r w:rsidR="00740D8F" w:rsidRPr="009E0611">
        <w:rPr>
          <w:rFonts w:cstheme="minorHAnsi"/>
          <w:color w:val="000000" w:themeColor="text1"/>
          <w:szCs w:val="22"/>
          <w:lang w:eastAsia="en-GB"/>
        </w:rPr>
        <w:t xml:space="preserve"> </w:t>
      </w:r>
      <w:r w:rsidR="003C368C" w:rsidRPr="009E0611">
        <w:rPr>
          <w:rFonts w:cstheme="minorHAnsi"/>
          <w:color w:val="000000" w:themeColor="text1"/>
          <w:szCs w:val="22"/>
          <w:lang w:eastAsia="en-GB"/>
        </w:rPr>
        <w:t>Wymagań Obligatoryjnych 1.4-1.24 opisanych w Załączniku 1 do Regulaminu,</w:t>
      </w:r>
    </w:p>
    <w:p w14:paraId="06865E05" w14:textId="77777777" w:rsidR="00F51A55" w:rsidRDefault="00740D8F" w:rsidP="009E0611">
      <w:pPr>
        <w:pStyle w:val="Akapitzlist"/>
        <w:numPr>
          <w:ilvl w:val="0"/>
          <w:numId w:val="72"/>
        </w:num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9E0611">
        <w:rPr>
          <w:rFonts w:cstheme="minorHAnsi"/>
          <w:color w:val="000000" w:themeColor="text1"/>
          <w:szCs w:val="22"/>
          <w:lang w:eastAsia="en-GB"/>
        </w:rPr>
        <w:t xml:space="preserve">spełnienia </w:t>
      </w:r>
      <w:r w:rsidR="00F51A55">
        <w:rPr>
          <w:rFonts w:cstheme="minorHAnsi"/>
          <w:color w:val="000000" w:themeColor="text1"/>
          <w:szCs w:val="22"/>
          <w:lang w:eastAsia="en-GB"/>
        </w:rPr>
        <w:t xml:space="preserve">przez Demonstrator A i Demonstrator A’ </w:t>
      </w:r>
      <w:r w:rsidRPr="009E0611">
        <w:rPr>
          <w:rFonts w:eastAsia="Calibri" w:cstheme="minorHAnsi"/>
          <w:color w:val="000000" w:themeColor="text1"/>
          <w:szCs w:val="22"/>
        </w:rPr>
        <w:t>deklarowanych przez Wykonawcę wartości parametrów technicznych, które są podstawą do obliczeń i deklaracji Wymagań Konkursowych i opisu Wymagań Jakościowych</w:t>
      </w:r>
      <w:r w:rsidRPr="009E0611">
        <w:rPr>
          <w:rFonts w:cstheme="minorHAnsi"/>
          <w:color w:val="000000" w:themeColor="text1"/>
          <w:szCs w:val="22"/>
          <w:lang w:eastAsia="en-GB"/>
        </w:rPr>
        <w:t xml:space="preserve">. </w:t>
      </w:r>
    </w:p>
    <w:p w14:paraId="178E8CF8" w14:textId="77777777" w:rsidR="00F51A55" w:rsidRDefault="00F51A55" w:rsidP="009E0611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</w:p>
    <w:p w14:paraId="24DC4EAF" w14:textId="60C8EF3B" w:rsidR="00740D8F" w:rsidRPr="009E0611" w:rsidRDefault="00740D8F" w:rsidP="009E0611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9E0611">
        <w:rPr>
          <w:rFonts w:cstheme="minorHAnsi"/>
          <w:color w:val="000000" w:themeColor="text1"/>
          <w:szCs w:val="22"/>
          <w:lang w:eastAsia="en-GB"/>
        </w:rPr>
        <w:t xml:space="preserve">Wyniki Testów będą podlegać ocenie. </w:t>
      </w:r>
    </w:p>
    <w:p w14:paraId="32C36179" w14:textId="77777777" w:rsidR="00740D8F" w:rsidRPr="00BF67FD" w:rsidRDefault="00740D8F" w:rsidP="00740D8F">
      <w:pPr>
        <w:jc w:val="both"/>
        <w:rPr>
          <w:szCs w:val="22"/>
          <w:lang w:bidi="ar-SA"/>
        </w:rPr>
      </w:pPr>
    </w:p>
    <w:p w14:paraId="0C7F26E4" w14:textId="524B3E8A" w:rsidR="00740D8F" w:rsidRPr="00BF67FD" w:rsidRDefault="00740D8F" w:rsidP="009E0611">
      <w:pPr>
        <w:spacing w:line="276" w:lineRule="auto"/>
        <w:jc w:val="both"/>
        <w:rPr>
          <w:szCs w:val="22"/>
          <w:lang w:bidi="ar-SA"/>
        </w:rPr>
      </w:pPr>
      <w:r w:rsidRPr="00BF67FD">
        <w:rPr>
          <w:szCs w:val="22"/>
          <w:lang w:bidi="ar-SA"/>
        </w:rPr>
        <w:t xml:space="preserve">Pozytywny Wynik Testu Demonstratora A i Demonstratora A’ jest uznawany jeśli Testowany Demonstrator spełnia </w:t>
      </w:r>
      <w:r w:rsidR="0037673B">
        <w:rPr>
          <w:szCs w:val="22"/>
          <w:lang w:bidi="ar-SA"/>
        </w:rPr>
        <w:t xml:space="preserve">odpowiednio wyżej wymienione </w:t>
      </w:r>
      <w:r w:rsidRPr="00BF67FD">
        <w:rPr>
          <w:szCs w:val="22"/>
          <w:lang w:bidi="ar-SA"/>
        </w:rPr>
        <w:t>Wymagania  Obligatoryjne oraz uzyskuje wartości parametrów dla przeprowadzonych Testów nie niższe niż zadeklarowane parametry techniczne, które są podstawą do obliczeń Wymagań Konkursowych i są zgodne z opisem Wymagań Jakościowych.</w:t>
      </w:r>
    </w:p>
    <w:p w14:paraId="086079FC" w14:textId="53F901F2" w:rsidR="00D922AE" w:rsidRDefault="00740D8F" w:rsidP="009508A4">
      <w:pPr>
        <w:spacing w:line="276" w:lineRule="auto"/>
        <w:jc w:val="both"/>
        <w:rPr>
          <w:szCs w:val="22"/>
          <w:lang w:bidi="ar-SA"/>
        </w:rPr>
      </w:pPr>
      <w:r w:rsidRPr="00BF67FD">
        <w:rPr>
          <w:szCs w:val="22"/>
          <w:lang w:bidi="ar-SA"/>
        </w:rPr>
        <w:t>Brak spełnienia któregokolwiek Wymagania Obligatoryjnego oraz uzyskanie niższych niż deklarowanych wartości parametrów technicznych umożliwiających szczegółowe wy</w:t>
      </w:r>
      <w:r w:rsidR="0037673B">
        <w:rPr>
          <w:szCs w:val="22"/>
          <w:lang w:bidi="ar-SA"/>
        </w:rPr>
        <w:t>liczenia Wymagań Konkursowych</w:t>
      </w:r>
      <w:r w:rsidRPr="00BF67FD">
        <w:rPr>
          <w:szCs w:val="22"/>
          <w:lang w:bidi="ar-SA"/>
        </w:rPr>
        <w:t>, skutkuje przyznaniem Wykonawcy Wyniku Negatywnego</w:t>
      </w:r>
    </w:p>
    <w:p w14:paraId="12CC94FB" w14:textId="77777777" w:rsidR="009508A4" w:rsidRPr="009508A4" w:rsidRDefault="009508A4" w:rsidP="009508A4">
      <w:pPr>
        <w:spacing w:line="276" w:lineRule="auto"/>
        <w:jc w:val="both"/>
        <w:rPr>
          <w:szCs w:val="22"/>
          <w:lang w:bidi="ar-SA"/>
        </w:rPr>
      </w:pPr>
    </w:p>
    <w:p w14:paraId="54B3D349" w14:textId="29878153" w:rsidR="00E71FDB" w:rsidRPr="0057685C" w:rsidRDefault="00AE3329">
      <w:pPr>
        <w:pStyle w:val="Nagwek3"/>
      </w:pPr>
      <w:bookmarkStart w:id="25" w:name="_Toc75353560"/>
      <w:r w:rsidRPr="0057685C">
        <w:t>Ocena Wyników</w:t>
      </w:r>
      <w:r w:rsidR="00E71FDB" w:rsidRPr="0057685C">
        <w:t xml:space="preserve"> Prac Etapu II</w:t>
      </w:r>
      <w:bookmarkEnd w:id="25"/>
    </w:p>
    <w:p w14:paraId="37ED1293" w14:textId="7BFFED79" w:rsidR="00F933BB" w:rsidRDefault="00643265" w:rsidP="00F933BB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643265">
        <w:rPr>
          <w:rFonts w:ascii="Calibri" w:hAnsi="Calibri" w:cs="Calibri"/>
          <w:lang w:bidi="ar-SA"/>
        </w:rPr>
        <w:t xml:space="preserve">Po zakończeniu Testów Demonstratora </w:t>
      </w:r>
      <w:r w:rsidR="00E31B20">
        <w:rPr>
          <w:rFonts w:ascii="Calibri" w:hAnsi="Calibri" w:cs="Calibri"/>
          <w:lang w:bidi="ar-SA"/>
        </w:rPr>
        <w:t>A</w:t>
      </w:r>
      <w:r w:rsidR="00351B04">
        <w:rPr>
          <w:rFonts w:ascii="Calibri" w:hAnsi="Calibri" w:cs="Calibri"/>
          <w:lang w:bidi="ar-SA"/>
        </w:rPr>
        <w:t xml:space="preserve"> oraz Demonstratora A’</w:t>
      </w:r>
      <w:r w:rsidR="00E31B20" w:rsidRPr="00643265">
        <w:rPr>
          <w:rFonts w:ascii="Calibri" w:hAnsi="Calibri" w:cs="Calibri"/>
          <w:lang w:bidi="ar-SA"/>
        </w:rPr>
        <w:t xml:space="preserve"> </w:t>
      </w:r>
      <w:r w:rsidRPr="00643265">
        <w:rPr>
          <w:rFonts w:ascii="Calibri" w:hAnsi="Calibri" w:cs="Calibri"/>
          <w:lang w:bidi="ar-SA"/>
        </w:rPr>
        <w:t>oraz przekazaniu Zamawiającemu przez Wyko</w:t>
      </w:r>
      <w:r>
        <w:rPr>
          <w:rFonts w:ascii="Calibri" w:hAnsi="Calibri" w:cs="Calibri"/>
          <w:lang w:bidi="ar-SA"/>
        </w:rPr>
        <w:t xml:space="preserve">nawcę </w:t>
      </w:r>
      <w:r w:rsidR="00DA0ABC">
        <w:rPr>
          <w:rFonts w:ascii="Calibri" w:hAnsi="Calibri" w:cs="Calibri"/>
          <w:lang w:bidi="ar-SA"/>
        </w:rPr>
        <w:t>Wyników Prac Etapu</w:t>
      </w:r>
      <w:r w:rsidRPr="00643265">
        <w:rPr>
          <w:rFonts w:ascii="Calibri" w:hAnsi="Calibri" w:cs="Calibri"/>
          <w:lang w:bidi="ar-SA"/>
        </w:rPr>
        <w:t xml:space="preserve"> II opisanych w Tabeli </w:t>
      </w:r>
      <w:r w:rsidR="00E31B20">
        <w:rPr>
          <w:rFonts w:ascii="Calibri" w:hAnsi="Calibri" w:cs="Calibri"/>
          <w:lang w:bidi="ar-SA"/>
        </w:rPr>
        <w:t>3</w:t>
      </w:r>
      <w:r w:rsidRPr="00643265">
        <w:rPr>
          <w:rFonts w:ascii="Calibri" w:hAnsi="Calibri" w:cs="Calibri"/>
          <w:lang w:bidi="ar-SA"/>
        </w:rPr>
        <w:t>, Zamawiający dokonuj</w:t>
      </w:r>
      <w:r>
        <w:rPr>
          <w:rFonts w:ascii="Calibri" w:hAnsi="Calibri" w:cs="Calibri"/>
          <w:lang w:bidi="ar-SA"/>
        </w:rPr>
        <w:t xml:space="preserve">e Oceny Końcowej Technologii po </w:t>
      </w:r>
      <w:r w:rsidRPr="00643265">
        <w:rPr>
          <w:rFonts w:ascii="Calibri" w:hAnsi="Calibri" w:cs="Calibri"/>
          <w:lang w:bidi="ar-SA"/>
        </w:rPr>
        <w:t>Etapie II</w:t>
      </w:r>
      <w:r w:rsidR="001A7737">
        <w:rPr>
          <w:rFonts w:ascii="Calibri" w:hAnsi="Calibri" w:cs="Calibri"/>
          <w:lang w:bidi="ar-SA"/>
        </w:rPr>
        <w:t>,</w:t>
      </w:r>
      <w:r w:rsidRPr="00643265">
        <w:rPr>
          <w:rFonts w:ascii="Calibri" w:hAnsi="Calibri" w:cs="Calibri"/>
          <w:lang w:bidi="ar-SA"/>
        </w:rPr>
        <w:t xml:space="preserve"> zgodnie z wymaganiami i na zasadach określonych w Załączniku nr 5 do Regulaminu.</w:t>
      </w:r>
      <w:r>
        <w:rPr>
          <w:rFonts w:ascii="Calibri" w:hAnsi="Calibri" w:cs="Calibri"/>
          <w:lang w:bidi="ar-SA"/>
        </w:rPr>
        <w:t xml:space="preserve"> </w:t>
      </w:r>
    </w:p>
    <w:p w14:paraId="159D4567" w14:textId="24195AE1" w:rsidR="00E31B20" w:rsidRPr="00E31B20" w:rsidRDefault="00E31B20" w:rsidP="00F933BB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u w:val="single"/>
          <w:lang w:bidi="ar-SA"/>
        </w:rPr>
        <w:t>Wynik Pozytywny</w:t>
      </w:r>
      <w:r w:rsidRPr="00F933BB">
        <w:rPr>
          <w:rFonts w:ascii="Calibri" w:hAnsi="Calibri" w:cs="Calibri"/>
          <w:lang w:bidi="ar-SA"/>
        </w:rPr>
        <w:t xml:space="preserve"> </w:t>
      </w:r>
      <w:r w:rsidR="001A7737">
        <w:rPr>
          <w:rFonts w:ascii="Calibri" w:hAnsi="Calibri" w:cs="Calibri"/>
          <w:lang w:bidi="ar-SA"/>
        </w:rPr>
        <w:t xml:space="preserve">zostanie </w:t>
      </w:r>
      <w:r w:rsidR="001D31FE" w:rsidRPr="00F933BB">
        <w:rPr>
          <w:rFonts w:ascii="Calibri" w:hAnsi="Calibri" w:cs="Calibri"/>
          <w:lang w:bidi="ar-SA"/>
        </w:rPr>
        <w:t>przyzna</w:t>
      </w:r>
      <w:r w:rsidR="001D31FE">
        <w:rPr>
          <w:rFonts w:ascii="Calibri" w:hAnsi="Calibri" w:cs="Calibri"/>
          <w:lang w:bidi="ar-SA"/>
        </w:rPr>
        <w:t>ny</w:t>
      </w:r>
      <w:r w:rsidR="001D31FE" w:rsidRPr="00F933BB">
        <w:rPr>
          <w:rFonts w:ascii="Calibri" w:hAnsi="Calibri" w:cs="Calibri"/>
          <w:lang w:bidi="ar-SA"/>
        </w:rPr>
        <w:t xml:space="preserve"> tym</w:t>
      </w:r>
      <w:r w:rsidRPr="00F933BB">
        <w:rPr>
          <w:rFonts w:ascii="Calibri" w:hAnsi="Calibri" w:cs="Calibri"/>
          <w:lang w:bidi="ar-SA"/>
        </w:rPr>
        <w:t xml:space="preserve"> Wykonawcom, którzy </w:t>
      </w:r>
      <w:r w:rsidR="001A7737">
        <w:rPr>
          <w:rFonts w:ascii="Calibri" w:hAnsi="Calibri" w:cs="Calibri"/>
          <w:lang w:bidi="ar-SA"/>
        </w:rPr>
        <w:t>opracowali</w:t>
      </w:r>
      <w:r w:rsidRPr="00F933BB">
        <w:rPr>
          <w:rFonts w:ascii="Calibri" w:hAnsi="Calibri" w:cs="Calibri"/>
          <w:lang w:bidi="ar-SA"/>
        </w:rPr>
        <w:t>/dostarczyli</w:t>
      </w:r>
      <w:r w:rsidR="003C5041">
        <w:rPr>
          <w:rFonts w:ascii="Calibri" w:hAnsi="Calibri" w:cs="Calibri"/>
          <w:lang w:bidi="ar-SA"/>
        </w:rPr>
        <w:t>:</w:t>
      </w:r>
      <w:r w:rsidR="00E46F62">
        <w:rPr>
          <w:rFonts w:ascii="Calibri" w:hAnsi="Calibri" w:cs="Calibri"/>
          <w:lang w:bidi="ar-SA"/>
        </w:rPr>
        <w:t xml:space="preserve"> </w:t>
      </w:r>
    </w:p>
    <w:p w14:paraId="5CA782D0" w14:textId="77777777" w:rsidR="00246BEC" w:rsidRDefault="00E31B20" w:rsidP="00F933B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E31B20">
        <w:rPr>
          <w:rFonts w:ascii="Calibri" w:hAnsi="Calibri" w:cs="Calibri"/>
          <w:lang w:bidi="ar-SA"/>
        </w:rPr>
        <w:t xml:space="preserve">Demonstrator </w:t>
      </w:r>
      <w:r>
        <w:rPr>
          <w:rFonts w:ascii="Calibri" w:hAnsi="Calibri" w:cs="Calibri"/>
          <w:lang w:bidi="ar-SA"/>
        </w:rPr>
        <w:t>A</w:t>
      </w:r>
      <w:r w:rsidRPr="00E31B20">
        <w:rPr>
          <w:rFonts w:ascii="Calibri" w:hAnsi="Calibri" w:cs="Calibri"/>
          <w:lang w:bidi="ar-SA"/>
        </w:rPr>
        <w:t xml:space="preserve">, </w:t>
      </w:r>
    </w:p>
    <w:p w14:paraId="33AB69AA" w14:textId="1B5DDF45" w:rsidR="00E31B20" w:rsidRPr="00F933BB" w:rsidRDefault="00246BEC" w:rsidP="00F933B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Demonstrator A’</w:t>
      </w:r>
      <w:r w:rsidR="00FE4448">
        <w:rPr>
          <w:rFonts w:ascii="Calibri" w:hAnsi="Calibri" w:cs="Calibri"/>
          <w:lang w:bidi="ar-SA"/>
        </w:rPr>
        <w:t>,</w:t>
      </w:r>
      <w:r w:rsidR="00E31B20" w:rsidRPr="00E31B20">
        <w:rPr>
          <w:rFonts w:ascii="Calibri" w:hAnsi="Calibri" w:cs="Calibri"/>
          <w:lang w:bidi="ar-SA"/>
        </w:rPr>
        <w:t xml:space="preserve"> </w:t>
      </w:r>
    </w:p>
    <w:p w14:paraId="7C7E6ACC" w14:textId="4CA7F3D1" w:rsidR="00E31B20" w:rsidRDefault="00E31B20" w:rsidP="00F933B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E31B20">
        <w:rPr>
          <w:rFonts w:ascii="Calibri" w:hAnsi="Calibri" w:cs="Calibri"/>
          <w:lang w:bidi="ar-SA"/>
        </w:rPr>
        <w:t xml:space="preserve">Gwarancje Wykonawcy na Demonstrator </w:t>
      </w:r>
      <w:r>
        <w:rPr>
          <w:rFonts w:ascii="Calibri" w:hAnsi="Calibri" w:cs="Calibri"/>
          <w:lang w:bidi="ar-SA"/>
        </w:rPr>
        <w:t>A</w:t>
      </w:r>
      <w:r w:rsidR="001A7737">
        <w:rPr>
          <w:rFonts w:ascii="Calibri" w:hAnsi="Calibri" w:cs="Calibri"/>
          <w:lang w:bidi="ar-SA"/>
        </w:rPr>
        <w:t>,</w:t>
      </w:r>
    </w:p>
    <w:p w14:paraId="6241705E" w14:textId="5728720D" w:rsidR="00246BEC" w:rsidRDefault="00246BEC" w:rsidP="002A08F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E31B20">
        <w:rPr>
          <w:rFonts w:ascii="Calibri" w:hAnsi="Calibri" w:cs="Calibri"/>
          <w:lang w:bidi="ar-SA"/>
        </w:rPr>
        <w:t xml:space="preserve">Gwarancje Wykonawcy na Demonstrator </w:t>
      </w:r>
      <w:r>
        <w:rPr>
          <w:rFonts w:ascii="Calibri" w:hAnsi="Calibri" w:cs="Calibri"/>
          <w:lang w:bidi="ar-SA"/>
        </w:rPr>
        <w:t>A’,</w:t>
      </w:r>
    </w:p>
    <w:p w14:paraId="7D67E4F1" w14:textId="0C696E93" w:rsidR="00AE523D" w:rsidRDefault="00AE523D" w:rsidP="00AE523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lang w:bidi="ar-SA"/>
        </w:rPr>
        <w:lastRenderedPageBreak/>
        <w:t>Raport z Testów</w:t>
      </w:r>
      <w:r>
        <w:rPr>
          <w:rFonts w:ascii="Calibri" w:hAnsi="Calibri" w:cs="Calibri"/>
          <w:lang w:bidi="ar-SA"/>
        </w:rPr>
        <w:t xml:space="preserve"> </w:t>
      </w:r>
      <w:r w:rsidRPr="00F933BB">
        <w:rPr>
          <w:rFonts w:ascii="Calibri" w:hAnsi="Calibri" w:cs="Calibri"/>
          <w:lang w:bidi="ar-SA"/>
        </w:rPr>
        <w:t xml:space="preserve">obrazujący pracę </w:t>
      </w:r>
      <w:r>
        <w:rPr>
          <w:rFonts w:ascii="Calibri" w:hAnsi="Calibri" w:cs="Calibri"/>
          <w:lang w:bidi="ar-SA"/>
        </w:rPr>
        <w:t>Demonstratora A</w:t>
      </w:r>
      <w:r w:rsidRPr="00F933BB">
        <w:rPr>
          <w:rFonts w:ascii="Calibri" w:hAnsi="Calibri" w:cs="Calibri"/>
          <w:lang w:bidi="ar-SA"/>
        </w:rPr>
        <w:t>, wraz z interpretacją uzyskanych wyników</w:t>
      </w:r>
      <w:r>
        <w:rPr>
          <w:rFonts w:ascii="Calibri" w:hAnsi="Calibri" w:cs="Calibri"/>
          <w:lang w:bidi="ar-SA"/>
        </w:rPr>
        <w:t>,</w:t>
      </w:r>
      <w:r w:rsidRPr="00F933BB">
        <w:rPr>
          <w:rFonts w:ascii="Calibri" w:hAnsi="Calibri" w:cs="Calibri"/>
          <w:lang w:bidi="ar-SA"/>
        </w:rPr>
        <w:t xml:space="preserve"> </w:t>
      </w:r>
    </w:p>
    <w:p w14:paraId="45AC488B" w14:textId="1386E67D" w:rsidR="00AE523D" w:rsidRPr="009E0611" w:rsidRDefault="00AE523D" w:rsidP="009E0611">
      <w:pPr>
        <w:pStyle w:val="Akapitzlist"/>
        <w:numPr>
          <w:ilvl w:val="0"/>
          <w:numId w:val="36"/>
        </w:numPr>
        <w:rPr>
          <w:rFonts w:ascii="Calibri" w:hAnsi="Calibri" w:cs="Calibri"/>
          <w:lang w:bidi="ar-SA"/>
        </w:rPr>
      </w:pPr>
      <w:r w:rsidRPr="00143693">
        <w:rPr>
          <w:rFonts w:ascii="Calibri" w:hAnsi="Calibri" w:cs="Calibri"/>
          <w:lang w:bidi="ar-SA"/>
        </w:rPr>
        <w:t>Raport z Testów obrazujący pracę Demonstratora A</w:t>
      </w:r>
      <w:r>
        <w:rPr>
          <w:rFonts w:ascii="Calibri" w:hAnsi="Calibri" w:cs="Calibri"/>
          <w:lang w:bidi="ar-SA"/>
        </w:rPr>
        <w:t>’</w:t>
      </w:r>
      <w:r w:rsidRPr="00143693">
        <w:rPr>
          <w:rFonts w:ascii="Calibri" w:hAnsi="Calibri" w:cs="Calibri"/>
          <w:lang w:bidi="ar-SA"/>
        </w:rPr>
        <w:t xml:space="preserve">, wraz z interpretacją uzyskanych wyników,  </w:t>
      </w:r>
    </w:p>
    <w:p w14:paraId="1CF928E3" w14:textId="33A00F56" w:rsidR="00E31B20" w:rsidRDefault="00143693" w:rsidP="00F933B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lang w:bidi="ar-SA"/>
        </w:rPr>
        <w:t xml:space="preserve">Wszystkie wymagane </w:t>
      </w:r>
      <w:r w:rsidRPr="00FE7FD8">
        <w:rPr>
          <w:rFonts w:ascii="Calibri" w:hAnsi="Calibri" w:cs="Calibri"/>
          <w:lang w:bidi="ar-SA"/>
        </w:rPr>
        <w:t xml:space="preserve">Wyniki Prac </w:t>
      </w:r>
      <w:r>
        <w:rPr>
          <w:rFonts w:ascii="Calibri" w:hAnsi="Calibri" w:cs="Calibri"/>
          <w:lang w:bidi="ar-SA"/>
        </w:rPr>
        <w:t>E</w:t>
      </w:r>
      <w:r w:rsidRPr="00FE7FD8">
        <w:rPr>
          <w:rFonts w:ascii="Calibri" w:hAnsi="Calibri" w:cs="Calibri"/>
          <w:lang w:bidi="ar-SA"/>
        </w:rPr>
        <w:t>tapu II</w:t>
      </w:r>
      <w:r>
        <w:rPr>
          <w:rFonts w:ascii="Calibri" w:hAnsi="Calibri" w:cs="Calibri"/>
          <w:lang w:bidi="ar-SA"/>
        </w:rPr>
        <w:t>,</w:t>
      </w:r>
      <w:r w:rsidRPr="00E31B20">
        <w:rPr>
          <w:rFonts w:ascii="Calibri" w:hAnsi="Calibri" w:cs="Calibri"/>
          <w:lang w:bidi="ar-SA"/>
        </w:rPr>
        <w:t xml:space="preserve"> </w:t>
      </w:r>
      <w:r w:rsidRPr="00F933BB">
        <w:rPr>
          <w:rFonts w:ascii="Calibri" w:hAnsi="Calibri" w:cs="Calibri"/>
          <w:lang w:bidi="ar-SA"/>
        </w:rPr>
        <w:t>zgodnie z Tabelą</w:t>
      </w:r>
      <w:r>
        <w:rPr>
          <w:rFonts w:ascii="Calibri" w:hAnsi="Calibri" w:cs="Calibri"/>
          <w:lang w:bidi="ar-SA"/>
        </w:rPr>
        <w:t xml:space="preserve"> 3</w:t>
      </w:r>
      <w:r w:rsidR="00FE4448">
        <w:rPr>
          <w:rFonts w:ascii="Calibri" w:hAnsi="Calibri" w:cs="Calibri"/>
          <w:lang w:bidi="ar-SA"/>
        </w:rPr>
        <w:t xml:space="preserve"> niniejszego dokumentu</w:t>
      </w:r>
      <w:r>
        <w:rPr>
          <w:rFonts w:ascii="Calibri" w:hAnsi="Calibri" w:cs="Calibri"/>
          <w:lang w:bidi="ar-SA"/>
        </w:rPr>
        <w:t xml:space="preserve">. </w:t>
      </w:r>
    </w:p>
    <w:p w14:paraId="5883825D" w14:textId="684DCCA1" w:rsidR="00E31B20" w:rsidRDefault="00E31B20" w:rsidP="009E0611">
      <w:pPr>
        <w:pStyle w:val="Akapitzlist"/>
        <w:autoSpaceDE w:val="0"/>
        <w:autoSpaceDN w:val="0"/>
        <w:adjustRightInd w:val="0"/>
        <w:spacing w:before="240" w:after="240" w:line="276" w:lineRule="auto"/>
        <w:ind w:left="1440"/>
        <w:jc w:val="both"/>
        <w:rPr>
          <w:rFonts w:ascii="Calibri" w:hAnsi="Calibri" w:cs="Calibri"/>
          <w:lang w:bidi="ar-SA"/>
        </w:rPr>
      </w:pPr>
    </w:p>
    <w:p w14:paraId="599E7090" w14:textId="7812EF38" w:rsidR="0057685C" w:rsidRPr="009219BC" w:rsidRDefault="00E31B20" w:rsidP="009219B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u w:val="single"/>
          <w:lang w:bidi="ar-SA"/>
        </w:rPr>
        <w:t>Wynik Negatywny</w:t>
      </w:r>
      <w:r w:rsidRPr="00F933BB">
        <w:rPr>
          <w:rFonts w:ascii="Calibri" w:hAnsi="Calibri" w:cs="Calibri"/>
          <w:lang w:bidi="ar-SA"/>
        </w:rPr>
        <w:t xml:space="preserve"> </w:t>
      </w:r>
      <w:r w:rsidR="001A7737">
        <w:rPr>
          <w:rFonts w:ascii="Calibri" w:hAnsi="Calibri" w:cs="Calibri"/>
          <w:lang w:bidi="ar-SA"/>
        </w:rPr>
        <w:t xml:space="preserve">zostanie </w:t>
      </w:r>
      <w:r w:rsidRPr="00F933BB">
        <w:rPr>
          <w:rFonts w:ascii="Calibri" w:hAnsi="Calibri" w:cs="Calibri"/>
          <w:lang w:bidi="ar-SA"/>
        </w:rPr>
        <w:t>przyzna</w:t>
      </w:r>
      <w:r w:rsidR="001A7737">
        <w:rPr>
          <w:rFonts w:ascii="Calibri" w:hAnsi="Calibri" w:cs="Calibri"/>
          <w:lang w:bidi="ar-SA"/>
        </w:rPr>
        <w:t>ny</w:t>
      </w:r>
      <w:r w:rsidRPr="00F933BB">
        <w:rPr>
          <w:rFonts w:ascii="Calibri" w:hAnsi="Calibri" w:cs="Calibri"/>
          <w:lang w:bidi="ar-SA"/>
        </w:rPr>
        <w:t xml:space="preserve"> Wykonawcom, którzy nie wykonali/dostarczyli któregokolwiek z </w:t>
      </w:r>
      <w:r w:rsidR="001A7737">
        <w:rPr>
          <w:rFonts w:ascii="Calibri" w:hAnsi="Calibri" w:cs="Calibri"/>
          <w:lang w:bidi="ar-SA"/>
        </w:rPr>
        <w:t xml:space="preserve">wyżej </w:t>
      </w:r>
      <w:r w:rsidR="001A7737" w:rsidRPr="00F933BB">
        <w:rPr>
          <w:rFonts w:ascii="Calibri" w:hAnsi="Calibri" w:cs="Calibri"/>
          <w:lang w:bidi="ar-SA"/>
        </w:rPr>
        <w:t xml:space="preserve">wymienionych </w:t>
      </w:r>
      <w:r w:rsidRPr="00F933BB">
        <w:rPr>
          <w:rFonts w:ascii="Calibri" w:hAnsi="Calibri" w:cs="Calibri"/>
          <w:lang w:bidi="ar-SA"/>
        </w:rPr>
        <w:t xml:space="preserve">punktów.  </w:t>
      </w:r>
    </w:p>
    <w:p w14:paraId="40487EF8" w14:textId="77777777" w:rsidR="009219BC" w:rsidRPr="009E0611" w:rsidRDefault="009219BC" w:rsidP="009219BC">
      <w:pPr>
        <w:pStyle w:val="Nagwek1"/>
        <w:numPr>
          <w:ilvl w:val="0"/>
          <w:numId w:val="38"/>
        </w:numPr>
        <w:ind w:left="426" w:hanging="426"/>
        <w:rPr>
          <w:color w:val="C00000"/>
          <w:sz w:val="28"/>
        </w:rPr>
      </w:pPr>
      <w:bookmarkStart w:id="26" w:name="_Toc75353561"/>
      <w:r>
        <w:rPr>
          <w:color w:val="C00000"/>
          <w:sz w:val="28"/>
        </w:rPr>
        <w:t>STRUMIEŃ 2</w:t>
      </w:r>
      <w:r w:rsidRPr="009E0611">
        <w:rPr>
          <w:color w:val="C00000"/>
          <w:sz w:val="28"/>
        </w:rPr>
        <w:t xml:space="preserve">: </w:t>
      </w:r>
      <w:r>
        <w:rPr>
          <w:color w:val="C00000"/>
          <w:sz w:val="28"/>
        </w:rPr>
        <w:t>System 3</w:t>
      </w:r>
      <w:r w:rsidRPr="009E0611">
        <w:rPr>
          <w:color w:val="C00000"/>
          <w:sz w:val="28"/>
        </w:rPr>
        <w:t xml:space="preserve"> dla </w:t>
      </w:r>
      <w:r>
        <w:rPr>
          <w:color w:val="C00000"/>
          <w:sz w:val="28"/>
        </w:rPr>
        <w:t>Budynku Biurowego</w:t>
      </w:r>
      <w:bookmarkEnd w:id="26"/>
    </w:p>
    <w:p w14:paraId="383BB601" w14:textId="77777777" w:rsidR="009219BC" w:rsidRPr="009219BC" w:rsidRDefault="009219BC" w:rsidP="009219BC">
      <w:pPr>
        <w:pStyle w:val="Nagwek1"/>
        <w:numPr>
          <w:ilvl w:val="0"/>
          <w:numId w:val="74"/>
        </w:numPr>
        <w:rPr>
          <w:sz w:val="24"/>
          <w:szCs w:val="26"/>
        </w:rPr>
      </w:pPr>
      <w:bookmarkStart w:id="27" w:name="_Toc75353562"/>
      <w:r w:rsidRPr="009219BC">
        <w:rPr>
          <w:sz w:val="24"/>
          <w:szCs w:val="26"/>
        </w:rPr>
        <w:t>Informacje wstępne dla Strumienia 2</w:t>
      </w:r>
      <w:bookmarkEnd w:id="27"/>
    </w:p>
    <w:p w14:paraId="65C209E5" w14:textId="77777777" w:rsidR="009219BC" w:rsidRDefault="009219BC" w:rsidP="009219BC">
      <w:pPr>
        <w:spacing w:after="160" w:line="276" w:lineRule="auto"/>
        <w:jc w:val="both"/>
        <w:rPr>
          <w:rFonts w:ascii="Calibri" w:hAnsi="Calibri" w:cs="Calibri"/>
          <w:lang w:bidi="ar-SA"/>
        </w:rPr>
      </w:pPr>
      <w:r w:rsidRPr="008A3A84">
        <w:rPr>
          <w:rFonts w:eastAsia="Calibri" w:cstheme="minorHAnsi"/>
          <w:szCs w:val="22"/>
          <w:lang w:eastAsia="pl-PL"/>
        </w:rPr>
        <w:t>Przedmiotem prac badawczo-rozwojowych Uczestników Przedsięwzięcia dopuszczonych do realizacji Przed</w:t>
      </w:r>
      <w:r>
        <w:rPr>
          <w:rFonts w:eastAsia="Calibri" w:cstheme="minorHAnsi"/>
          <w:szCs w:val="22"/>
          <w:lang w:eastAsia="pl-PL"/>
        </w:rPr>
        <w:t>sięwzięcia w ramach Strumienia 2</w:t>
      </w:r>
      <w:r w:rsidRPr="008A3A84">
        <w:rPr>
          <w:rFonts w:eastAsia="Calibri" w:cstheme="minorHAnsi"/>
          <w:szCs w:val="22"/>
          <w:lang w:eastAsia="pl-PL"/>
        </w:rPr>
        <w:t xml:space="preserve"> jest opracowanie i wdrożenie innowacyjnego, efektywnego energetycznie oraz ekonomicznie Systemu ogrzewania i chłodzenia budynków wykorzystujące</w:t>
      </w:r>
      <w:r>
        <w:rPr>
          <w:rFonts w:eastAsia="Calibri" w:cstheme="minorHAnsi"/>
          <w:szCs w:val="22"/>
          <w:lang w:eastAsia="pl-PL"/>
        </w:rPr>
        <w:t xml:space="preserve">go </w:t>
      </w:r>
      <w:r w:rsidRPr="008A3A84">
        <w:rPr>
          <w:rFonts w:eastAsia="Calibri" w:cstheme="minorHAnsi"/>
          <w:szCs w:val="22"/>
          <w:lang w:eastAsia="pl-PL"/>
        </w:rPr>
        <w:t xml:space="preserve">technologie magazynowania ciepła i chłodu dla </w:t>
      </w:r>
      <w:r>
        <w:rPr>
          <w:rFonts w:eastAsia="Calibri" w:cstheme="minorHAnsi"/>
          <w:szCs w:val="22"/>
          <w:lang w:eastAsia="pl-PL"/>
        </w:rPr>
        <w:t>Budynku Biurowego</w:t>
      </w:r>
      <w:r w:rsidRPr="008A3A84">
        <w:rPr>
          <w:rFonts w:eastAsia="Calibri" w:cstheme="minorHAnsi"/>
          <w:szCs w:val="22"/>
          <w:lang w:eastAsia="pl-PL"/>
        </w:rPr>
        <w:t xml:space="preserve"> w </w:t>
      </w:r>
      <w:r>
        <w:rPr>
          <w:rFonts w:eastAsia="Calibri" w:cstheme="minorHAnsi"/>
          <w:szCs w:val="22"/>
          <w:lang w:eastAsia="pl-PL"/>
        </w:rPr>
        <w:t>wariancie energetycznym zaprezentowanym w Modelu III. Działanie Systemu</w:t>
      </w:r>
      <w:r w:rsidRPr="008A3A84">
        <w:rPr>
          <w:rFonts w:eastAsia="Calibri" w:cstheme="minorHAnsi"/>
          <w:szCs w:val="22"/>
          <w:lang w:eastAsia="pl-PL"/>
        </w:rPr>
        <w:t xml:space="preserve"> będzie zaprezentowan</w:t>
      </w:r>
      <w:r>
        <w:rPr>
          <w:rFonts w:eastAsia="Calibri" w:cstheme="minorHAnsi"/>
          <w:szCs w:val="22"/>
          <w:lang w:eastAsia="pl-PL"/>
        </w:rPr>
        <w:t>e</w:t>
      </w:r>
      <w:r w:rsidRPr="008A3A84">
        <w:rPr>
          <w:rFonts w:eastAsia="Calibri" w:cstheme="minorHAnsi"/>
          <w:szCs w:val="22"/>
          <w:lang w:eastAsia="pl-PL"/>
        </w:rPr>
        <w:t xml:space="preserve"> poprzez kolejno: Projekt Systemu </w:t>
      </w:r>
      <w:r>
        <w:rPr>
          <w:rFonts w:eastAsia="Calibri" w:cstheme="minorHAnsi"/>
          <w:szCs w:val="22"/>
          <w:lang w:eastAsia="pl-PL"/>
        </w:rPr>
        <w:t>3,</w:t>
      </w:r>
      <w:r w:rsidRPr="008A3A84">
        <w:rPr>
          <w:rFonts w:eastAsia="Calibri" w:cstheme="minorHAnsi"/>
          <w:szCs w:val="22"/>
          <w:lang w:eastAsia="pl-PL"/>
        </w:rPr>
        <w:t xml:space="preserve"> Prototyp Syste</w:t>
      </w:r>
      <w:r>
        <w:rPr>
          <w:rFonts w:eastAsia="Calibri" w:cstheme="minorHAnsi"/>
          <w:szCs w:val="22"/>
          <w:lang w:eastAsia="pl-PL"/>
        </w:rPr>
        <w:t>mu 3 i Demonstrator Systemu 3 (Demonstrator B).</w:t>
      </w:r>
      <w:r w:rsidRPr="008A3A84">
        <w:rPr>
          <w:rFonts w:eastAsia="Calibri" w:cstheme="minorHAnsi"/>
          <w:szCs w:val="22"/>
          <w:lang w:eastAsia="pl-PL"/>
        </w:rPr>
        <w:t xml:space="preserve"> </w:t>
      </w:r>
    </w:p>
    <w:p w14:paraId="6002859C" w14:textId="433F29E1" w:rsidR="009219BC" w:rsidRPr="00590E20" w:rsidRDefault="009219BC" w:rsidP="009219BC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590E20">
        <w:rPr>
          <w:rFonts w:eastAsia="Calibri" w:cstheme="minorHAnsi"/>
          <w:szCs w:val="22"/>
          <w:lang w:eastAsia="pl-PL"/>
        </w:rPr>
        <w:t xml:space="preserve">Realizacja Prac B+R </w:t>
      </w:r>
      <w:r>
        <w:rPr>
          <w:rFonts w:eastAsia="Calibri" w:cstheme="minorHAnsi"/>
          <w:szCs w:val="22"/>
          <w:lang w:eastAsia="pl-PL"/>
        </w:rPr>
        <w:t>dla Strumienia 2</w:t>
      </w:r>
      <w:r w:rsidRPr="00590E20">
        <w:rPr>
          <w:rFonts w:eastAsia="Calibri" w:cstheme="minorHAnsi"/>
          <w:szCs w:val="22"/>
          <w:lang w:eastAsia="pl-PL"/>
        </w:rPr>
        <w:t xml:space="preserve"> w ramach Przedsięwzięcia</w:t>
      </w:r>
      <w:r>
        <w:rPr>
          <w:rFonts w:eastAsia="Calibri" w:cstheme="minorHAnsi"/>
          <w:szCs w:val="22"/>
          <w:lang w:eastAsia="pl-PL"/>
        </w:rPr>
        <w:t xml:space="preserve"> Magazynowanie Ciepła i Chłodu, </w:t>
      </w:r>
      <w:r w:rsidRPr="00590E20">
        <w:rPr>
          <w:rFonts w:eastAsia="Calibri" w:cstheme="minorHAnsi"/>
          <w:szCs w:val="22"/>
          <w:lang w:eastAsia="pl-PL"/>
        </w:rPr>
        <w:t>rozpoczyna się wraz z podpisaniem Umów pomiędzy Uczestnikami Przedsięwzięcia wybranymi w ramach przeprowadzonego Postępowania</w:t>
      </w:r>
      <w:r>
        <w:rPr>
          <w:rFonts w:eastAsia="Calibri" w:cstheme="minorHAnsi"/>
          <w:szCs w:val="22"/>
          <w:lang w:eastAsia="pl-PL"/>
        </w:rPr>
        <w:t xml:space="preserve"> (</w:t>
      </w:r>
      <w:r w:rsidR="001F1695">
        <w:rPr>
          <w:rFonts w:eastAsia="Calibri" w:cstheme="minorHAnsi"/>
          <w:szCs w:val="22"/>
          <w:lang w:eastAsia="pl-PL"/>
        </w:rPr>
        <w:t>Uczestnikami Przedsięwzięcia</w:t>
      </w:r>
      <w:r>
        <w:rPr>
          <w:rFonts w:eastAsia="Calibri" w:cstheme="minorHAnsi"/>
          <w:szCs w:val="22"/>
          <w:lang w:eastAsia="pl-PL"/>
        </w:rPr>
        <w:t>)</w:t>
      </w:r>
      <w:r w:rsidRPr="00590E20">
        <w:rPr>
          <w:rFonts w:eastAsia="Calibri" w:cstheme="minorHAnsi"/>
          <w:szCs w:val="22"/>
          <w:lang w:eastAsia="pl-PL"/>
        </w:rPr>
        <w:t>, a Zamawiającym</w:t>
      </w:r>
      <w:r>
        <w:rPr>
          <w:rFonts w:eastAsia="Calibri" w:cstheme="minorHAnsi"/>
          <w:szCs w:val="22"/>
          <w:lang w:eastAsia="pl-PL"/>
        </w:rPr>
        <w:t xml:space="preserve"> (NCBR)</w:t>
      </w:r>
      <w:r w:rsidRPr="00590E20">
        <w:rPr>
          <w:rFonts w:eastAsia="Calibri" w:cstheme="minorHAnsi"/>
          <w:szCs w:val="22"/>
          <w:lang w:eastAsia="pl-PL"/>
        </w:rPr>
        <w:t xml:space="preserve">. </w:t>
      </w:r>
    </w:p>
    <w:p w14:paraId="5BCC8F55" w14:textId="77777777" w:rsidR="009219BC" w:rsidRPr="00590E20" w:rsidRDefault="009219BC" w:rsidP="009219BC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590E20">
        <w:rPr>
          <w:rFonts w:eastAsia="Calibri" w:cstheme="minorHAnsi"/>
          <w:szCs w:val="22"/>
          <w:lang w:eastAsia="pl-PL"/>
        </w:rPr>
        <w:t>Realizacja Przedsięwzięcia będzie przebiegała zgodnie z poniższymi, następującymi po sobie etapami:</w:t>
      </w:r>
    </w:p>
    <w:p w14:paraId="51A38BAA" w14:textId="77777777" w:rsidR="009219BC" w:rsidRDefault="009219BC" w:rsidP="009219BC">
      <w:pPr>
        <w:pStyle w:val="Akapitzlist"/>
        <w:numPr>
          <w:ilvl w:val="0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 w:rsidRPr="006F1369">
        <w:rPr>
          <w:rFonts w:eastAsia="Calibri" w:cstheme="minorHAnsi"/>
          <w:b/>
          <w:szCs w:val="22"/>
          <w:lang w:eastAsia="pl-PL"/>
        </w:rPr>
        <w:t>Etap I</w:t>
      </w:r>
      <w:r>
        <w:rPr>
          <w:rFonts w:cstheme="minorHAnsi"/>
          <w:szCs w:val="22"/>
        </w:rPr>
        <w:t>:</w:t>
      </w:r>
    </w:p>
    <w:p w14:paraId="0A31E628" w14:textId="33169FB6" w:rsidR="009219BC" w:rsidRDefault="009219BC" w:rsidP="009219BC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1:</w:t>
      </w:r>
      <w:r w:rsidRPr="006F1369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U</w:t>
      </w:r>
      <w:r w:rsidRPr="006F1369">
        <w:rPr>
          <w:rFonts w:cstheme="minorHAnsi"/>
          <w:szCs w:val="22"/>
        </w:rPr>
        <w:t xml:space="preserve">czestnicy Przedsięwzięcia będą prowadzić Prace B+R w zakresie opracowania </w:t>
      </w:r>
      <w:r w:rsidR="00DA0ABC">
        <w:rPr>
          <w:rFonts w:cstheme="minorHAnsi"/>
          <w:szCs w:val="22"/>
        </w:rPr>
        <w:t>Wyników Prac Etapu</w:t>
      </w:r>
      <w:r w:rsidRPr="006F1369">
        <w:rPr>
          <w:rFonts w:cstheme="minorHAnsi"/>
          <w:szCs w:val="22"/>
        </w:rPr>
        <w:t xml:space="preserve"> I, w szcz</w:t>
      </w:r>
      <w:r>
        <w:rPr>
          <w:rFonts w:cstheme="minorHAnsi"/>
          <w:szCs w:val="22"/>
        </w:rPr>
        <w:t>ególności Projektów dla Systemu 3</w:t>
      </w:r>
      <w:r w:rsidRPr="006F1369">
        <w:rPr>
          <w:rFonts w:cstheme="minorHAnsi"/>
          <w:szCs w:val="22"/>
        </w:rPr>
        <w:t xml:space="preserve"> oraz </w:t>
      </w:r>
      <w:r w:rsidRPr="00A94623">
        <w:rPr>
          <w:rFonts w:cstheme="minorHAnsi"/>
          <w:szCs w:val="22"/>
        </w:rPr>
        <w:t>Prototyp</w:t>
      </w:r>
      <w:r>
        <w:rPr>
          <w:rFonts w:cstheme="minorHAnsi"/>
          <w:szCs w:val="22"/>
        </w:rPr>
        <w:t>ów dla Systemu 3 (Prototyp B</w:t>
      </w:r>
      <w:r w:rsidRPr="00A94623">
        <w:rPr>
          <w:rFonts w:cstheme="minorHAnsi"/>
          <w:szCs w:val="22"/>
        </w:rPr>
        <w:t xml:space="preserve">, dla </w:t>
      </w:r>
      <w:r>
        <w:rPr>
          <w:rFonts w:cstheme="minorHAnsi"/>
          <w:szCs w:val="22"/>
        </w:rPr>
        <w:t>Budynku Biurowego</w:t>
      </w:r>
      <w:r w:rsidRPr="00B17649">
        <w:rPr>
          <w:rFonts w:cstheme="minorHAnsi"/>
          <w:szCs w:val="22"/>
        </w:rPr>
        <w:t xml:space="preserve"> wg Modelu </w:t>
      </w:r>
      <w:r>
        <w:rPr>
          <w:rFonts w:cstheme="minorHAnsi"/>
          <w:szCs w:val="22"/>
        </w:rPr>
        <w:t>II</w:t>
      </w:r>
      <w:r w:rsidRPr="00B17649">
        <w:rPr>
          <w:rFonts w:cstheme="minorHAnsi"/>
          <w:szCs w:val="22"/>
        </w:rPr>
        <w:t>I)</w:t>
      </w:r>
      <w:r>
        <w:rPr>
          <w:rFonts w:cstheme="minorHAnsi"/>
          <w:szCs w:val="22"/>
        </w:rPr>
        <w:t>;</w:t>
      </w:r>
    </w:p>
    <w:p w14:paraId="37574780" w14:textId="60199B9E" w:rsidR="009219BC" w:rsidRDefault="009219BC" w:rsidP="009219BC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2:</w:t>
      </w:r>
      <w:r w:rsidRPr="00B17649">
        <w:rPr>
          <w:rFonts w:cstheme="minorHAnsi"/>
          <w:szCs w:val="22"/>
        </w:rPr>
        <w:t xml:space="preserve"> opracowan</w:t>
      </w:r>
      <w:r>
        <w:rPr>
          <w:rFonts w:cstheme="minorHAnsi"/>
          <w:szCs w:val="22"/>
        </w:rPr>
        <w:t>e</w:t>
      </w:r>
      <w:r w:rsidRPr="00B17649">
        <w:rPr>
          <w:rFonts w:cstheme="minorHAnsi"/>
          <w:szCs w:val="22"/>
        </w:rPr>
        <w:t xml:space="preserve"> przez </w:t>
      </w:r>
      <w:r w:rsidR="001F1695">
        <w:rPr>
          <w:rFonts w:cstheme="minorHAnsi"/>
          <w:szCs w:val="22"/>
        </w:rPr>
        <w:t>Uczestników Przedsięwzięcia</w:t>
      </w:r>
      <w:r w:rsidRPr="00B17649">
        <w:rPr>
          <w:rFonts w:cstheme="minorHAnsi"/>
          <w:szCs w:val="22"/>
        </w:rPr>
        <w:t xml:space="preserve"> Prototypy </w:t>
      </w:r>
      <w:r>
        <w:rPr>
          <w:rFonts w:cstheme="minorHAnsi"/>
          <w:szCs w:val="22"/>
        </w:rPr>
        <w:t>Systemu 3</w:t>
      </w:r>
      <w:r w:rsidRPr="00B17649">
        <w:rPr>
          <w:rFonts w:cstheme="minorHAnsi"/>
          <w:szCs w:val="22"/>
        </w:rPr>
        <w:t>, zostaną poddane Testom pracy, magazynowania i funkcjonalności. Testy będą prowadzone przez Zamawiającego</w:t>
      </w:r>
      <w:r>
        <w:rPr>
          <w:rFonts w:cstheme="minorHAnsi"/>
          <w:szCs w:val="22"/>
        </w:rPr>
        <w:t xml:space="preserve"> przy współudziale Wykonawcy;</w:t>
      </w:r>
    </w:p>
    <w:p w14:paraId="2A5ED178" w14:textId="5E31466D" w:rsidR="009219BC" w:rsidRDefault="009219BC" w:rsidP="009219BC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3:</w:t>
      </w:r>
      <w:r w:rsidRPr="00B17649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z</w:t>
      </w:r>
      <w:r w:rsidRPr="00B17649">
        <w:rPr>
          <w:rFonts w:cstheme="minorHAnsi"/>
          <w:szCs w:val="22"/>
        </w:rPr>
        <w:t xml:space="preserve">amawiający dokona Oceny </w:t>
      </w:r>
      <w:r w:rsidR="00DA0ABC">
        <w:rPr>
          <w:rFonts w:cstheme="minorHAnsi"/>
          <w:szCs w:val="22"/>
        </w:rPr>
        <w:t>Wyników Prac Etapu</w:t>
      </w:r>
      <w:r w:rsidRPr="00B17649">
        <w:rPr>
          <w:rFonts w:cstheme="minorHAnsi"/>
          <w:szCs w:val="22"/>
        </w:rPr>
        <w:t xml:space="preserve">, w tym w szczególności Projektów </w:t>
      </w:r>
      <w:r>
        <w:rPr>
          <w:rFonts w:cstheme="minorHAnsi"/>
          <w:szCs w:val="22"/>
        </w:rPr>
        <w:t xml:space="preserve">Systemu 3 </w:t>
      </w:r>
      <w:r w:rsidRPr="00B17649">
        <w:rPr>
          <w:rFonts w:cstheme="minorHAnsi"/>
          <w:szCs w:val="22"/>
        </w:rPr>
        <w:t xml:space="preserve">oraz testowanych Prototypów </w:t>
      </w:r>
      <w:r>
        <w:rPr>
          <w:rFonts w:cstheme="minorHAnsi"/>
          <w:szCs w:val="22"/>
        </w:rPr>
        <w:t>Systemu 3</w:t>
      </w:r>
      <w:r w:rsidRPr="00B17649">
        <w:rPr>
          <w:rFonts w:cstheme="minorHAnsi"/>
          <w:szCs w:val="22"/>
        </w:rPr>
        <w:t xml:space="preserve"> pod względem zgodności z </w:t>
      </w:r>
      <w:r>
        <w:rPr>
          <w:rFonts w:cstheme="minorHAnsi"/>
          <w:szCs w:val="22"/>
        </w:rPr>
        <w:t>W</w:t>
      </w:r>
      <w:r w:rsidRPr="00B17649">
        <w:rPr>
          <w:rFonts w:cstheme="minorHAnsi"/>
          <w:szCs w:val="22"/>
        </w:rPr>
        <w:t>ymaganiami</w:t>
      </w:r>
      <w:r>
        <w:rPr>
          <w:rFonts w:cstheme="minorHAnsi"/>
          <w:szCs w:val="22"/>
        </w:rPr>
        <w:t xml:space="preserve"> Obligatoryjnymi, Konkursowymi i Jakościowymi</w:t>
      </w:r>
      <w:r w:rsidRPr="00B17649">
        <w:rPr>
          <w:rFonts w:cstheme="minorHAnsi"/>
          <w:szCs w:val="22"/>
        </w:rPr>
        <w:t xml:space="preserve"> i Wnioskiem Wykonawcy</w:t>
      </w:r>
      <w:r>
        <w:rPr>
          <w:rFonts w:cstheme="minorHAnsi"/>
          <w:szCs w:val="22"/>
        </w:rPr>
        <w:t>;</w:t>
      </w:r>
      <w:r w:rsidRPr="00B17649">
        <w:rPr>
          <w:rFonts w:cstheme="minorHAnsi"/>
          <w:szCs w:val="22"/>
        </w:rPr>
        <w:t xml:space="preserve"> </w:t>
      </w:r>
    </w:p>
    <w:p w14:paraId="1296A583" w14:textId="77777777" w:rsidR="009219BC" w:rsidRPr="00B17649" w:rsidRDefault="009219BC" w:rsidP="009219BC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4: z</w:t>
      </w:r>
      <w:r w:rsidRPr="00B17649">
        <w:rPr>
          <w:rFonts w:cstheme="minorHAnsi"/>
          <w:szCs w:val="22"/>
        </w:rPr>
        <w:t>amawiający</w:t>
      </w:r>
      <w:r>
        <w:rPr>
          <w:rFonts w:cstheme="minorHAnsi"/>
          <w:szCs w:val="22"/>
        </w:rPr>
        <w:t xml:space="preserve"> dokona </w:t>
      </w:r>
      <w:r w:rsidRPr="00B17649">
        <w:rPr>
          <w:rFonts w:cstheme="minorHAnsi"/>
          <w:szCs w:val="22"/>
        </w:rPr>
        <w:t xml:space="preserve">Selekcji Wykonawcy do Etapu II. </w:t>
      </w:r>
    </w:p>
    <w:p w14:paraId="38585FEB" w14:textId="77777777" w:rsidR="009219BC" w:rsidRDefault="009219BC" w:rsidP="009219BC">
      <w:pPr>
        <w:pStyle w:val="Akapitzlist"/>
        <w:numPr>
          <w:ilvl w:val="0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 w:rsidRPr="00B17649">
        <w:rPr>
          <w:rFonts w:eastAsia="Calibri" w:cstheme="minorHAnsi"/>
          <w:b/>
          <w:szCs w:val="22"/>
          <w:lang w:eastAsia="pl-PL"/>
        </w:rPr>
        <w:t>Etap II</w:t>
      </w:r>
      <w:r>
        <w:rPr>
          <w:rFonts w:eastAsia="Calibri" w:cstheme="minorHAnsi"/>
          <w:szCs w:val="22"/>
          <w:lang w:eastAsia="pl-PL"/>
        </w:rPr>
        <w:t>:</w:t>
      </w:r>
      <w:r w:rsidRPr="00B17649">
        <w:rPr>
          <w:rFonts w:cstheme="minorHAnsi"/>
          <w:szCs w:val="22"/>
        </w:rPr>
        <w:t xml:space="preserve"> </w:t>
      </w:r>
    </w:p>
    <w:p w14:paraId="31647F3B" w14:textId="77777777" w:rsidR="009219BC" w:rsidRPr="00C3086F" w:rsidRDefault="009219BC" w:rsidP="009219BC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1:</w:t>
      </w:r>
      <w:r w:rsidRPr="00B17649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U</w:t>
      </w:r>
      <w:r w:rsidRPr="00B17649">
        <w:rPr>
          <w:rFonts w:cstheme="minorHAnsi"/>
          <w:szCs w:val="22"/>
        </w:rPr>
        <w:t>czestnik Przedsięwzięcia wybrany w ramach Selekcji będzie prowadził dalsze Prace B+R, w wyniku których opracuje</w:t>
      </w:r>
      <w:r>
        <w:rPr>
          <w:rFonts w:cstheme="minorHAnsi"/>
          <w:szCs w:val="22"/>
        </w:rPr>
        <w:t xml:space="preserve"> </w:t>
      </w:r>
      <w:r w:rsidRPr="00C3086F">
        <w:rPr>
          <w:rFonts w:cstheme="minorHAnsi"/>
          <w:szCs w:val="22"/>
        </w:rPr>
        <w:t xml:space="preserve">Demonstrator B, czyli zainstalowany System 3 w </w:t>
      </w:r>
      <w:r>
        <w:rPr>
          <w:rFonts w:cstheme="minorHAnsi"/>
          <w:szCs w:val="22"/>
        </w:rPr>
        <w:t>Budynku Biurowym</w:t>
      </w:r>
      <w:r w:rsidRPr="00C3086F">
        <w:rPr>
          <w:rFonts w:cstheme="minorHAnsi"/>
          <w:szCs w:val="22"/>
        </w:rPr>
        <w:t xml:space="preserve"> wg Modelu III, demonstrujący rzeczywistą instalację wykonanej technologii;  </w:t>
      </w:r>
    </w:p>
    <w:p w14:paraId="7771D17F" w14:textId="77777777" w:rsidR="009219BC" w:rsidRPr="00B17649" w:rsidRDefault="009219BC" w:rsidP="009219BC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2: p</w:t>
      </w:r>
      <w:r w:rsidRPr="00B17649">
        <w:rPr>
          <w:rFonts w:cstheme="minorHAnsi"/>
          <w:szCs w:val="22"/>
        </w:rPr>
        <w:t xml:space="preserve">o zakończeniu Prac B+R w Etapie II, Zamawiający dokona oceny </w:t>
      </w:r>
      <w:r>
        <w:rPr>
          <w:rFonts w:cstheme="minorHAnsi"/>
          <w:szCs w:val="22"/>
        </w:rPr>
        <w:t xml:space="preserve">Demonstratora B </w:t>
      </w:r>
      <w:r w:rsidRPr="00B17649">
        <w:rPr>
          <w:rFonts w:cstheme="minorHAnsi"/>
          <w:szCs w:val="22"/>
        </w:rPr>
        <w:t>pod kątem zgodności z</w:t>
      </w:r>
      <w:r>
        <w:rPr>
          <w:rFonts w:cstheme="minorHAnsi"/>
          <w:szCs w:val="22"/>
        </w:rPr>
        <w:t xml:space="preserve"> W</w:t>
      </w:r>
      <w:r w:rsidRPr="00B17649">
        <w:rPr>
          <w:rFonts w:cstheme="minorHAnsi"/>
          <w:szCs w:val="22"/>
        </w:rPr>
        <w:t>ymaganiami</w:t>
      </w:r>
      <w:r>
        <w:rPr>
          <w:rFonts w:cstheme="minorHAnsi"/>
          <w:szCs w:val="22"/>
        </w:rPr>
        <w:t xml:space="preserve"> Obligatoryjnymi, Konkursowymi i Jakościowymi</w:t>
      </w:r>
      <w:r w:rsidRPr="00B17649">
        <w:rPr>
          <w:rFonts w:cstheme="minorHAnsi"/>
          <w:szCs w:val="22"/>
        </w:rPr>
        <w:t xml:space="preserve"> i Wnioskiem Uczestnika Przedsięwzięcia. </w:t>
      </w:r>
    </w:p>
    <w:p w14:paraId="647EF7E2" w14:textId="77777777" w:rsidR="009219BC" w:rsidRDefault="009219BC" w:rsidP="009219BC">
      <w:pPr>
        <w:spacing w:after="160" w:line="259" w:lineRule="auto"/>
        <w:rPr>
          <w:rFonts w:eastAsia="Calibri"/>
          <w:szCs w:val="22"/>
          <w:lang w:eastAsia="pl-PL"/>
        </w:rPr>
      </w:pPr>
      <w:r>
        <w:rPr>
          <w:rFonts w:eastAsia="Calibri"/>
          <w:szCs w:val="22"/>
          <w:lang w:eastAsia="pl-PL"/>
        </w:rPr>
        <w:br w:type="page"/>
      </w:r>
    </w:p>
    <w:p w14:paraId="75F897F4" w14:textId="77777777" w:rsidR="009219BC" w:rsidRPr="0057685C" w:rsidRDefault="009219BC" w:rsidP="009219BC">
      <w:pPr>
        <w:pStyle w:val="Nagwek2"/>
        <w:rPr>
          <w:b w:val="0"/>
          <w:color w:val="2F5496" w:themeColor="accent5" w:themeShade="BF"/>
          <w:sz w:val="28"/>
        </w:rPr>
      </w:pPr>
      <w:bookmarkStart w:id="28" w:name="_Toc75353563"/>
      <w:r w:rsidRPr="0057685C">
        <w:rPr>
          <w:b w:val="0"/>
          <w:color w:val="2F5496" w:themeColor="accent5" w:themeShade="BF"/>
          <w:sz w:val="28"/>
        </w:rPr>
        <w:lastRenderedPageBreak/>
        <w:t>Etap I</w:t>
      </w:r>
      <w:bookmarkEnd w:id="28"/>
    </w:p>
    <w:p w14:paraId="5CEA5956" w14:textId="77777777" w:rsidR="009219BC" w:rsidRDefault="009219BC" w:rsidP="009219BC">
      <w:pPr>
        <w:pStyle w:val="Nagwek3"/>
      </w:pPr>
      <w:bookmarkStart w:id="29" w:name="_Toc75353564"/>
      <w:r>
        <w:t>Informacje wstępne</w:t>
      </w:r>
      <w:bookmarkEnd w:id="29"/>
    </w:p>
    <w:p w14:paraId="25720F16" w14:textId="2C4F6989" w:rsidR="009219BC" w:rsidRPr="00827A4A" w:rsidRDefault="009219BC" w:rsidP="009219BC">
      <w:pPr>
        <w:spacing w:before="240" w:after="240" w:line="276" w:lineRule="auto"/>
        <w:jc w:val="both"/>
        <w:rPr>
          <w:lang w:eastAsia="pl-PL"/>
        </w:rPr>
      </w:pPr>
      <w:r>
        <w:rPr>
          <w:lang w:eastAsia="pl-PL"/>
        </w:rPr>
        <w:t>W</w:t>
      </w:r>
      <w:r w:rsidRPr="00415E49">
        <w:rPr>
          <w:lang w:eastAsia="pl-PL"/>
        </w:rPr>
        <w:t xml:space="preserve"> ramach </w:t>
      </w:r>
      <w:r>
        <w:rPr>
          <w:lang w:eastAsia="pl-PL"/>
        </w:rPr>
        <w:t>Etapu I</w:t>
      </w:r>
      <w:r w:rsidRPr="00415E49">
        <w:rPr>
          <w:lang w:eastAsia="pl-PL"/>
        </w:rPr>
        <w:t xml:space="preserve"> Uczestnicy Przedsięwzięcia będą prowadzić Prace B+R w zakresie opracowania </w:t>
      </w:r>
      <w:r w:rsidR="00DA0ABC">
        <w:rPr>
          <w:lang w:eastAsia="pl-PL"/>
        </w:rPr>
        <w:t>Wyników Prac Etapu</w:t>
      </w:r>
      <w:r w:rsidRPr="00415E49">
        <w:rPr>
          <w:lang w:eastAsia="pl-PL"/>
        </w:rPr>
        <w:t xml:space="preserve"> I, w szczeg</w:t>
      </w:r>
      <w:r>
        <w:rPr>
          <w:lang w:eastAsia="pl-PL"/>
        </w:rPr>
        <w:t>ólności Projektów dla Systemu 3</w:t>
      </w:r>
      <w:r w:rsidRPr="00415E49">
        <w:rPr>
          <w:lang w:eastAsia="pl-PL"/>
        </w:rPr>
        <w:t xml:space="preserve"> oraz Prototypów dla </w:t>
      </w:r>
      <w:r>
        <w:rPr>
          <w:lang w:eastAsia="pl-PL"/>
        </w:rPr>
        <w:t>Systemu 3 (Prototyp B</w:t>
      </w:r>
      <w:r w:rsidRPr="00415E49">
        <w:rPr>
          <w:lang w:eastAsia="pl-PL"/>
        </w:rPr>
        <w:t xml:space="preserve">, dla </w:t>
      </w:r>
      <w:r>
        <w:rPr>
          <w:lang w:eastAsia="pl-PL"/>
        </w:rPr>
        <w:t>Budynku Biurowego</w:t>
      </w:r>
      <w:r w:rsidRPr="00415E49">
        <w:rPr>
          <w:lang w:eastAsia="pl-PL"/>
        </w:rPr>
        <w:t xml:space="preserve"> wg </w:t>
      </w:r>
      <w:r>
        <w:rPr>
          <w:lang w:eastAsia="pl-PL"/>
        </w:rPr>
        <w:t>Modelu III</w:t>
      </w:r>
      <w:r w:rsidRPr="00415E49">
        <w:rPr>
          <w:lang w:eastAsia="pl-PL"/>
        </w:rPr>
        <w:t xml:space="preserve">). Po Pracach B+R w trakcie Etapu I, opracowane przez </w:t>
      </w:r>
      <w:r w:rsidR="001F1695">
        <w:rPr>
          <w:lang w:eastAsia="pl-PL"/>
        </w:rPr>
        <w:t>Uczestników Przedsięwzięcia</w:t>
      </w:r>
      <w:r w:rsidRPr="00415E49">
        <w:rPr>
          <w:lang w:eastAsia="pl-PL"/>
        </w:rPr>
        <w:t xml:space="preserve"> Prototypy </w:t>
      </w:r>
      <w:r>
        <w:rPr>
          <w:lang w:eastAsia="pl-PL"/>
        </w:rPr>
        <w:t>Systemu 3</w:t>
      </w:r>
      <w:r w:rsidRPr="00415E49">
        <w:rPr>
          <w:lang w:eastAsia="pl-PL"/>
        </w:rPr>
        <w:t>, zostaną poddane Testom pracy, magazynowania i funkcjonalności. Testy będą prowadzone przez Zamawiającego</w:t>
      </w:r>
      <w:r>
        <w:rPr>
          <w:lang w:eastAsia="pl-PL"/>
        </w:rPr>
        <w:t xml:space="preserve"> przy współudziale Wykonawcy</w:t>
      </w:r>
      <w:r w:rsidRPr="00415E49">
        <w:rPr>
          <w:lang w:eastAsia="pl-PL"/>
        </w:rPr>
        <w:t xml:space="preserve">. Po ich zakończeniu Zamawiający dokona Oceny </w:t>
      </w:r>
      <w:r w:rsidR="00DA0ABC">
        <w:rPr>
          <w:lang w:eastAsia="pl-PL"/>
        </w:rPr>
        <w:t>Wyników Prac Etapu</w:t>
      </w:r>
      <w:r w:rsidRPr="00415E49">
        <w:rPr>
          <w:lang w:eastAsia="pl-PL"/>
        </w:rPr>
        <w:t xml:space="preserve">, w tym w szczególności Projektów </w:t>
      </w:r>
      <w:r>
        <w:rPr>
          <w:lang w:eastAsia="pl-PL"/>
        </w:rPr>
        <w:t xml:space="preserve">Systemu 3 </w:t>
      </w:r>
      <w:r w:rsidRPr="00415E49">
        <w:rPr>
          <w:lang w:eastAsia="pl-PL"/>
        </w:rPr>
        <w:t xml:space="preserve">oraz testowanych Prototypów </w:t>
      </w:r>
      <w:r>
        <w:rPr>
          <w:lang w:eastAsia="pl-PL"/>
        </w:rPr>
        <w:t>Systemu 3</w:t>
      </w:r>
      <w:r w:rsidRPr="00415E49">
        <w:rPr>
          <w:lang w:eastAsia="pl-PL"/>
        </w:rPr>
        <w:t xml:space="preserve"> pod względem zgodności z </w:t>
      </w:r>
      <w:r>
        <w:rPr>
          <w:lang w:eastAsia="pl-PL"/>
        </w:rPr>
        <w:t>W</w:t>
      </w:r>
      <w:r w:rsidRPr="00415E49">
        <w:rPr>
          <w:lang w:eastAsia="pl-PL"/>
        </w:rPr>
        <w:t>ymaganiami</w:t>
      </w:r>
      <w:r>
        <w:rPr>
          <w:lang w:eastAsia="pl-PL"/>
        </w:rPr>
        <w:t xml:space="preserve"> Obligatoryjnymi, Konkursowymi i Jakościowymi oraz</w:t>
      </w:r>
      <w:r w:rsidRPr="00415E49">
        <w:rPr>
          <w:lang w:eastAsia="pl-PL"/>
        </w:rPr>
        <w:t xml:space="preserve"> Wnioskiem Wykonawcy oraz </w:t>
      </w:r>
      <w:r>
        <w:rPr>
          <w:lang w:eastAsia="pl-PL"/>
        </w:rPr>
        <w:t xml:space="preserve">dokona </w:t>
      </w:r>
      <w:r w:rsidRPr="00415E49">
        <w:rPr>
          <w:lang w:eastAsia="pl-PL"/>
        </w:rPr>
        <w:t>Selekcji Wykonawcy do Etapu II.</w:t>
      </w:r>
    </w:p>
    <w:p w14:paraId="23B9867A" w14:textId="77777777" w:rsidR="009219BC" w:rsidRPr="0057685C" w:rsidRDefault="009219BC" w:rsidP="009219BC">
      <w:pPr>
        <w:pStyle w:val="Nagwek3"/>
      </w:pPr>
      <w:bookmarkStart w:id="30" w:name="_Toc75353565"/>
      <w:r w:rsidRPr="0057685C">
        <w:t>Zakres Prac B+R w Etapie I</w:t>
      </w:r>
      <w:bookmarkEnd w:id="30"/>
    </w:p>
    <w:p w14:paraId="1F68B4BD" w14:textId="77777777" w:rsidR="009219BC" w:rsidRPr="008734C2" w:rsidRDefault="009219BC" w:rsidP="009219BC">
      <w:pPr>
        <w:spacing w:before="240" w:after="160" w:line="276" w:lineRule="auto"/>
        <w:ind w:left="55"/>
        <w:jc w:val="both"/>
        <w:rPr>
          <w:rFonts w:eastAsia="Calibri"/>
          <w:lang w:eastAsia="pl-PL"/>
        </w:rPr>
      </w:pPr>
      <w:r w:rsidRPr="008734C2">
        <w:rPr>
          <w:rFonts w:eastAsia="Calibri"/>
          <w:lang w:eastAsia="pl-PL"/>
        </w:rPr>
        <w:t>Etap I Przedsięwzięcia rozpoczyna się wraz z podpisaniem Umowy pomiędzy Wykonawcą</w:t>
      </w:r>
      <w:r>
        <w:rPr>
          <w:rFonts w:eastAsia="Calibri"/>
          <w:lang w:eastAsia="pl-PL"/>
        </w:rPr>
        <w:t>,</w:t>
      </w:r>
      <w:r w:rsidRPr="008734C2">
        <w:rPr>
          <w:rFonts w:eastAsia="Calibri"/>
          <w:lang w:eastAsia="pl-PL"/>
        </w:rPr>
        <w:t xml:space="preserve"> a Zamawiającym. W ramach Etapu I Wykonawca prowadzi prace badawczo-rozwojowe mające na celu:</w:t>
      </w:r>
    </w:p>
    <w:p w14:paraId="0EEA75E7" w14:textId="77777777" w:rsidR="009219BC" w:rsidRPr="005C5F41" w:rsidRDefault="009219BC" w:rsidP="009219BC">
      <w:pPr>
        <w:pStyle w:val="Akapitzlist"/>
        <w:numPr>
          <w:ilvl w:val="0"/>
          <w:numId w:val="13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C5F41">
        <w:rPr>
          <w:rFonts w:eastAsia="Calibri" w:cstheme="minorHAnsi"/>
          <w:szCs w:val="22"/>
          <w:lang w:eastAsia="pl-PL"/>
        </w:rPr>
        <w:t xml:space="preserve">opracowanie Systemu dostarczania ciepła i chłodu wykorzystującego magazynowanie energii </w:t>
      </w:r>
      <w:r w:rsidRPr="005C5F41">
        <w:rPr>
          <w:rFonts w:eastAsia="Calibri" w:cstheme="minorHAnsi"/>
          <w:szCs w:val="22"/>
          <w:lang w:eastAsia="pl-PL"/>
        </w:rPr>
        <w:br/>
        <w:t>w postaci ciepła i chłodu, zgodnie z Wymaganiami przedstawionymi w Załączniku nr 1 do Regulaminu oraz o parametrach i rozwiązaniach innowacyjnych deklarowanych przez Wykonawcę we Wniosku o dopuszczenie do udziału w Postępowaniu,</w:t>
      </w:r>
    </w:p>
    <w:p w14:paraId="53B9DE15" w14:textId="2B32CFBC" w:rsidR="009219BC" w:rsidRPr="005C5F41" w:rsidRDefault="009219BC" w:rsidP="009219BC">
      <w:pPr>
        <w:pStyle w:val="Akapitzlist"/>
        <w:numPr>
          <w:ilvl w:val="0"/>
          <w:numId w:val="13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C5F41">
        <w:rPr>
          <w:rFonts w:eastAsia="Calibri" w:cstheme="minorHAnsi"/>
          <w:szCs w:val="22"/>
          <w:lang w:eastAsia="pl-PL"/>
        </w:rPr>
        <w:t xml:space="preserve">opracowanie obligatoryjnych </w:t>
      </w:r>
      <w:r w:rsidR="00DA0ABC">
        <w:rPr>
          <w:rFonts w:eastAsia="Calibri" w:cstheme="minorHAnsi"/>
          <w:szCs w:val="22"/>
          <w:lang w:eastAsia="pl-PL"/>
        </w:rPr>
        <w:t>Wyników Prac Etapu</w:t>
      </w:r>
      <w:r w:rsidRPr="005C5F41">
        <w:rPr>
          <w:rFonts w:eastAsia="Calibri" w:cstheme="minorHAnsi"/>
          <w:szCs w:val="22"/>
          <w:lang w:eastAsia="pl-PL"/>
        </w:rPr>
        <w:t xml:space="preserve"> I wskazanych w </w:t>
      </w:r>
      <w:r>
        <w:rPr>
          <w:rFonts w:eastAsia="Calibri" w:cstheme="minorHAnsi"/>
          <w:szCs w:val="22"/>
          <w:lang w:eastAsia="pl-PL"/>
        </w:rPr>
        <w:t>Tabeli 4</w:t>
      </w:r>
      <w:r w:rsidRPr="005C5F41">
        <w:rPr>
          <w:rFonts w:eastAsia="Calibri" w:cstheme="minorHAnsi"/>
          <w:szCs w:val="22"/>
          <w:lang w:eastAsia="pl-PL"/>
        </w:rPr>
        <w:t>,</w:t>
      </w:r>
    </w:p>
    <w:p w14:paraId="1C89AA31" w14:textId="77777777" w:rsidR="009219BC" w:rsidRPr="0057685C" w:rsidRDefault="009219BC" w:rsidP="009219BC">
      <w:pPr>
        <w:pStyle w:val="Akapitzlist"/>
        <w:numPr>
          <w:ilvl w:val="0"/>
          <w:numId w:val="13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7685C">
        <w:rPr>
          <w:rFonts w:eastAsia="Calibri" w:cstheme="minorHAnsi"/>
          <w:szCs w:val="22"/>
          <w:lang w:eastAsia="pl-PL"/>
        </w:rPr>
        <w:t>przygotowanie niezbędnych dokumentów i wystąpienie o konieczne pozwolenia dopuszczające opracowywany System do użytkowania zgodnie z polskim prawem</w:t>
      </w:r>
      <w:r>
        <w:rPr>
          <w:rFonts w:eastAsia="Calibri" w:cstheme="minorHAnsi"/>
          <w:szCs w:val="22"/>
          <w:lang w:eastAsia="pl-PL"/>
        </w:rPr>
        <w:t>.</w:t>
      </w:r>
      <w:r w:rsidRPr="0057685C">
        <w:rPr>
          <w:rFonts w:eastAsia="Calibri" w:cstheme="minorHAnsi"/>
          <w:szCs w:val="22"/>
          <w:lang w:eastAsia="pl-PL"/>
        </w:rPr>
        <w:t xml:space="preserve"> </w:t>
      </w:r>
      <w:r>
        <w:rPr>
          <w:rFonts w:eastAsia="Calibri" w:cstheme="minorHAnsi"/>
          <w:szCs w:val="22"/>
          <w:lang w:eastAsia="pl-PL"/>
        </w:rPr>
        <w:t>P</w:t>
      </w:r>
      <w:r w:rsidRPr="0057685C">
        <w:rPr>
          <w:rFonts w:eastAsia="Calibri" w:cstheme="minorHAnsi"/>
          <w:szCs w:val="22"/>
          <w:lang w:eastAsia="pl-PL"/>
        </w:rPr>
        <w:t xml:space="preserve">o zdefiniowaniu Lokalizacji dla Demonstratora przez Zamawiającego, Wykonawca przygotuje </w:t>
      </w:r>
      <w:r>
        <w:rPr>
          <w:rFonts w:eastAsia="Calibri" w:cstheme="minorHAnsi"/>
          <w:szCs w:val="22"/>
          <w:lang w:eastAsia="pl-PL"/>
        </w:rPr>
        <w:t xml:space="preserve">wymagane </w:t>
      </w:r>
      <w:r w:rsidRPr="0057685C">
        <w:rPr>
          <w:rFonts w:eastAsia="Calibri" w:cstheme="minorHAnsi"/>
          <w:szCs w:val="22"/>
          <w:lang w:eastAsia="pl-PL"/>
        </w:rPr>
        <w:t xml:space="preserve">projekty budowlane dla </w:t>
      </w:r>
      <w:r>
        <w:rPr>
          <w:rFonts w:eastAsia="Calibri" w:cstheme="minorHAnsi"/>
          <w:szCs w:val="22"/>
          <w:lang w:eastAsia="pl-PL"/>
        </w:rPr>
        <w:t xml:space="preserve">Demonstratora B </w:t>
      </w:r>
      <w:r w:rsidRPr="0057685C">
        <w:rPr>
          <w:rFonts w:eastAsia="Calibri" w:cstheme="minorHAnsi"/>
          <w:szCs w:val="22"/>
          <w:lang w:eastAsia="pl-PL"/>
        </w:rPr>
        <w:t xml:space="preserve">Systemu </w:t>
      </w:r>
      <w:r>
        <w:rPr>
          <w:rFonts w:eastAsia="Calibri" w:cstheme="minorHAnsi"/>
          <w:szCs w:val="22"/>
          <w:lang w:eastAsia="pl-PL"/>
        </w:rPr>
        <w:t>dla Budynku Biurowego.</w:t>
      </w:r>
    </w:p>
    <w:p w14:paraId="6852D61E" w14:textId="77777777" w:rsidR="009219BC" w:rsidRPr="005C5F41" w:rsidRDefault="009219BC" w:rsidP="009219BC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C5F41">
        <w:rPr>
          <w:rFonts w:eastAsia="Calibri" w:cstheme="minorHAnsi"/>
          <w:szCs w:val="22"/>
          <w:lang w:eastAsia="pl-PL"/>
        </w:rPr>
        <w:t>Wykonawca jest zobligowany do prowadzenia Prac B+R na podstawie Harmonogramu Prac zgodnie z zasadami określonymi w niniejszym dokumencie. Wykonawca we własnym zakresie decyduje, jakie prace musi przeprowadzić, aby osiągnąć cele Przedsięwzięcia.</w:t>
      </w:r>
    </w:p>
    <w:p w14:paraId="4CED1F34" w14:textId="77777777" w:rsidR="009219BC" w:rsidRPr="0057685C" w:rsidRDefault="009219BC" w:rsidP="009219BC">
      <w:pPr>
        <w:pStyle w:val="Nagwek3"/>
      </w:pPr>
      <w:bookmarkStart w:id="31" w:name="_Toc75353566"/>
      <w:r w:rsidRPr="0057685C">
        <w:t>Zasady Aktualizacji Oferty po przeprowadzeniu Prac B+R</w:t>
      </w:r>
      <w:bookmarkEnd w:id="31"/>
    </w:p>
    <w:p w14:paraId="3FD2F3B8" w14:textId="6D475463" w:rsidR="009219BC" w:rsidRPr="000966EC" w:rsidRDefault="009219BC" w:rsidP="009219BC">
      <w:pPr>
        <w:spacing w:line="276" w:lineRule="auto"/>
        <w:jc w:val="both"/>
        <w:rPr>
          <w:lang w:eastAsia="pl-PL"/>
        </w:rPr>
      </w:pPr>
      <w:r w:rsidRPr="0057685C">
        <w:rPr>
          <w:rFonts w:eastAsia="Calibri" w:cstheme="minorHAnsi"/>
          <w:szCs w:val="22"/>
          <w:lang w:eastAsia="pl-PL"/>
        </w:rPr>
        <w:t xml:space="preserve">Wykonawca w ramach </w:t>
      </w:r>
      <w:r w:rsidR="00DA0ABC">
        <w:rPr>
          <w:rFonts w:eastAsia="Calibri" w:cstheme="minorHAnsi"/>
          <w:szCs w:val="22"/>
          <w:lang w:eastAsia="pl-PL"/>
        </w:rPr>
        <w:t>Wyników Prac Etapu</w:t>
      </w:r>
      <w:r w:rsidRPr="0057685C">
        <w:rPr>
          <w:rFonts w:eastAsia="Calibri" w:cstheme="minorHAnsi"/>
          <w:szCs w:val="22"/>
          <w:lang w:eastAsia="pl-PL"/>
        </w:rPr>
        <w:t xml:space="preserve"> I zobowiązany jest do przedstawienia Zamawiającemu Zaktualizowanej Oferty w ramach </w:t>
      </w:r>
      <w:r>
        <w:rPr>
          <w:rFonts w:eastAsia="Calibri" w:cstheme="minorHAnsi"/>
          <w:szCs w:val="22"/>
          <w:lang w:eastAsia="pl-PL"/>
        </w:rPr>
        <w:t>Strumienia 2</w:t>
      </w:r>
      <w:r w:rsidRPr="0057685C">
        <w:rPr>
          <w:rFonts w:eastAsia="Calibri" w:cstheme="minorHAnsi"/>
          <w:szCs w:val="22"/>
          <w:lang w:eastAsia="pl-PL"/>
        </w:rPr>
        <w:t xml:space="preserve"> „</w:t>
      </w:r>
      <w:r>
        <w:rPr>
          <w:rFonts w:eastAsia="Calibri" w:cstheme="minorHAnsi"/>
          <w:szCs w:val="22"/>
          <w:lang w:eastAsia="pl-PL"/>
        </w:rPr>
        <w:t>System 3 dla Budynku Biurowego</w:t>
      </w:r>
      <w:r w:rsidRPr="0057685C">
        <w:rPr>
          <w:rFonts w:eastAsia="Calibri" w:cstheme="minorHAnsi"/>
          <w:szCs w:val="22"/>
          <w:lang w:eastAsia="pl-PL"/>
        </w:rPr>
        <w:t>”, nawet w przypadku, gdy utrzymuje deklaracje zawarte w</w:t>
      </w:r>
      <w:r>
        <w:rPr>
          <w:rFonts w:eastAsia="Calibri" w:cstheme="minorHAnsi"/>
          <w:szCs w:val="22"/>
          <w:lang w:eastAsia="pl-PL"/>
        </w:rPr>
        <w:t>e Wniosku/</w:t>
      </w:r>
      <w:r w:rsidRPr="0057685C">
        <w:rPr>
          <w:rFonts w:eastAsia="Calibri" w:cstheme="minorHAnsi"/>
          <w:szCs w:val="22"/>
          <w:lang w:eastAsia="pl-PL"/>
        </w:rPr>
        <w:t xml:space="preserve"> Ofercie na tym samym poziomie. W ramach uaktualnionej Oferty Wykonawca na podstawie Wyników Prac B+R </w:t>
      </w:r>
      <w:r>
        <w:rPr>
          <w:rFonts w:eastAsia="Calibri" w:cstheme="minorHAnsi"/>
          <w:szCs w:val="22"/>
          <w:lang w:eastAsia="pl-PL"/>
        </w:rPr>
        <w:t xml:space="preserve">może </w:t>
      </w:r>
      <w:r w:rsidRPr="0057685C">
        <w:rPr>
          <w:rFonts w:eastAsia="Calibri" w:cstheme="minorHAnsi"/>
          <w:szCs w:val="22"/>
          <w:lang w:eastAsia="pl-PL"/>
        </w:rPr>
        <w:t>zadeklarować poprawę lub pogorszenie wcześniej deklarowanych Wymagań Konkursowych</w:t>
      </w:r>
      <w:r>
        <w:rPr>
          <w:rFonts w:eastAsia="Calibri" w:cstheme="minorHAnsi"/>
          <w:szCs w:val="22"/>
          <w:lang w:eastAsia="pl-PL"/>
        </w:rPr>
        <w:t xml:space="preserve"> </w:t>
      </w:r>
      <w:r w:rsidRPr="0055096B">
        <w:rPr>
          <w:rFonts w:eastAsia="Calibri" w:cstheme="minorHAnsi"/>
          <w:szCs w:val="22"/>
          <w:lang w:eastAsia="pl-PL"/>
        </w:rPr>
        <w:t>oraz Wymagań Jakościowych</w:t>
      </w:r>
      <w:r w:rsidRPr="00590E20">
        <w:rPr>
          <w:lang w:eastAsia="pl-PL"/>
        </w:rPr>
        <w:t>, jednak pogorszone parametry nie mogą przekraczać Granicy Błędu.</w:t>
      </w:r>
      <w:r>
        <w:rPr>
          <w:lang w:eastAsia="pl-PL"/>
        </w:rPr>
        <w:t xml:space="preserve"> </w:t>
      </w:r>
      <w:r w:rsidRPr="0055096B">
        <w:rPr>
          <w:lang w:eastAsia="pl-PL"/>
        </w:rPr>
        <w:t xml:space="preserve">Parametry Konkursowe </w:t>
      </w:r>
      <w:r>
        <w:rPr>
          <w:lang w:eastAsia="pl-PL"/>
        </w:rPr>
        <w:t xml:space="preserve">dotyczące kosztów inwestycyjnych </w:t>
      </w:r>
      <w:r w:rsidRPr="0055096B">
        <w:rPr>
          <w:lang w:eastAsia="pl-PL"/>
        </w:rPr>
        <w:t xml:space="preserve">Wykonawca oblicza w Modelu Obliczeniowym i przedstawia </w:t>
      </w:r>
      <w:r>
        <w:rPr>
          <w:lang w:eastAsia="pl-PL"/>
        </w:rPr>
        <w:t xml:space="preserve">je </w:t>
      </w:r>
      <w:r w:rsidRPr="0055096B">
        <w:rPr>
          <w:lang w:eastAsia="pl-PL"/>
        </w:rPr>
        <w:t xml:space="preserve">korzystając z arkusza kalkulacyjnego znajdującego się w Załączniku </w:t>
      </w:r>
      <w:r>
        <w:rPr>
          <w:lang w:eastAsia="pl-PL"/>
        </w:rPr>
        <w:t>nr 3.1</w:t>
      </w:r>
      <w:r w:rsidRPr="0055096B">
        <w:rPr>
          <w:lang w:eastAsia="pl-PL"/>
        </w:rPr>
        <w:t xml:space="preserve"> do Regulaminu</w:t>
      </w:r>
      <w:r>
        <w:rPr>
          <w:lang w:eastAsia="pl-PL"/>
        </w:rPr>
        <w:t>, natomiast parametry Konkursowe dotyczące kosztów operacyjnych W</w:t>
      </w:r>
      <w:r w:rsidRPr="000966EC">
        <w:rPr>
          <w:lang w:eastAsia="pl-PL"/>
        </w:rPr>
        <w:t xml:space="preserve">ykonawca oblicza  samodzielnie w przygotowanym arkuszu kalkulacyjnym Bilansu </w:t>
      </w:r>
      <w:r>
        <w:rPr>
          <w:lang w:eastAsia="pl-PL"/>
        </w:rPr>
        <w:t>Energii</w:t>
      </w:r>
      <w:r w:rsidRPr="000966EC">
        <w:rPr>
          <w:lang w:eastAsia="pl-PL"/>
        </w:rPr>
        <w:t xml:space="preserve">, uwzględniając parametry obliczeniowe z Załącznika 3.2 i 3.3 do Regulaminu. </w:t>
      </w:r>
    </w:p>
    <w:p w14:paraId="1ADCADEA" w14:textId="77777777" w:rsidR="009219BC" w:rsidRPr="00590E20" w:rsidRDefault="009219BC" w:rsidP="009219BC">
      <w:pPr>
        <w:spacing w:before="240"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0966EC">
        <w:rPr>
          <w:b/>
          <w:lang w:eastAsia="pl-PL"/>
        </w:rPr>
        <w:t>WAŻNE!</w:t>
      </w:r>
      <w:r w:rsidRPr="000966EC">
        <w:rPr>
          <w:lang w:eastAsia="pl-PL"/>
        </w:rPr>
        <w:t xml:space="preserve"> Wykonawca w Zaktualizowanym</w:t>
      </w:r>
      <w:r w:rsidRPr="00590E20">
        <w:rPr>
          <w:lang w:eastAsia="pl-PL"/>
        </w:rPr>
        <w:t xml:space="preserve"> Wniosku nie może pogorszyć </w:t>
      </w:r>
      <w:r>
        <w:rPr>
          <w:lang w:eastAsia="pl-PL"/>
        </w:rPr>
        <w:t>deklarowanych</w:t>
      </w:r>
      <w:r w:rsidRPr="00590E20">
        <w:rPr>
          <w:lang w:eastAsia="pl-PL"/>
        </w:rPr>
        <w:t xml:space="preserve"> Wymagań Obligatoryjnych, Wymagań Konkursowych (w tym przypadku przekroczyć dopuszczalnej Granicy Błędu) oraz Wymagań Jakościowych w porównaniu do tych </w:t>
      </w:r>
      <w:r w:rsidRPr="00AD3C9F">
        <w:rPr>
          <w:lang w:eastAsia="pl-PL"/>
        </w:rPr>
        <w:t>składanych we Wniosku na etapie naboru Uczestników Przedsięwzięcia</w:t>
      </w:r>
      <w:r w:rsidRPr="00AD3C9F">
        <w:rPr>
          <w:rFonts w:eastAsia="Calibri" w:cstheme="minorHAnsi"/>
        </w:rPr>
        <w:t xml:space="preserve"> do Etapu II</w:t>
      </w:r>
      <w:r w:rsidRPr="00AD3C9F">
        <w:rPr>
          <w:lang w:eastAsia="pl-PL"/>
        </w:rPr>
        <w:t>.</w:t>
      </w:r>
    </w:p>
    <w:p w14:paraId="1F08BC35" w14:textId="263FB4F4" w:rsidR="009219BC" w:rsidRPr="0057685C" w:rsidRDefault="009219BC" w:rsidP="009219BC">
      <w:pPr>
        <w:pStyle w:val="Nagwek3"/>
      </w:pPr>
      <w:bookmarkStart w:id="32" w:name="_Toc75353567"/>
      <w:r w:rsidRPr="0057685C">
        <w:lastRenderedPageBreak/>
        <w:t>Wyniki Prac</w:t>
      </w:r>
      <w:r>
        <w:t xml:space="preserve"> </w:t>
      </w:r>
      <w:r w:rsidRPr="0057685C">
        <w:t>Etapu I</w:t>
      </w:r>
      <w:bookmarkEnd w:id="32"/>
    </w:p>
    <w:p w14:paraId="2D28FAB2" w14:textId="750DCAF5" w:rsidR="009219BC" w:rsidRPr="00DB3DB6" w:rsidRDefault="009219BC" w:rsidP="009219BC">
      <w:pPr>
        <w:spacing w:before="240" w:after="160" w:line="276" w:lineRule="auto"/>
        <w:jc w:val="both"/>
        <w:rPr>
          <w:lang w:eastAsia="pl-PL"/>
        </w:rPr>
      </w:pPr>
      <w:r w:rsidRPr="00DB3DB6">
        <w:rPr>
          <w:lang w:eastAsia="pl-PL"/>
        </w:rPr>
        <w:t>Uczestnicy Przedsięwzięcia opracują Wyniki Prac</w:t>
      </w:r>
      <w:r>
        <w:rPr>
          <w:lang w:eastAsia="pl-PL"/>
        </w:rPr>
        <w:t xml:space="preserve"> </w:t>
      </w:r>
      <w:r w:rsidRPr="00DB3DB6">
        <w:rPr>
          <w:lang w:eastAsia="pl-PL"/>
        </w:rPr>
        <w:t xml:space="preserve">Etapu I, które przedstawią Zamawiającemu do oceny zgodnie z Harmonogramem. Listę </w:t>
      </w:r>
      <w:r w:rsidR="00DA0ABC">
        <w:rPr>
          <w:lang w:eastAsia="pl-PL"/>
        </w:rPr>
        <w:t>Wyników Prac Etapu</w:t>
      </w:r>
      <w:r w:rsidRPr="00DB3DB6">
        <w:rPr>
          <w:lang w:eastAsia="pl-PL"/>
        </w:rPr>
        <w:t xml:space="preserve"> I zawiera </w:t>
      </w:r>
      <w:r>
        <w:rPr>
          <w:lang w:eastAsia="pl-PL"/>
        </w:rPr>
        <w:t>Tabela 4</w:t>
      </w:r>
      <w:r w:rsidRPr="00DB3DB6">
        <w:rPr>
          <w:lang w:eastAsia="pl-PL"/>
        </w:rPr>
        <w:t>.</w:t>
      </w:r>
    </w:p>
    <w:p w14:paraId="18265668" w14:textId="0A4C3DAB" w:rsidR="009219BC" w:rsidRPr="009E0611" w:rsidRDefault="009219BC" w:rsidP="009219BC">
      <w:pPr>
        <w:rPr>
          <w:lang w:bidi="ar-SA"/>
        </w:rPr>
      </w:pPr>
      <w:r>
        <w:rPr>
          <w:b/>
          <w:lang w:eastAsia="pl-PL"/>
        </w:rPr>
        <w:t>Tabela 4</w:t>
      </w:r>
      <w:r w:rsidRPr="009E0611">
        <w:rPr>
          <w:b/>
          <w:lang w:eastAsia="pl-PL"/>
        </w:rPr>
        <w:t>.</w:t>
      </w:r>
      <w:r w:rsidRPr="006E464E">
        <w:rPr>
          <w:lang w:eastAsia="pl-PL"/>
        </w:rPr>
        <w:t xml:space="preserve"> Wyniki Prac Etapu I</w:t>
      </w:r>
    </w:p>
    <w:tbl>
      <w:tblPr>
        <w:tblStyle w:val="Tabela-Siatka2"/>
        <w:tblpPr w:leftFromText="142" w:rightFromText="142" w:vertAnchor="text" w:horzAnchor="margin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4962"/>
        <w:gridCol w:w="1701"/>
      </w:tblGrid>
      <w:tr w:rsidR="009219BC" w:rsidRPr="00E14432" w14:paraId="5F594F0C" w14:textId="77777777" w:rsidTr="6B8C852C">
        <w:tc>
          <w:tcPr>
            <w:tcW w:w="562" w:type="dxa"/>
            <w:shd w:val="clear" w:color="auto" w:fill="C5E0B3" w:themeFill="accent6" w:themeFillTint="66"/>
            <w:vAlign w:val="center"/>
          </w:tcPr>
          <w:p w14:paraId="11CDA229" w14:textId="77777777" w:rsidR="009219BC" w:rsidRPr="003D0CF1" w:rsidRDefault="009219BC" w:rsidP="009219BC">
            <w:pPr>
              <w:spacing w:after="160" w:line="276" w:lineRule="auto"/>
              <w:jc w:val="center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</w:rPr>
            </w:pPr>
            <w:r w:rsidRPr="003D0CF1"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18D2B239" w14:textId="2D2FFC6F" w:rsidR="009219BC" w:rsidRPr="00E14432" w:rsidRDefault="009219BC" w:rsidP="009219BC">
            <w:pPr>
              <w:spacing w:after="160" w:line="276" w:lineRule="auto"/>
              <w:rPr>
                <w:rFonts w:asciiTheme="minorHAnsi" w:eastAsia="Calibri" w:hAnsiTheme="minorHAnsi" w:cstheme="minorBidi"/>
                <w:b/>
                <w:bCs/>
                <w:szCs w:val="20"/>
              </w:rPr>
            </w:pPr>
            <w:r w:rsidRPr="520C31B3">
              <w:rPr>
                <w:rFonts w:asciiTheme="minorHAnsi" w:eastAsia="Calibri" w:hAnsiTheme="minorHAnsi" w:cstheme="minorBidi"/>
                <w:b/>
                <w:bCs/>
                <w:szCs w:val="20"/>
              </w:rPr>
              <w:t>Wynik Prac</w:t>
            </w:r>
            <w:r>
              <w:rPr>
                <w:rFonts w:asciiTheme="minorHAnsi" w:eastAsia="Calibri" w:hAnsiTheme="minorHAnsi" w:cstheme="minorBidi"/>
                <w:b/>
                <w:bCs/>
                <w:szCs w:val="20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b/>
                <w:bCs/>
                <w:szCs w:val="20"/>
              </w:rPr>
              <w:t>Etapu I</w:t>
            </w:r>
          </w:p>
        </w:tc>
        <w:tc>
          <w:tcPr>
            <w:tcW w:w="4962" w:type="dxa"/>
            <w:shd w:val="clear" w:color="auto" w:fill="C5E0B3" w:themeFill="accent6" w:themeFillTint="66"/>
            <w:vAlign w:val="center"/>
          </w:tcPr>
          <w:p w14:paraId="660BF871" w14:textId="5CB35150" w:rsidR="009219BC" w:rsidRPr="00E14432" w:rsidRDefault="009219BC" w:rsidP="009219BC">
            <w:pPr>
              <w:spacing w:after="160" w:line="276" w:lineRule="auto"/>
              <w:jc w:val="center"/>
              <w:rPr>
                <w:rFonts w:asciiTheme="minorHAnsi" w:eastAsia="Calibri" w:hAnsiTheme="minorHAnsi" w:cstheme="minorBidi"/>
                <w:b/>
                <w:bCs/>
                <w:szCs w:val="20"/>
              </w:rPr>
            </w:pPr>
            <w:r w:rsidRPr="520C31B3">
              <w:rPr>
                <w:rFonts w:asciiTheme="minorHAnsi" w:eastAsia="Calibri" w:hAnsiTheme="minorHAnsi" w:cstheme="minorBidi"/>
                <w:b/>
                <w:bCs/>
                <w:szCs w:val="20"/>
              </w:rPr>
              <w:t>Wymagania dla Wyniku Prac</w:t>
            </w:r>
            <w:r>
              <w:rPr>
                <w:rFonts w:asciiTheme="minorHAnsi" w:eastAsia="Calibri" w:hAnsiTheme="minorHAnsi" w:cstheme="minorBidi"/>
                <w:b/>
                <w:bCs/>
                <w:szCs w:val="20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b/>
                <w:bCs/>
                <w:szCs w:val="20"/>
              </w:rPr>
              <w:t>Etapu</w:t>
            </w:r>
            <w:r>
              <w:rPr>
                <w:rFonts w:asciiTheme="minorHAnsi" w:eastAsia="Calibri" w:hAnsiTheme="minorHAnsi" w:cstheme="minorBidi"/>
                <w:b/>
                <w:bCs/>
                <w:szCs w:val="20"/>
              </w:rPr>
              <w:t xml:space="preserve"> I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7446E8AE" w14:textId="61BAF76F" w:rsidR="009219BC" w:rsidRDefault="009219BC" w:rsidP="009219BC">
            <w:pPr>
              <w:spacing w:line="276" w:lineRule="auto"/>
              <w:jc w:val="center"/>
              <w:rPr>
                <w:rFonts w:eastAsia="Calibri" w:cstheme="minorBidi"/>
                <w:b/>
                <w:bCs/>
                <w:sz w:val="22"/>
                <w:szCs w:val="22"/>
              </w:rPr>
            </w:pPr>
            <w:r w:rsidRPr="520C31B3">
              <w:rPr>
                <w:rFonts w:eastAsia="Calibri" w:cstheme="minorBidi"/>
                <w:b/>
                <w:bCs/>
                <w:szCs w:val="20"/>
              </w:rPr>
              <w:t>Termin przekazania Zamawiającemu Wyniku Prac Etapu I</w:t>
            </w:r>
          </w:p>
        </w:tc>
      </w:tr>
      <w:tr w:rsidR="009219BC" w14:paraId="235E32FB" w14:textId="77777777" w:rsidTr="6B8C852C">
        <w:tc>
          <w:tcPr>
            <w:tcW w:w="562" w:type="dxa"/>
            <w:shd w:val="clear" w:color="auto" w:fill="E2EFD9" w:themeFill="accent6" w:themeFillTint="33"/>
          </w:tcPr>
          <w:p w14:paraId="003A78AC" w14:textId="77777777" w:rsidR="009219BC" w:rsidRPr="003D0CF1" w:rsidRDefault="009219BC" w:rsidP="00551722">
            <w:pPr>
              <w:pStyle w:val="Akapitzlist"/>
              <w:numPr>
                <w:ilvl w:val="0"/>
                <w:numId w:val="75"/>
              </w:num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E3414E1" w14:textId="77777777" w:rsidR="009219BC" w:rsidRPr="60CFB597" w:rsidRDefault="009219BC" w:rsidP="009219BC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Projekt opracowanego Systemu 3 </w:t>
            </w:r>
            <w:r>
              <w:t xml:space="preserve"> </w:t>
            </w:r>
            <w:r w:rsidRPr="00C253B6">
              <w:rPr>
                <w:rFonts w:eastAsia="Calibri"/>
                <w:sz w:val="22"/>
                <w:szCs w:val="22"/>
              </w:rPr>
              <w:t xml:space="preserve">dostarczania i magazynowania ciepła i/lub chłodu  </w:t>
            </w:r>
            <w:r>
              <w:rPr>
                <w:rFonts w:eastAsia="Calibri"/>
                <w:sz w:val="22"/>
                <w:szCs w:val="22"/>
              </w:rPr>
              <w:t>dla Budynku Biurowego wg Modelu III</w:t>
            </w:r>
          </w:p>
        </w:tc>
        <w:tc>
          <w:tcPr>
            <w:tcW w:w="4962" w:type="dxa"/>
          </w:tcPr>
          <w:p w14:paraId="0F11F700" w14:textId="77777777" w:rsidR="009219BC" w:rsidRDefault="009219BC" w:rsidP="009219BC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2B466564">
              <w:rPr>
                <w:rFonts w:eastAsia="Calibri"/>
                <w:sz w:val="22"/>
                <w:szCs w:val="22"/>
              </w:rPr>
              <w:t xml:space="preserve">Wykonawca jest zobowiązany do przedstawienia Projektu opracowanego </w:t>
            </w:r>
            <w:r>
              <w:rPr>
                <w:rFonts w:eastAsia="Calibri"/>
                <w:sz w:val="22"/>
                <w:szCs w:val="22"/>
              </w:rPr>
              <w:t>Systemu 3</w:t>
            </w:r>
            <w:r w:rsidRPr="2B466564">
              <w:rPr>
                <w:rFonts w:eastAsia="Calibri"/>
                <w:sz w:val="22"/>
                <w:szCs w:val="22"/>
              </w:rPr>
              <w:t xml:space="preserve"> </w:t>
            </w:r>
            <w:r>
              <w:t xml:space="preserve"> </w:t>
            </w:r>
            <w:r w:rsidRPr="2B466564">
              <w:rPr>
                <w:rFonts w:eastAsia="Calibri"/>
                <w:sz w:val="22"/>
                <w:szCs w:val="22"/>
              </w:rPr>
              <w:t xml:space="preserve">dostarczania i magazynowania ciepła i/lub chłodu  dla </w:t>
            </w:r>
            <w:r>
              <w:rPr>
                <w:rFonts w:eastAsia="Calibri"/>
                <w:sz w:val="22"/>
                <w:szCs w:val="22"/>
              </w:rPr>
              <w:t>Budynku Biurowego</w:t>
            </w:r>
            <w:r w:rsidRPr="2B466564">
              <w:rPr>
                <w:rFonts w:eastAsia="Calibri"/>
                <w:sz w:val="22"/>
                <w:szCs w:val="22"/>
              </w:rPr>
              <w:t xml:space="preserve"> wg </w:t>
            </w:r>
            <w:r>
              <w:rPr>
                <w:rFonts w:eastAsia="Calibri"/>
                <w:sz w:val="22"/>
                <w:szCs w:val="22"/>
              </w:rPr>
              <w:t>Modelu III</w:t>
            </w:r>
            <w:r w:rsidRPr="2B466564">
              <w:rPr>
                <w:rFonts w:eastAsia="Calibri"/>
                <w:sz w:val="22"/>
                <w:szCs w:val="22"/>
              </w:rPr>
              <w:t>. Dokumentacja musi zawierać informacje potwierdzające spełnienie Wymagań Obligatoryjnych oraz deklarowanych parametrów technicznych, które są podstawą do obliczeń Wymagań Konkursowych i opisu Wymagań Jakościowych.</w:t>
            </w:r>
          </w:p>
          <w:p w14:paraId="3F3D7525" w14:textId="77777777" w:rsidR="009219BC" w:rsidRPr="009F4991" w:rsidRDefault="009219BC" w:rsidP="009219BC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Dokumentacja projektowo/techniczna dla opracowanego Systemu 3 musi zawierać </w:t>
            </w:r>
            <w:r w:rsidRPr="009F4991">
              <w:rPr>
                <w:rFonts w:eastAsia="Calibri"/>
                <w:sz w:val="22"/>
                <w:szCs w:val="22"/>
              </w:rPr>
              <w:t xml:space="preserve">w szczególności: </w:t>
            </w:r>
          </w:p>
          <w:p w14:paraId="33C3E47C" w14:textId="77777777" w:rsidR="009219BC" w:rsidRDefault="009219BC" w:rsidP="009219BC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7C6129">
              <w:rPr>
                <w:rFonts w:eastAsia="Calibri"/>
                <w:sz w:val="22"/>
                <w:szCs w:val="22"/>
              </w:rPr>
              <w:t xml:space="preserve">projekt techniczny </w:t>
            </w:r>
            <w:r>
              <w:rPr>
                <w:rFonts w:eastAsia="Calibri"/>
                <w:sz w:val="22"/>
                <w:szCs w:val="22"/>
              </w:rPr>
              <w:t xml:space="preserve">Systemu 3 </w:t>
            </w:r>
            <w:r w:rsidRPr="007C6129">
              <w:rPr>
                <w:rFonts w:eastAsia="Calibri"/>
                <w:sz w:val="22"/>
                <w:szCs w:val="22"/>
              </w:rPr>
              <w:t xml:space="preserve">z przedstawieniem wszystkich komponentów </w:t>
            </w:r>
            <w:r>
              <w:rPr>
                <w:rFonts w:eastAsia="Calibri"/>
                <w:sz w:val="22"/>
                <w:szCs w:val="22"/>
              </w:rPr>
              <w:t xml:space="preserve">oraz </w:t>
            </w:r>
            <w:r w:rsidRPr="007C6129">
              <w:rPr>
                <w:rFonts w:eastAsia="Calibri"/>
                <w:sz w:val="22"/>
                <w:szCs w:val="22"/>
              </w:rPr>
              <w:t xml:space="preserve">ich parametrów pracy i współpracy </w:t>
            </w:r>
            <w:r>
              <w:rPr>
                <w:rFonts w:eastAsia="Calibri"/>
                <w:sz w:val="22"/>
                <w:szCs w:val="22"/>
              </w:rPr>
              <w:t>urządzeń</w:t>
            </w:r>
            <w:r w:rsidRPr="007C6129">
              <w:rPr>
                <w:rFonts w:eastAsia="Calibri"/>
                <w:sz w:val="22"/>
                <w:szCs w:val="22"/>
              </w:rPr>
              <w:t xml:space="preserve"> między sobą</w:t>
            </w:r>
            <w:r>
              <w:rPr>
                <w:rFonts w:eastAsia="Calibri"/>
                <w:sz w:val="22"/>
                <w:szCs w:val="22"/>
              </w:rPr>
              <w:t xml:space="preserve"> z podaniem parametrów czynnika grzewczego i chłodzącego na wejściu i wyjściu z poszczególnych urządzeń, </w:t>
            </w:r>
          </w:p>
          <w:p w14:paraId="7D212CEE" w14:textId="77777777" w:rsidR="009219BC" w:rsidRDefault="009219BC" w:rsidP="009219BC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szczegółowy schemat Systemu 3 ze wskazaniem parametrów pracy w głównych punktach Systemu oraz wymiarów połączeń poszczególnych urządzeń, </w:t>
            </w:r>
          </w:p>
          <w:p w14:paraId="7CC59607" w14:textId="77777777" w:rsidR="009219BC" w:rsidRPr="009E0611" w:rsidRDefault="009219BC" w:rsidP="009219BC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7C6129">
              <w:rPr>
                <w:rFonts w:eastAsia="Calibri"/>
                <w:sz w:val="22"/>
                <w:szCs w:val="22"/>
              </w:rPr>
              <w:t xml:space="preserve">rysunki techniczne </w:t>
            </w:r>
            <w:r>
              <w:rPr>
                <w:rFonts w:eastAsia="Calibri"/>
                <w:sz w:val="22"/>
                <w:szCs w:val="22"/>
              </w:rPr>
              <w:t>poszczególnych urządzeń i komponentów wchodzących w skład Systemu 3,</w:t>
            </w:r>
            <w:r w:rsidRPr="000507A3">
              <w:rPr>
                <w:rFonts w:eastAsia="Calibri"/>
                <w:szCs w:val="22"/>
              </w:rPr>
              <w:t xml:space="preserve">szczegółowe obliczenia opracowanego </w:t>
            </w:r>
            <w:r>
              <w:rPr>
                <w:rFonts w:eastAsia="Calibri"/>
                <w:szCs w:val="22"/>
              </w:rPr>
              <w:t>Systemu 3</w:t>
            </w:r>
            <w:r w:rsidRPr="000507A3">
              <w:rPr>
                <w:rFonts w:eastAsia="Calibri"/>
                <w:szCs w:val="22"/>
              </w:rPr>
              <w:t xml:space="preserve"> </w:t>
            </w:r>
            <w:r w:rsidRPr="0002037C">
              <w:rPr>
                <w:rFonts w:eastAsia="Calibri"/>
                <w:szCs w:val="22"/>
              </w:rPr>
              <w:t xml:space="preserve"> dostarczania i magazynowania ciepła i/lub chłodu  dla </w:t>
            </w:r>
            <w:r>
              <w:rPr>
                <w:rFonts w:eastAsia="Calibri"/>
                <w:sz w:val="22"/>
                <w:szCs w:val="22"/>
              </w:rPr>
              <w:t>Budynku Biurowego</w:t>
            </w:r>
            <w:r w:rsidRPr="0002037C">
              <w:rPr>
                <w:rFonts w:eastAsia="Calibri"/>
                <w:szCs w:val="22"/>
              </w:rPr>
              <w:t xml:space="preserve"> wg </w:t>
            </w:r>
            <w:r>
              <w:rPr>
                <w:rFonts w:eastAsia="Calibri"/>
                <w:szCs w:val="22"/>
              </w:rPr>
              <w:t>Modelu III</w:t>
            </w:r>
            <w:r w:rsidRPr="0002037C">
              <w:rPr>
                <w:rFonts w:eastAsia="Calibri"/>
                <w:szCs w:val="22"/>
              </w:rPr>
              <w:t xml:space="preserve">,  </w:t>
            </w:r>
          </w:p>
          <w:p w14:paraId="43197637" w14:textId="77777777" w:rsidR="009219BC" w:rsidRDefault="009219BC" w:rsidP="009219BC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szczegółowy opis oraz obliczenia parametrów pracy urządzeń i komponentów wchodzących w skład Systemu 3,</w:t>
            </w:r>
          </w:p>
          <w:p w14:paraId="42D8F692" w14:textId="77777777" w:rsidR="009219BC" w:rsidRPr="001B4543" w:rsidRDefault="009219BC" w:rsidP="009219BC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szczegółowy opis oraz uzasadnienie doboru i podanie parametrów pracy EkstraElementów, które Wykonawca zastosował na potrzeby Systemu 3,</w:t>
            </w:r>
          </w:p>
          <w:p w14:paraId="187809AC" w14:textId="77777777" w:rsidR="009219BC" w:rsidRPr="00455569" w:rsidRDefault="009219BC" w:rsidP="009219BC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lastRenderedPageBreak/>
              <w:t>opis procesu produkcji</w:t>
            </w:r>
            <w:r>
              <w:rPr>
                <w:rFonts w:eastAsia="Calibri"/>
                <w:sz w:val="22"/>
                <w:szCs w:val="22"/>
              </w:rPr>
              <w:t>, magazynowania i dostarczania ciepła i chłodu w Systemie 1 dla Budynku Biurowego wg Modelu III</w:t>
            </w:r>
            <w:r w:rsidRPr="00552E67">
              <w:rPr>
                <w:rFonts w:eastAsia="Calibri"/>
                <w:sz w:val="22"/>
                <w:szCs w:val="22"/>
              </w:rPr>
              <w:t xml:space="preserve">, </w:t>
            </w:r>
            <w:r w:rsidRPr="00455569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5017BBAA" w14:textId="77777777" w:rsidR="009219BC" w:rsidRPr="00455569" w:rsidRDefault="009219BC" w:rsidP="009219BC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 xml:space="preserve">algorytm sterowania oraz grafiki obrazujące budowę i działanie </w:t>
            </w:r>
            <w:r>
              <w:rPr>
                <w:rFonts w:eastAsia="Calibri"/>
                <w:sz w:val="22"/>
                <w:szCs w:val="22"/>
              </w:rPr>
              <w:t xml:space="preserve">Systemu 3 </w:t>
            </w:r>
            <w:r>
              <w:t xml:space="preserve"> </w:t>
            </w:r>
            <w:r w:rsidRPr="00312AA1">
              <w:rPr>
                <w:rFonts w:eastAsia="Calibri"/>
                <w:sz w:val="22"/>
                <w:szCs w:val="22"/>
              </w:rPr>
              <w:t>dostarczania i magazynowania ciepła i/lub chłodu</w:t>
            </w:r>
            <w:r>
              <w:rPr>
                <w:rFonts w:eastAsia="Calibri"/>
                <w:sz w:val="22"/>
                <w:szCs w:val="22"/>
              </w:rPr>
              <w:t xml:space="preserve"> dla Budynku Biurowego wg Modelu III z podaniem wszystkich funkcji systemu automatyki,</w:t>
            </w:r>
          </w:p>
          <w:p w14:paraId="39873ABB" w14:textId="77777777" w:rsidR="009219BC" w:rsidRDefault="009219BC" w:rsidP="009219BC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>opis czynności montażowych</w:t>
            </w:r>
            <w:r>
              <w:rPr>
                <w:rFonts w:eastAsia="Calibri"/>
                <w:sz w:val="22"/>
                <w:szCs w:val="22"/>
              </w:rPr>
              <w:t>/sposobu instalacji</w:t>
            </w:r>
            <w:r w:rsidRPr="00552E67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Systemu 3, </w:t>
            </w:r>
          </w:p>
          <w:p w14:paraId="13E4E6D6" w14:textId="77777777" w:rsidR="009219BC" w:rsidRDefault="009219BC" w:rsidP="009219BC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E26A3A">
              <w:rPr>
                <w:rFonts w:eastAsia="Calibri"/>
                <w:sz w:val="22"/>
                <w:szCs w:val="22"/>
              </w:rPr>
              <w:t xml:space="preserve">opis czynności eksploatacyjnych </w:t>
            </w:r>
            <w:r>
              <w:rPr>
                <w:rFonts w:eastAsia="Calibri"/>
                <w:sz w:val="22"/>
                <w:szCs w:val="22"/>
              </w:rPr>
              <w:t>Systemu 3,</w:t>
            </w:r>
            <w:r w:rsidRPr="00E26A3A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4F785D7C" w14:textId="77777777" w:rsidR="009219BC" w:rsidRDefault="009219BC" w:rsidP="009219BC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zaktualizowany  na podstawie prowadzonych prac B+R Arkusz Kalkulacyjny Bilansu Energii dla Systemu 3  zawierający </w:t>
            </w:r>
            <w:r w:rsidRPr="00C361FA">
              <w:rPr>
                <w:rFonts w:eastAsia="Calibri"/>
                <w:sz w:val="22"/>
                <w:szCs w:val="22"/>
              </w:rPr>
              <w:t xml:space="preserve"> przedstawienie przepływu energii w postaci ciepła i chodu pomiędzy wszystkimi elementami Systemów oraz pomiędzy</w:t>
            </w:r>
            <w:r>
              <w:rPr>
                <w:rFonts w:eastAsia="Calibri"/>
                <w:sz w:val="22"/>
                <w:szCs w:val="22"/>
              </w:rPr>
              <w:t xml:space="preserve"> elementami Systemu i </w:t>
            </w:r>
            <w:proofErr w:type="spellStart"/>
            <w:r>
              <w:rPr>
                <w:rFonts w:eastAsia="Calibri"/>
                <w:sz w:val="22"/>
                <w:szCs w:val="22"/>
              </w:rPr>
              <w:t>ExtraElementami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. </w:t>
            </w:r>
            <w:r w:rsidRPr="00C361FA">
              <w:rPr>
                <w:rFonts w:eastAsia="Calibri"/>
                <w:sz w:val="22"/>
                <w:szCs w:val="22"/>
              </w:rPr>
              <w:t xml:space="preserve">Kalkulacja powinna podawać przepływy energii w każdej godzinie dla całego roku obliczeń </w:t>
            </w:r>
            <w:r>
              <w:rPr>
                <w:rFonts w:eastAsia="Calibri"/>
                <w:sz w:val="22"/>
                <w:szCs w:val="22"/>
              </w:rPr>
              <w:t>wyszczególniając użytkowanie Systemu podczas</w:t>
            </w:r>
            <w:r w:rsidRPr="00C361FA">
              <w:rPr>
                <w:rFonts w:eastAsia="Calibri"/>
                <w:sz w:val="22"/>
                <w:szCs w:val="22"/>
              </w:rPr>
              <w:t xml:space="preserve"> Ekstremalnego Roku i Standardowego Roku.</w:t>
            </w:r>
            <w:r>
              <w:rPr>
                <w:rFonts w:eastAsia="Calibri"/>
                <w:sz w:val="22"/>
                <w:szCs w:val="22"/>
              </w:rPr>
              <w:t xml:space="preserve"> Ponadto w zaktualizowanym Arkuszu Kalkulacyjnym Bilansu Energii Wykonawca powinien zweryfikować w stosunku do złożonego podczas Naboru dokumentu następujące zagadnienia: </w:t>
            </w:r>
          </w:p>
          <w:p w14:paraId="57A72B4C" w14:textId="77777777" w:rsidR="009219BC" w:rsidRPr="008E19ED" w:rsidRDefault="009219BC" w:rsidP="009219BC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 w:rsidRPr="008E19ED">
              <w:rPr>
                <w:rFonts w:eastAsia="Calibri"/>
                <w:sz w:val="22"/>
                <w:szCs w:val="22"/>
              </w:rPr>
              <w:t>ilość energii dostarczanej przez System na potrzeby usług CO, CH i CUW,</w:t>
            </w:r>
          </w:p>
          <w:p w14:paraId="4334E6DD" w14:textId="77777777" w:rsidR="009219BC" w:rsidRPr="008E19ED" w:rsidRDefault="009219BC" w:rsidP="009219BC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 w:rsidRPr="008E19ED">
              <w:rPr>
                <w:rFonts w:eastAsia="Calibri"/>
                <w:sz w:val="22"/>
                <w:szCs w:val="22"/>
              </w:rPr>
              <w:t xml:space="preserve">ilość i koszt energii pobieranej przez System, </w:t>
            </w:r>
          </w:p>
          <w:p w14:paraId="5F898779" w14:textId="77777777" w:rsidR="009219BC" w:rsidRPr="008E19ED" w:rsidRDefault="009219BC" w:rsidP="009219BC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>lość energii produkowanej przez System,</w:t>
            </w:r>
          </w:p>
          <w:p w14:paraId="3A1F08F8" w14:textId="77777777" w:rsidR="009219BC" w:rsidRPr="008E19ED" w:rsidRDefault="009219BC" w:rsidP="009219BC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energii dostarczanej przez </w:t>
            </w:r>
            <w:proofErr w:type="spellStart"/>
            <w:r w:rsidRPr="008E19ED">
              <w:rPr>
                <w:rFonts w:eastAsia="Calibri"/>
                <w:sz w:val="22"/>
                <w:szCs w:val="22"/>
              </w:rPr>
              <w:t>EkstraElementy</w:t>
            </w:r>
            <w:proofErr w:type="spellEnd"/>
            <w:r w:rsidRPr="008E19ED">
              <w:rPr>
                <w:rFonts w:eastAsia="Calibri"/>
                <w:sz w:val="22"/>
                <w:szCs w:val="22"/>
              </w:rPr>
              <w:t xml:space="preserve">, </w:t>
            </w:r>
          </w:p>
          <w:p w14:paraId="53A7EE08" w14:textId="77777777" w:rsidR="009219BC" w:rsidRPr="008E19ED" w:rsidRDefault="009219BC" w:rsidP="009219BC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i źródła energii dostarczane do Magazynu Ciepła i/lub Chłodu, </w:t>
            </w:r>
          </w:p>
          <w:p w14:paraId="6C637DDF" w14:textId="77777777" w:rsidR="009219BC" w:rsidRPr="008E19ED" w:rsidRDefault="009219BC" w:rsidP="009219BC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energii oddawanej przez Magazynu Ciepła i/lub Chłodu, </w:t>
            </w:r>
          </w:p>
          <w:p w14:paraId="3FE0D377" w14:textId="77777777" w:rsidR="009219BC" w:rsidRPr="008E19ED" w:rsidRDefault="009219BC" w:rsidP="009219BC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>lość energii zmagazynowanej w Magazynie Ciepła,</w:t>
            </w:r>
          </w:p>
          <w:p w14:paraId="2F1D5506" w14:textId="77777777" w:rsidR="009219BC" w:rsidRPr="008E19ED" w:rsidRDefault="009219BC" w:rsidP="009219BC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energii magazynowej w Magazynie Chłodu. </w:t>
            </w:r>
          </w:p>
          <w:p w14:paraId="13538406" w14:textId="77777777" w:rsidR="009219BC" w:rsidRPr="001C163C" w:rsidRDefault="009219BC" w:rsidP="009219BC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szczegółowe wyliczenia kosztowe i serwisowe dla </w:t>
            </w:r>
            <w:r w:rsidRPr="001C163C">
              <w:rPr>
                <w:rFonts w:eastAsia="Calibri"/>
                <w:sz w:val="22"/>
                <w:szCs w:val="22"/>
              </w:rPr>
              <w:t xml:space="preserve">prawidłowego działania i użytkowania </w:t>
            </w:r>
            <w:r>
              <w:rPr>
                <w:rFonts w:eastAsia="Calibri"/>
                <w:sz w:val="22"/>
                <w:szCs w:val="22"/>
              </w:rPr>
              <w:t>Systemu 3</w:t>
            </w:r>
            <w:r w:rsidRPr="001C163C">
              <w:rPr>
                <w:rFonts w:eastAsia="Calibri"/>
                <w:sz w:val="22"/>
                <w:szCs w:val="22"/>
              </w:rPr>
              <w:t xml:space="preserve"> w Ekstremalnym Roku i Standardowym Roku wraz z odpowiednim uzasadnieniem, zgodnie z </w:t>
            </w:r>
            <w:r w:rsidRPr="001C163C">
              <w:rPr>
                <w:rFonts w:eastAsia="Calibri"/>
                <w:szCs w:val="22"/>
              </w:rPr>
              <w:t>Tabelą E.2 i E.3</w:t>
            </w:r>
            <w:r w:rsidRPr="001C163C">
              <w:rPr>
                <w:rFonts w:eastAsia="Calibri"/>
                <w:sz w:val="22"/>
                <w:szCs w:val="22"/>
              </w:rPr>
              <w:t xml:space="preserve"> w Załączniku nr 3 do Regulaminu oraz z </w:t>
            </w:r>
            <w:r w:rsidRPr="001C163C">
              <w:rPr>
                <w:rFonts w:eastAsia="Calibri"/>
                <w:sz w:val="22"/>
                <w:szCs w:val="22"/>
              </w:rPr>
              <w:lastRenderedPageBreak/>
              <w:t xml:space="preserve">uwzględnieniem </w:t>
            </w:r>
            <w:r w:rsidRPr="001C163C">
              <w:t xml:space="preserve"> </w:t>
            </w:r>
            <w:r w:rsidRPr="001C163C">
              <w:rPr>
                <w:rFonts w:eastAsia="Calibri"/>
                <w:sz w:val="22"/>
                <w:szCs w:val="22"/>
              </w:rPr>
              <w:t>cen energii elektrycznej podanej w Załączniku 3.3 do Regulaminu .</w:t>
            </w:r>
          </w:p>
          <w:p w14:paraId="05FCA08B" w14:textId="77777777" w:rsidR="009219BC" w:rsidRDefault="009219BC" w:rsidP="009219BC">
            <w:p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163C">
              <w:rPr>
                <w:rFonts w:eastAsia="Calibri"/>
                <w:sz w:val="22"/>
                <w:szCs w:val="22"/>
              </w:rPr>
              <w:t>Wykonawca przekazuje Zamawiającemu</w:t>
            </w:r>
            <w:r w:rsidRPr="009F4991">
              <w:rPr>
                <w:rFonts w:eastAsia="Calibri"/>
                <w:sz w:val="22"/>
                <w:szCs w:val="22"/>
              </w:rPr>
              <w:t xml:space="preserve"> jeden egzemplarz </w:t>
            </w:r>
            <w:r>
              <w:rPr>
                <w:rFonts w:eastAsia="Calibri"/>
                <w:sz w:val="22"/>
                <w:szCs w:val="22"/>
              </w:rPr>
              <w:t>dokumentacji</w:t>
            </w:r>
            <w:r w:rsidRPr="009F499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projektowej /technicznej</w:t>
            </w:r>
            <w:r w:rsidRPr="009F4991">
              <w:rPr>
                <w:rFonts w:eastAsia="Calibri"/>
                <w:sz w:val="22"/>
                <w:szCs w:val="22"/>
              </w:rPr>
              <w:t xml:space="preserve"> dla opracowanego </w:t>
            </w:r>
            <w:r>
              <w:rPr>
                <w:rFonts w:eastAsia="Calibri"/>
                <w:sz w:val="22"/>
                <w:szCs w:val="22"/>
              </w:rPr>
              <w:t>Systemu 3 dla Budynku Biurowego wg Modelu III,</w:t>
            </w:r>
            <w:r w:rsidRPr="009F4991">
              <w:rPr>
                <w:rFonts w:eastAsia="Calibri"/>
                <w:sz w:val="22"/>
                <w:szCs w:val="22"/>
              </w:rPr>
              <w:t xml:space="preserve"> w wersji papierowej oraz jeden egzemplarz w wersji elektronicznej. </w:t>
            </w:r>
          </w:p>
          <w:p w14:paraId="47A7971D" w14:textId="77777777" w:rsidR="009219BC" w:rsidRPr="60CFB597" w:rsidRDefault="009219BC" w:rsidP="009219BC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9F4991">
              <w:rPr>
                <w:rFonts w:eastAsia="Calibri"/>
                <w:sz w:val="22"/>
                <w:szCs w:val="22"/>
              </w:rPr>
              <w:t>Wszystkie ww. elementy należy dostarczyć w formacie *.pdf oraz w formacie edytowalnym: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docx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xlsx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dwg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*.stp.</w:t>
            </w:r>
          </w:p>
        </w:tc>
        <w:tc>
          <w:tcPr>
            <w:tcW w:w="1701" w:type="dxa"/>
          </w:tcPr>
          <w:p w14:paraId="035D0A3B" w14:textId="5CB8A726" w:rsidR="009219BC" w:rsidRPr="520C31B3" w:rsidRDefault="009219BC" w:rsidP="009219BC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>W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Terminie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asciiTheme="minorHAnsi" w:eastAsia="Calibr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9219BC" w14:paraId="5974D252" w14:textId="77777777" w:rsidTr="6B8C852C">
        <w:tc>
          <w:tcPr>
            <w:tcW w:w="562" w:type="dxa"/>
            <w:shd w:val="clear" w:color="auto" w:fill="E2EFD9" w:themeFill="accent6" w:themeFillTint="33"/>
          </w:tcPr>
          <w:p w14:paraId="6FD68DD7" w14:textId="77777777" w:rsidR="009219BC" w:rsidRPr="003D0CF1" w:rsidRDefault="009219BC" w:rsidP="00551722">
            <w:pPr>
              <w:pStyle w:val="Akapitzlist"/>
              <w:numPr>
                <w:ilvl w:val="0"/>
                <w:numId w:val="75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50C55F6" w14:textId="77777777" w:rsidR="009219BC" w:rsidRDefault="009219BC" w:rsidP="009219BC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Prototyp Systemu 3 </w:t>
            </w:r>
            <w:r>
              <w:t xml:space="preserve"> </w:t>
            </w:r>
            <w:r w:rsidRPr="00B23E5F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eastAsia="Calibri"/>
                <w:sz w:val="22"/>
                <w:szCs w:val="22"/>
              </w:rPr>
              <w:t xml:space="preserve"> dla Budynku Biurowego wg Modelu III.</w:t>
            </w:r>
          </w:p>
          <w:p w14:paraId="154A84BA" w14:textId="77777777" w:rsidR="009219BC" w:rsidRPr="006E6B50" w:rsidRDefault="009219BC" w:rsidP="009219BC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Prototyp Systemu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6E6B50">
              <w:rPr>
                <w:rFonts w:eastAsia="Calibri"/>
                <w:sz w:val="22"/>
                <w:szCs w:val="22"/>
              </w:rPr>
              <w:t>zbudowany</w:t>
            </w:r>
          </w:p>
          <w:p w14:paraId="66D29C8C" w14:textId="77777777" w:rsidR="009219BC" w:rsidRPr="006E6B50" w:rsidRDefault="009219BC" w:rsidP="009219BC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w skali rzeczywistej 1:1 o</w:t>
            </w:r>
          </w:p>
          <w:p w14:paraId="38CCA3EA" w14:textId="77777777" w:rsidR="009219BC" w:rsidRPr="006E6B50" w:rsidRDefault="009219BC" w:rsidP="009219BC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ograniczonych</w:t>
            </w:r>
          </w:p>
          <w:p w14:paraId="1DB927EB" w14:textId="77777777" w:rsidR="009219BC" w:rsidRDefault="009219BC" w:rsidP="009219BC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funkcjonalnościach</w:t>
            </w:r>
          </w:p>
        </w:tc>
        <w:tc>
          <w:tcPr>
            <w:tcW w:w="4962" w:type="dxa"/>
          </w:tcPr>
          <w:p w14:paraId="633D2907" w14:textId="77777777" w:rsidR="009219BC" w:rsidRDefault="009219BC" w:rsidP="009219BC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Zamawiający wymaga przygotowania, dostarczenia oraz zainstalowania w miejscu przeprowadzenia Testów wskazanym przez Zamawiającego, Prototypu Systemu 3 </w:t>
            </w:r>
            <w:r>
              <w:t xml:space="preserve"> </w:t>
            </w:r>
            <w:r w:rsidRPr="00B23E5F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eastAsia="Calibri"/>
                <w:sz w:val="22"/>
                <w:szCs w:val="22"/>
              </w:rPr>
              <w:t xml:space="preserve">dla Budynku Biurowego, zbudowanego w skali 1:1. </w:t>
            </w:r>
          </w:p>
          <w:p w14:paraId="3C5BD666" w14:textId="77777777" w:rsidR="009219BC" w:rsidRPr="006216E7" w:rsidRDefault="009219BC" w:rsidP="009219BC">
            <w:pPr>
              <w:spacing w:after="160" w:line="276" w:lineRule="auto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 xml:space="preserve">Opracowany Prototyp 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>Systemu 3</w:t>
            </w: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 xml:space="preserve"> musi spełniać Wymagania </w:t>
            </w:r>
            <w:r w:rsidRPr="42324882">
              <w:rPr>
                <w:rFonts w:cs="Calibri"/>
                <w:sz w:val="22"/>
                <w:szCs w:val="22"/>
                <w:lang w:bidi="ar-SA"/>
              </w:rPr>
              <w:t xml:space="preserve"> Obligatoryjne, </w:t>
            </w:r>
            <w:r>
              <w:t xml:space="preserve"> </w:t>
            </w:r>
            <w:r w:rsidRPr="42324882">
              <w:rPr>
                <w:rFonts w:cs="Calibri"/>
                <w:sz w:val="22"/>
                <w:szCs w:val="22"/>
                <w:lang w:bidi="ar-SA"/>
              </w:rPr>
              <w:t xml:space="preserve">deklarowane parametry techniczne, które są podstawą do obliczeń Wymagań Konkursowych i opisu Wymagań Jakościowych </w:t>
            </w: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>opisane w Załączniku nr 1 do Regulaminu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>, zgodnie z Projektem zdefiniowanym w pkt. 1 niniejszej Tabeli</w:t>
            </w: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>.</w:t>
            </w:r>
          </w:p>
          <w:p w14:paraId="2A3CCD44" w14:textId="77777777" w:rsidR="009219BC" w:rsidRPr="00174A8C" w:rsidRDefault="009219BC" w:rsidP="009219BC">
            <w:pPr>
              <w:spacing w:after="160" w:line="276" w:lineRule="auto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99B64BE" w14:textId="6DD8066F" w:rsidR="009219BC" w:rsidRPr="520C31B3" w:rsidRDefault="009219BC" w:rsidP="009219BC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W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Terminie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asciiTheme="minorHAnsi" w:eastAsia="Calibr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9219BC" w14:paraId="1ECCBF20" w14:textId="77777777" w:rsidTr="6B8C852C">
        <w:tc>
          <w:tcPr>
            <w:tcW w:w="562" w:type="dxa"/>
            <w:shd w:val="clear" w:color="auto" w:fill="E2EFD9" w:themeFill="accent6" w:themeFillTint="33"/>
          </w:tcPr>
          <w:p w14:paraId="71B57305" w14:textId="77777777" w:rsidR="009219BC" w:rsidRPr="003D0CF1" w:rsidRDefault="009219BC" w:rsidP="00551722">
            <w:pPr>
              <w:pStyle w:val="Akapitzlist"/>
              <w:numPr>
                <w:ilvl w:val="0"/>
                <w:numId w:val="75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90A81D9" w14:textId="77777777" w:rsidR="009219BC" w:rsidRDefault="009219BC" w:rsidP="009219BC">
            <w:pPr>
              <w:spacing w:line="276" w:lineRule="auto"/>
              <w:rPr>
                <w:rFonts w:asciiTheme="minorHAnsi" w:hAnsiTheme="minorHAnsi" w:cstheme="minorBidi"/>
              </w:rPr>
            </w:pPr>
            <w:r w:rsidRPr="00FD7E2E">
              <w:rPr>
                <w:rFonts w:eastAsia="Calibri"/>
                <w:sz w:val="22"/>
                <w:szCs w:val="22"/>
              </w:rPr>
              <w:t>Dokument</w:t>
            </w:r>
            <w:r>
              <w:rPr>
                <w:rFonts w:eastAsia="Calibri"/>
                <w:sz w:val="22"/>
                <w:szCs w:val="22"/>
              </w:rPr>
              <w:t xml:space="preserve">acja </w:t>
            </w:r>
            <w:r w:rsidRPr="00FD7E2E">
              <w:rPr>
                <w:rFonts w:eastAsia="Calibri"/>
                <w:sz w:val="22"/>
                <w:szCs w:val="22"/>
              </w:rPr>
              <w:t>dopuszczając</w:t>
            </w:r>
            <w:r>
              <w:rPr>
                <w:rFonts w:eastAsia="Calibri"/>
                <w:sz w:val="22"/>
                <w:szCs w:val="22"/>
              </w:rPr>
              <w:t xml:space="preserve">a System 3 </w:t>
            </w:r>
            <w:r>
              <w:t xml:space="preserve"> </w:t>
            </w:r>
            <w:r w:rsidRPr="006F2A0C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eastAsia="Calibri"/>
                <w:sz w:val="22"/>
                <w:szCs w:val="22"/>
              </w:rPr>
              <w:t>dla Budynku Biurowego</w:t>
            </w:r>
          </w:p>
        </w:tc>
        <w:tc>
          <w:tcPr>
            <w:tcW w:w="4962" w:type="dxa"/>
            <w:shd w:val="clear" w:color="auto" w:fill="auto"/>
          </w:tcPr>
          <w:p w14:paraId="03244591" w14:textId="77777777" w:rsidR="009219BC" w:rsidRPr="00FB427A" w:rsidRDefault="009219BC" w:rsidP="009219BC">
            <w:pPr>
              <w:spacing w:line="276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Zamawiający wymaga przedstawienia </w:t>
            </w:r>
            <w:r w:rsidRPr="00FB427A">
              <w:rPr>
                <w:rFonts w:asciiTheme="minorHAnsi" w:eastAsiaTheme="minorEastAsia" w:hAnsiTheme="minorHAnsi" w:cstheme="minorBidi"/>
                <w:sz w:val="22"/>
                <w:szCs w:val="22"/>
              </w:rPr>
              <w:t>dokumentów potwierdzających uzyskanie:</w:t>
            </w:r>
          </w:p>
          <w:p w14:paraId="218D7616" w14:textId="77777777" w:rsidR="009219BC" w:rsidRPr="009E0611" w:rsidRDefault="009219BC" w:rsidP="009219BC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62" w:hanging="283"/>
              <w:jc w:val="both"/>
              <w:rPr>
                <w:rFonts w:eastAsiaTheme="minorEastAsia"/>
                <w:sz w:val="22"/>
                <w:szCs w:val="22"/>
              </w:rPr>
            </w:pPr>
            <w:r w:rsidRPr="00552E67">
              <w:rPr>
                <w:rFonts w:eastAsiaTheme="minorEastAsia"/>
                <w:sz w:val="22"/>
                <w:szCs w:val="22"/>
              </w:rPr>
              <w:t xml:space="preserve">dopuszczenia </w:t>
            </w:r>
            <w:r>
              <w:rPr>
                <w:rFonts w:eastAsiaTheme="minorEastAsia"/>
                <w:sz w:val="22"/>
                <w:szCs w:val="22"/>
              </w:rPr>
              <w:t xml:space="preserve">Systemu 3 </w:t>
            </w:r>
            <w:r w:rsidRPr="00552E67">
              <w:rPr>
                <w:rFonts w:eastAsiaTheme="minorEastAsia"/>
                <w:sz w:val="22"/>
                <w:szCs w:val="22"/>
              </w:rPr>
              <w:t xml:space="preserve">do obrotu na terenie Polski, </w:t>
            </w:r>
            <w:r w:rsidRPr="000507A3">
              <w:rPr>
                <w:rFonts w:eastAsiaTheme="minorEastAsia"/>
                <w:szCs w:val="22"/>
              </w:rPr>
              <w:t xml:space="preserve">uzyskanie deklaracji zgodności, deklaracji właściwości użytkowych, krajową deklarację właściwości </w:t>
            </w:r>
            <w:r w:rsidRPr="0002037C">
              <w:rPr>
                <w:rFonts w:eastAsiaTheme="minorEastAsia"/>
                <w:szCs w:val="22"/>
              </w:rPr>
              <w:t>użytkowych zgodnie z przepisami prawa polskiego i europejskiego,</w:t>
            </w:r>
          </w:p>
          <w:p w14:paraId="4AF7FC7E" w14:textId="77777777" w:rsidR="009219BC" w:rsidRPr="007814F6" w:rsidRDefault="009219BC" w:rsidP="009219BC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62" w:hanging="283"/>
              <w:jc w:val="both"/>
              <w:rPr>
                <w:rFonts w:eastAsiaTheme="minorEastAsia"/>
                <w:sz w:val="22"/>
                <w:szCs w:val="22"/>
              </w:rPr>
            </w:pPr>
            <w:r w:rsidRPr="00552E67">
              <w:rPr>
                <w:rFonts w:eastAsiaTheme="minorEastAsia"/>
                <w:sz w:val="22"/>
                <w:szCs w:val="22"/>
              </w:rPr>
              <w:t>kartę produktu</w:t>
            </w:r>
            <w:r>
              <w:rPr>
                <w:rFonts w:eastAsiaTheme="minorEastAsia"/>
                <w:sz w:val="22"/>
                <w:szCs w:val="22"/>
              </w:rPr>
              <w:t xml:space="preserve"> i etykiety energetyczne urządzeń Systemu 3 (jeśli dotyczy).</w:t>
            </w:r>
          </w:p>
        </w:tc>
        <w:tc>
          <w:tcPr>
            <w:tcW w:w="1701" w:type="dxa"/>
            <w:shd w:val="clear" w:color="auto" w:fill="auto"/>
          </w:tcPr>
          <w:p w14:paraId="269E37BB" w14:textId="0EA86C0E" w:rsidR="009219BC" w:rsidRDefault="009219BC" w:rsidP="009219BC">
            <w:pPr>
              <w:spacing w:line="276" w:lineRule="auto"/>
              <w:jc w:val="both"/>
              <w:rPr>
                <w:rFonts w:asciiTheme="minorHAnsi" w:eastAsia="Calibri" w:hAnsiTheme="minorHAnsi" w:cstheme="minorBidi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W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Terminie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asciiTheme="minorHAnsi" w:eastAsia="Calibr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9219BC" w:rsidRPr="00E14432" w14:paraId="6ED975D5" w14:textId="77777777" w:rsidTr="6B8C852C">
        <w:tc>
          <w:tcPr>
            <w:tcW w:w="562" w:type="dxa"/>
            <w:shd w:val="clear" w:color="auto" w:fill="E2EFD9" w:themeFill="accent6" w:themeFillTint="33"/>
          </w:tcPr>
          <w:p w14:paraId="2FCCFF53" w14:textId="77777777" w:rsidR="009219BC" w:rsidRPr="003D0CF1" w:rsidRDefault="009219BC" w:rsidP="00551722">
            <w:pPr>
              <w:pStyle w:val="Akapitzlist"/>
              <w:numPr>
                <w:ilvl w:val="0"/>
                <w:numId w:val="75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66BDEAE" w14:textId="77777777" w:rsidR="009219BC" w:rsidRPr="00E14432" w:rsidRDefault="009219BC" w:rsidP="009219BC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Zaktualizowana</w:t>
            </w:r>
            <w:r w:rsidRPr="17A83295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O</w:t>
            </w:r>
            <w:r w:rsidRPr="17A83295">
              <w:rPr>
                <w:rFonts w:asciiTheme="minorHAnsi" w:hAnsiTheme="minorHAnsi" w:cstheme="minorBidi"/>
                <w:sz w:val="22"/>
                <w:szCs w:val="22"/>
              </w:rPr>
              <w:t xml:space="preserve">ferta na opracowanie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Systemu 3  </w:t>
            </w:r>
            <w:r>
              <w:t xml:space="preserve"> </w:t>
            </w:r>
            <w:r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dla Budynku Biurowego</w:t>
            </w:r>
          </w:p>
        </w:tc>
        <w:tc>
          <w:tcPr>
            <w:tcW w:w="4962" w:type="dxa"/>
          </w:tcPr>
          <w:p w14:paraId="534A96A5" w14:textId="77777777" w:rsidR="009219BC" w:rsidRPr="00E14432" w:rsidRDefault="009219BC" w:rsidP="6B8C852C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6B8C852C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Wykonawca zobowiązany jest do złożenia zaktualizowanej Oferty na formularzu stanowiącym Załącznik nr 3 do Regulaminu. Wykonawca aktualizuję Ofertę zgodnie z rozdziałem </w:t>
            </w:r>
            <w:r w:rsidRPr="6B8C852C">
              <w:rPr>
                <w:rFonts w:eastAsia="Calibri"/>
              </w:rPr>
              <w:t>1.1.</w:t>
            </w:r>
            <w:r w:rsidRPr="6B8C852C">
              <w:rPr>
                <w:rFonts w:asciiTheme="minorHAnsi" w:eastAsia="Calibri" w:hAnsiTheme="minorHAnsi" w:cstheme="minorBidi"/>
                <w:sz w:val="22"/>
                <w:szCs w:val="22"/>
              </w:rPr>
              <w:t>3</w:t>
            </w:r>
            <w:r w:rsidRPr="6B8C852C">
              <w:rPr>
                <w:rFonts w:eastAsia="Calibri"/>
              </w:rPr>
              <w:t>.</w:t>
            </w:r>
            <w:r w:rsidRPr="6B8C852C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Zasady Aktualizacji Oferty po przeprowadzeniu Prac B+R. Ocena zaktualizowanej Oferty zostanie przeprowadzona zgodnie z załącznikiem nr 5 do Regulaminu. </w:t>
            </w:r>
          </w:p>
        </w:tc>
        <w:tc>
          <w:tcPr>
            <w:tcW w:w="1701" w:type="dxa"/>
          </w:tcPr>
          <w:p w14:paraId="6F82252F" w14:textId="0EE03834" w:rsidR="009219BC" w:rsidRDefault="009219BC" w:rsidP="009219BC">
            <w:pPr>
              <w:spacing w:line="276" w:lineRule="auto"/>
              <w:jc w:val="both"/>
              <w:rPr>
                <w:rFonts w:asciiTheme="minorHAnsi" w:eastAsia="Calibri" w:hAnsiTheme="minorHAnsi" w:cstheme="minorBidi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W Terminie Doręczenia </w:t>
            </w:r>
            <w:r w:rsidR="00DA0ABC">
              <w:rPr>
                <w:rFonts w:asciiTheme="minorHAnsi" w:eastAsia="Calibr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9219BC" w:rsidRPr="00E14432" w14:paraId="06AA37C2" w14:textId="77777777" w:rsidTr="6B8C852C">
        <w:tc>
          <w:tcPr>
            <w:tcW w:w="562" w:type="dxa"/>
            <w:shd w:val="clear" w:color="auto" w:fill="E2EFD9" w:themeFill="accent6" w:themeFillTint="33"/>
          </w:tcPr>
          <w:p w14:paraId="278A4CAA" w14:textId="77777777" w:rsidR="009219BC" w:rsidRPr="003D0CF1" w:rsidRDefault="009219BC" w:rsidP="00551722">
            <w:pPr>
              <w:pStyle w:val="Akapitzlist"/>
              <w:numPr>
                <w:ilvl w:val="0"/>
                <w:numId w:val="75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FABD8F7" w14:textId="77777777" w:rsidR="009219BC" w:rsidRPr="00E14432" w:rsidRDefault="009219BC" w:rsidP="009219BC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17A83295">
              <w:rPr>
                <w:rFonts w:asciiTheme="minorHAnsi" w:hAnsiTheme="minorHAnsi" w:cstheme="minorBidi"/>
                <w:sz w:val="22"/>
                <w:szCs w:val="22"/>
              </w:rPr>
              <w:t>Raport końcowy z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Prac B+R przeprowadzonych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lastRenderedPageBreak/>
              <w:t xml:space="preserve">przez Wykonawcę w  </w:t>
            </w:r>
            <w:r w:rsidRPr="17A83295">
              <w:rPr>
                <w:rFonts w:asciiTheme="minorHAnsi" w:hAnsiTheme="minorHAnsi" w:cstheme="minorBidi"/>
                <w:sz w:val="22"/>
                <w:szCs w:val="22"/>
              </w:rPr>
              <w:t xml:space="preserve"> Etap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ie I dla Strumienia 2</w:t>
            </w:r>
          </w:p>
        </w:tc>
        <w:tc>
          <w:tcPr>
            <w:tcW w:w="4962" w:type="dxa"/>
            <w:shd w:val="clear" w:color="auto" w:fill="auto"/>
          </w:tcPr>
          <w:p w14:paraId="7EAF794F" w14:textId="77777777" w:rsidR="009219BC" w:rsidRPr="002861B1" w:rsidRDefault="009219BC" w:rsidP="009219BC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 xml:space="preserve">Wykonawca zobowiązany jest do sporządzenia i przekazania Zamawiającemu Raportu końcowego z </w:t>
            </w:r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>realizacji Prac B+R w trakcie Etapu I zawierającego co najmniej:</w:t>
            </w:r>
          </w:p>
          <w:p w14:paraId="2CCDB606" w14:textId="77777777" w:rsidR="009219BC" w:rsidRPr="002861B1" w:rsidRDefault="009219BC" w:rsidP="009219BC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2861B1">
              <w:rPr>
                <w:rFonts w:eastAsia="Calibri"/>
                <w:sz w:val="22"/>
                <w:szCs w:val="22"/>
              </w:rPr>
              <w:t>Podsumowanie przeprowadzonych Prac B+R</w:t>
            </w:r>
            <w:r>
              <w:rPr>
                <w:rFonts w:eastAsia="Calibri"/>
                <w:sz w:val="22"/>
                <w:szCs w:val="22"/>
              </w:rPr>
              <w:t xml:space="preserve"> dla Systemu 3,</w:t>
            </w:r>
          </w:p>
          <w:p w14:paraId="6ACCD46D" w14:textId="77777777" w:rsidR="009219BC" w:rsidRPr="00360378" w:rsidRDefault="009219BC" w:rsidP="009219BC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2861B1">
              <w:rPr>
                <w:rFonts w:eastAsia="Calibri"/>
                <w:sz w:val="22"/>
                <w:szCs w:val="22"/>
              </w:rPr>
              <w:t>Po</w:t>
            </w:r>
            <w:r>
              <w:rPr>
                <w:rFonts w:eastAsia="Calibri"/>
                <w:sz w:val="22"/>
                <w:szCs w:val="22"/>
              </w:rPr>
              <w:t>dsumowanie Testów Prototypu Systemu 3,</w:t>
            </w:r>
            <w:r w:rsidRPr="00360378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4EFE480B" w14:textId="77777777" w:rsidR="009219BC" w:rsidRDefault="009219BC" w:rsidP="009219BC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 xml:space="preserve">Kartę produktu i etykietę energetyczną wraz z obliczeniami zgodnie z aktualnie obowiązującą na dzień złożenia Wyników dyrektywą </w:t>
            </w:r>
            <w:r>
              <w:rPr>
                <w:rFonts w:eastAsia="Calibri"/>
                <w:sz w:val="22"/>
                <w:szCs w:val="22"/>
              </w:rPr>
              <w:t>/ normą jeśli jest wymagana przepisami prawa,</w:t>
            </w:r>
          </w:p>
          <w:p w14:paraId="0C1E9DF3" w14:textId="77777777" w:rsidR="009219BC" w:rsidRDefault="009219BC" w:rsidP="009219BC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 xml:space="preserve">Podsumowanie Testów dopuszczających do obrotu </w:t>
            </w:r>
            <w:r>
              <w:rPr>
                <w:rFonts w:eastAsia="Calibri"/>
                <w:sz w:val="22"/>
                <w:szCs w:val="22"/>
              </w:rPr>
              <w:t xml:space="preserve">Systemu 3 </w:t>
            </w:r>
            <w:r w:rsidRPr="006F2A0C">
              <w:rPr>
                <w:rFonts w:eastAsia="Calibri"/>
                <w:sz w:val="22"/>
                <w:szCs w:val="22"/>
              </w:rPr>
              <w:t>dostarczania i ma</w:t>
            </w:r>
            <w:r>
              <w:rPr>
                <w:rFonts w:eastAsia="Calibri"/>
                <w:sz w:val="22"/>
                <w:szCs w:val="22"/>
              </w:rPr>
              <w:t>gazynowania ciepła i/lub chłodu</w:t>
            </w:r>
            <w:r w:rsidRPr="007C6129">
              <w:rPr>
                <w:rFonts w:eastAsia="Calibri"/>
                <w:sz w:val="22"/>
                <w:szCs w:val="22"/>
              </w:rPr>
              <w:t xml:space="preserve"> dla </w:t>
            </w:r>
            <w:r>
              <w:rPr>
                <w:rFonts w:eastAsia="Calibri"/>
                <w:sz w:val="22"/>
                <w:szCs w:val="22"/>
              </w:rPr>
              <w:t>Budynku Biurowego,</w:t>
            </w:r>
          </w:p>
          <w:p w14:paraId="0D9E1F7D" w14:textId="77777777" w:rsidR="009219BC" w:rsidRDefault="009219BC" w:rsidP="009219BC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 xml:space="preserve">Rysunki techniczne komponentów wchodzących w skład </w:t>
            </w:r>
            <w:r>
              <w:rPr>
                <w:rFonts w:eastAsia="Calibri"/>
                <w:sz w:val="22"/>
                <w:szCs w:val="22"/>
              </w:rPr>
              <w:t xml:space="preserve">Systemu 3 </w:t>
            </w:r>
            <w:r w:rsidRPr="001C3DC7">
              <w:rPr>
                <w:rFonts w:eastAsia="Calibri"/>
                <w:sz w:val="22"/>
                <w:szCs w:val="22"/>
              </w:rPr>
              <w:t>w formacie</w:t>
            </w:r>
            <w:r>
              <w:rPr>
                <w:rFonts w:eastAsia="Calibri"/>
                <w:sz w:val="22"/>
                <w:szCs w:val="22"/>
              </w:rPr>
              <w:t xml:space="preserve"> *.</w:t>
            </w:r>
            <w:proofErr w:type="spellStart"/>
            <w:r>
              <w:rPr>
                <w:rFonts w:eastAsia="Calibri"/>
                <w:sz w:val="22"/>
                <w:szCs w:val="22"/>
              </w:rPr>
              <w:t>dwg</w:t>
            </w:r>
            <w:proofErr w:type="spellEnd"/>
            <w:r>
              <w:rPr>
                <w:rFonts w:eastAsia="Calibri"/>
                <w:sz w:val="22"/>
                <w:szCs w:val="22"/>
              </w:rPr>
              <w:t>, *.</w:t>
            </w:r>
            <w:proofErr w:type="spellStart"/>
            <w:r>
              <w:rPr>
                <w:rFonts w:eastAsia="Calibri"/>
                <w:sz w:val="22"/>
                <w:szCs w:val="22"/>
              </w:rPr>
              <w:t>stp</w:t>
            </w:r>
            <w:proofErr w:type="spellEnd"/>
            <w:r w:rsidRPr="001C3DC7">
              <w:rPr>
                <w:rFonts w:eastAsia="Calibri"/>
                <w:sz w:val="22"/>
                <w:szCs w:val="22"/>
              </w:rPr>
              <w:t>,</w:t>
            </w:r>
          </w:p>
          <w:p w14:paraId="062AB855" w14:textId="77777777" w:rsidR="009219BC" w:rsidRPr="002861B1" w:rsidRDefault="009219BC" w:rsidP="009219BC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>Dokumentację techniczną Prototypu</w:t>
            </w:r>
            <w:r>
              <w:rPr>
                <w:rFonts w:eastAsia="Calibri"/>
                <w:sz w:val="22"/>
                <w:szCs w:val="22"/>
              </w:rPr>
              <w:t xml:space="preserve"> Systemu 3</w:t>
            </w:r>
            <w:r w:rsidRPr="001C3DC7">
              <w:rPr>
                <w:rFonts w:eastAsia="Calibri"/>
                <w:sz w:val="22"/>
                <w:szCs w:val="22"/>
              </w:rPr>
              <w:t xml:space="preserve"> obejmującą m.in. schemat </w:t>
            </w:r>
            <w:r>
              <w:rPr>
                <w:rFonts w:eastAsia="Calibri"/>
                <w:sz w:val="22"/>
                <w:szCs w:val="22"/>
              </w:rPr>
              <w:t>instalacji, połączeń oraz podanie parametrów czynnika grzewczego i chłodniczego w głównych punktach Systemu 3.</w:t>
            </w:r>
          </w:p>
          <w:p w14:paraId="2FEE5804" w14:textId="77777777" w:rsidR="009219BC" w:rsidRPr="002861B1" w:rsidRDefault="009219BC" w:rsidP="009219BC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01C3DC7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Podane wyniki Prac B+R powinny potwierdzić atrakcyjność i 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funkcjonalność </w:t>
            </w:r>
            <w:r w:rsidRPr="001C3DC7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opracowanego 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>Systemu 3</w:t>
            </w:r>
            <w:r w:rsidRPr="001C3DC7">
              <w:rPr>
                <w:rFonts w:asciiTheme="minorHAnsi" w:eastAsia="Calibri" w:hAnsiTheme="minorHAnsi" w:cstheme="minorBidi"/>
                <w:sz w:val="22"/>
                <w:szCs w:val="22"/>
              </w:rPr>
              <w:t>. Wykonawca przygotowując raport powinien odnieść się do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założeń </w:t>
            </w:r>
            <w:r w:rsidRPr="001C3DC7">
              <w:rPr>
                <w:rFonts w:asciiTheme="minorHAnsi" w:eastAsia="Calibri" w:hAnsiTheme="minorHAnsi" w:cstheme="minorBidi"/>
                <w:sz w:val="22"/>
                <w:szCs w:val="22"/>
              </w:rPr>
              <w:t>badawczych podanych w Ofercie, odnieść się do spełnienia postawionych Wymagań Obligatoryjnych i Jakościowych oraz deklarowanych parametrów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technicznych, które są podstawą do wyliczeń </w:t>
            </w:r>
            <w:r w:rsidRPr="001C3DC7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Wymagań Konkursowych. Opis i uzasadnienie mogą być uzupełnione o obliczenia, rysunki techniczne, grafiki itp. </w:t>
            </w:r>
          </w:p>
          <w:p w14:paraId="65B361B3" w14:textId="77777777" w:rsidR="009219BC" w:rsidRPr="00E14432" w:rsidRDefault="009219BC" w:rsidP="009219BC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Wszystkie ww. elementy należy dostarczyć w formacie *.pdf oraz w formacie edytowalnym *.</w:t>
            </w:r>
            <w:proofErr w:type="spellStart"/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docx</w:t>
            </w:r>
            <w:proofErr w:type="spellEnd"/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, *.</w:t>
            </w:r>
            <w:proofErr w:type="spellStart"/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xlsx</w:t>
            </w:r>
            <w:proofErr w:type="spellEnd"/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, *.</w:t>
            </w:r>
            <w:proofErr w:type="spellStart"/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dwg</w:t>
            </w:r>
            <w:proofErr w:type="spellEnd"/>
            <w:r w:rsidRPr="002861B1">
              <w:rPr>
                <w:rFonts w:asciiTheme="minorHAnsi" w:eastAsia="Calibri" w:hAnsiTheme="minorHAnsi" w:cstheme="minorBidi"/>
                <w:sz w:val="22"/>
                <w:szCs w:val="22"/>
              </w:rPr>
              <w:t>, *.stp.</w:t>
            </w:r>
          </w:p>
        </w:tc>
        <w:tc>
          <w:tcPr>
            <w:tcW w:w="1701" w:type="dxa"/>
            <w:shd w:val="clear" w:color="auto" w:fill="auto"/>
          </w:tcPr>
          <w:p w14:paraId="2DB7FE79" w14:textId="7E620643" w:rsidR="009219BC" w:rsidRDefault="009219BC" w:rsidP="009219BC">
            <w:pPr>
              <w:spacing w:line="276" w:lineRule="auto"/>
              <w:jc w:val="both"/>
              <w:rPr>
                <w:rFonts w:asciiTheme="minorHAnsi" w:eastAsia="Calibri" w:hAnsiTheme="minorHAnsi" w:cstheme="minorBidi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 xml:space="preserve">W Terminie Doręczenia </w:t>
            </w:r>
            <w:r w:rsidR="00DA0ABC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>Wyników Prac Etapu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9219BC" w:rsidRPr="00E14432" w14:paraId="115C8269" w14:textId="77777777" w:rsidTr="6B8C852C">
        <w:tc>
          <w:tcPr>
            <w:tcW w:w="562" w:type="dxa"/>
            <w:shd w:val="clear" w:color="auto" w:fill="E2EFD9" w:themeFill="accent6" w:themeFillTint="33"/>
          </w:tcPr>
          <w:p w14:paraId="4B29D21C" w14:textId="77777777" w:rsidR="009219BC" w:rsidRPr="003D0CF1" w:rsidRDefault="009219BC" w:rsidP="00551722">
            <w:pPr>
              <w:pStyle w:val="Akapitzlist"/>
              <w:numPr>
                <w:ilvl w:val="0"/>
                <w:numId w:val="75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E6E64B3" w14:textId="77777777" w:rsidR="009219BC" w:rsidRPr="17A83295" w:rsidRDefault="009219BC" w:rsidP="009219BC">
            <w:pPr>
              <w:spacing w:line="276" w:lineRule="auto"/>
              <w:rPr>
                <w:sz w:val="22"/>
                <w:szCs w:val="22"/>
              </w:rPr>
            </w:pPr>
            <w:r w:rsidRPr="007F0E6D">
              <w:rPr>
                <w:sz w:val="22"/>
                <w:szCs w:val="22"/>
              </w:rPr>
              <w:t>Rekomendacja Wykonawcy – dobre praktyki</w:t>
            </w:r>
            <w:r>
              <w:rPr>
                <w:sz w:val="22"/>
                <w:szCs w:val="22"/>
              </w:rPr>
              <w:t xml:space="preserve"> dostarczania i magazynowania ciepła i chłodu</w:t>
            </w:r>
          </w:p>
        </w:tc>
        <w:tc>
          <w:tcPr>
            <w:tcW w:w="4962" w:type="dxa"/>
            <w:shd w:val="clear" w:color="auto" w:fill="auto"/>
          </w:tcPr>
          <w:p w14:paraId="0C19E96B" w14:textId="77777777" w:rsidR="009219BC" w:rsidRPr="00E32FDB" w:rsidRDefault="009219BC" w:rsidP="009219BC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Wykonawca zobowiązany jest do przygotowania raportu, który w przystępny sposób przedstawia przyjęte założenia i rozwiązania opracowane w ramach Przedsięwzięcia przez Wykonawcę, w zakresie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Systemu 3</w:t>
            </w:r>
            <w:r>
              <w:t xml:space="preserve"> </w:t>
            </w:r>
            <w:r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 w:rsidRPr="00E32FDB">
              <w:rPr>
                <w:rFonts w:asciiTheme="minorHAnsi" w:hAnsiTheme="minorHAnsi" w:cstheme="minorBidi"/>
                <w:sz w:val="22"/>
                <w:szCs w:val="22"/>
              </w:rPr>
              <w:t xml:space="preserve">dla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Budynku Biurowego.</w:t>
            </w:r>
          </w:p>
          <w:p w14:paraId="591C5ECC" w14:textId="77777777" w:rsidR="009219BC" w:rsidRPr="00E32FDB" w:rsidRDefault="009219BC" w:rsidP="009219BC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>Raport skierowany jest dla</w:t>
            </w:r>
            <w:r w:rsidRPr="00E32FDB">
              <w:t xml:space="preserve"> </w:t>
            </w:r>
            <w:r w:rsidRPr="00E32FDB">
              <w:rPr>
                <w:sz w:val="22"/>
                <w:szCs w:val="22"/>
              </w:rPr>
              <w:t xml:space="preserve">użytkowników </w:t>
            </w:r>
            <w:r>
              <w:rPr>
                <w:sz w:val="22"/>
                <w:szCs w:val="22"/>
              </w:rPr>
              <w:t>budynków biurowych</w:t>
            </w:r>
            <w:r w:rsidRPr="00E32FDB">
              <w:rPr>
                <w:sz w:val="22"/>
                <w:szCs w:val="22"/>
              </w:rPr>
              <w:t xml:space="preserve"> zarówno tych nowoczesnych o niskim wskaźniku EU jak i starszych tradycyjnych budynków celem zainspirowania ich do montażu takiego </w:t>
            </w:r>
            <w:r>
              <w:rPr>
                <w:sz w:val="22"/>
                <w:szCs w:val="22"/>
              </w:rPr>
              <w:t>systemu w większości budynków biurowych</w:t>
            </w:r>
            <w:r w:rsidRPr="00E32FDB">
              <w:rPr>
                <w:sz w:val="22"/>
                <w:szCs w:val="22"/>
              </w:rPr>
              <w:t xml:space="preserve"> w Polsce.</w:t>
            </w:r>
            <w:r w:rsidRPr="00E32FDB">
              <w:t xml:space="preserve"> </w:t>
            </w:r>
          </w:p>
          <w:p w14:paraId="306DA967" w14:textId="77777777" w:rsidR="009219BC" w:rsidRPr="00E32FDB" w:rsidRDefault="009219BC" w:rsidP="009219BC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lastRenderedPageBreak/>
              <w:t xml:space="preserve">Raport </w:t>
            </w:r>
            <w:r>
              <w:rPr>
                <w:rFonts w:eastAsia="Calibri"/>
                <w:sz w:val="22"/>
                <w:szCs w:val="22"/>
              </w:rPr>
              <w:t xml:space="preserve">powinien </w:t>
            </w:r>
            <w:r w:rsidRPr="00E32FDB">
              <w:rPr>
                <w:rFonts w:eastAsia="Calibri"/>
                <w:sz w:val="22"/>
                <w:szCs w:val="22"/>
              </w:rPr>
              <w:t>zawiera</w:t>
            </w:r>
            <w:r>
              <w:rPr>
                <w:rFonts w:eastAsia="Calibri"/>
                <w:sz w:val="22"/>
                <w:szCs w:val="22"/>
              </w:rPr>
              <w:t>ć</w:t>
            </w:r>
            <w:r w:rsidRPr="00E32FDB">
              <w:rPr>
                <w:rFonts w:eastAsia="Calibri"/>
                <w:sz w:val="22"/>
                <w:szCs w:val="22"/>
              </w:rPr>
              <w:t xml:space="preserve">: informacje techniczne, dane liczbowe, opis Rozwiązania, przedstawione w sposób umożliwiający zrozumienie i zainspirowanie się rozwiązaniem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Systemu 3 </w:t>
            </w:r>
            <w:r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 w:rsidRPr="00E32FDB">
              <w:rPr>
                <w:rFonts w:asciiTheme="minorHAnsi" w:hAnsiTheme="minorHAnsi" w:cstheme="minorBidi"/>
                <w:sz w:val="22"/>
                <w:szCs w:val="22"/>
              </w:rPr>
              <w:t xml:space="preserve">dla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Budynku Biurowego</w:t>
            </w:r>
            <w:r w:rsidRPr="00E32FDB" w:rsidDel="00CF4ECB">
              <w:rPr>
                <w:rFonts w:eastAsia="Calibri"/>
                <w:sz w:val="22"/>
                <w:szCs w:val="22"/>
              </w:rPr>
              <w:t xml:space="preserve"> </w:t>
            </w:r>
            <w:r w:rsidRPr="00E32FDB">
              <w:rPr>
                <w:rFonts w:eastAsia="Calibri"/>
                <w:sz w:val="22"/>
                <w:szCs w:val="22"/>
              </w:rPr>
              <w:t xml:space="preserve">opracowanym przez Wykonawcę. Raport powinien obejmować co najmniej: </w:t>
            </w:r>
          </w:p>
          <w:p w14:paraId="7A08A078" w14:textId="77777777" w:rsidR="009219BC" w:rsidRPr="006F2A0C" w:rsidRDefault="009219BC" w:rsidP="009219B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na stronie tytułowej umieszczone </w:t>
            </w:r>
            <w:r w:rsidRPr="006F2A0C">
              <w:rPr>
                <w:rFonts w:eastAsia="Calibri"/>
                <w:sz w:val="22"/>
                <w:szCs w:val="22"/>
              </w:rPr>
              <w:t xml:space="preserve">oznaczenie graficzne Zamawiającego, Funduszy Strukturalnych Unii Europejskiej oraz oznaczenie Przedsięwzięcia, </w:t>
            </w:r>
          </w:p>
          <w:p w14:paraId="38010372" w14:textId="77777777" w:rsidR="009219BC" w:rsidRPr="006F2A0C" w:rsidRDefault="009219BC" w:rsidP="009219B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>nazwę Wykonawcy,</w:t>
            </w:r>
          </w:p>
          <w:p w14:paraId="19EDFCF7" w14:textId="77777777" w:rsidR="009219BC" w:rsidRPr="006F2A0C" w:rsidRDefault="009219BC" w:rsidP="009219B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>zastrzeżenie o treści: „Informacje i poglądy wyrażone w niniejszym raporcie są wynikiem prac jego autorów.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raporcie”,</w:t>
            </w:r>
          </w:p>
          <w:p w14:paraId="5A0E4D52" w14:textId="77777777" w:rsidR="009219BC" w:rsidRPr="006F2A0C" w:rsidRDefault="009219BC" w:rsidP="009219B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ujednolicony spis treści, który zostanie dostarczony Wykonawcom przez Zamawiającego w terminie do dwóch miesięcy po podpisaniu Umowy,  </w:t>
            </w:r>
          </w:p>
          <w:p w14:paraId="71B92877" w14:textId="77777777" w:rsidR="009219BC" w:rsidRPr="006F2A0C" w:rsidRDefault="009219BC" w:rsidP="009219B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opis problemu badawczego z perspektywy Rozwiązania,  </w:t>
            </w:r>
          </w:p>
          <w:p w14:paraId="675249B9" w14:textId="77777777" w:rsidR="009219BC" w:rsidRPr="006F2A0C" w:rsidRDefault="009219BC" w:rsidP="009219B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opis zastosowanego Rozwiązania,  </w:t>
            </w:r>
          </w:p>
          <w:p w14:paraId="5AE33F02" w14:textId="77777777" w:rsidR="009219BC" w:rsidRPr="006F2A0C" w:rsidRDefault="009219BC" w:rsidP="009219B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>wnioski dotyczące</w:t>
            </w:r>
            <w:r w:rsidRPr="006F2A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Systemu 3 </w:t>
            </w:r>
            <w:r w:rsidRPr="006F2A0C">
              <w:rPr>
                <w:sz w:val="22"/>
                <w:szCs w:val="22"/>
              </w:rPr>
              <w:t xml:space="preserve"> </w:t>
            </w:r>
            <w:r>
              <w:t xml:space="preserve"> </w:t>
            </w:r>
            <w:r w:rsidRPr="006F2A0C">
              <w:rPr>
                <w:sz w:val="22"/>
                <w:szCs w:val="22"/>
              </w:rPr>
              <w:t xml:space="preserve">dostarczania i magazynowania ciepła i/lub chłodu dla </w:t>
            </w:r>
            <w:r>
              <w:rPr>
                <w:sz w:val="22"/>
                <w:szCs w:val="22"/>
              </w:rPr>
              <w:t>Budynku Biurowego</w:t>
            </w:r>
            <w:r w:rsidRPr="006F2A0C">
              <w:rPr>
                <w:sz w:val="22"/>
                <w:szCs w:val="22"/>
              </w:rPr>
              <w:t>,</w:t>
            </w:r>
          </w:p>
          <w:p w14:paraId="5AF512C8" w14:textId="77777777" w:rsidR="009219BC" w:rsidRPr="00286662" w:rsidRDefault="009219BC" w:rsidP="009219BC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uwarunkowania formalno-prawne realizacji </w:t>
            </w:r>
            <w:r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Systemu 3</w:t>
            </w:r>
            <w:r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 dla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Budynku Biurowego</w:t>
            </w:r>
            <w:r w:rsidRPr="006F2A0C">
              <w:rPr>
                <w:rFonts w:eastAsia="Calibri"/>
                <w:sz w:val="22"/>
                <w:szCs w:val="22"/>
              </w:rPr>
              <w:t xml:space="preserve">, zidentyfikowane bariery prawne, ustalone na podstawie planowanego </w:t>
            </w:r>
            <w:r>
              <w:rPr>
                <w:rFonts w:eastAsia="Calibri"/>
                <w:sz w:val="22"/>
                <w:szCs w:val="22"/>
              </w:rPr>
              <w:t>Demonstratora B.</w:t>
            </w:r>
            <w:r w:rsidRPr="006F2A0C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06DE6172" w14:textId="77777777" w:rsidR="009219BC" w:rsidRPr="00E32FDB" w:rsidRDefault="009219BC" w:rsidP="009219BC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i jego elementy mogą zawierać dodatkowo, wedle wyboru Wykonawcy, informację dotyczące Wykonawcy w poniższym zakresie: </w:t>
            </w:r>
          </w:p>
          <w:p w14:paraId="1C4CFD47" w14:textId="77777777" w:rsidR="009219BC" w:rsidRPr="000F29DD" w:rsidRDefault="009219BC" w:rsidP="009219BC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dane adresowe Wykonawcy, rejestrowe oraz dowolne jego oznaczenia, z pominięciem zastrzeżonych przez niego znaków towarowych,  </w:t>
            </w:r>
          </w:p>
          <w:p w14:paraId="509D3C5F" w14:textId="77777777" w:rsidR="009219BC" w:rsidRPr="000F29DD" w:rsidRDefault="009219BC" w:rsidP="009219BC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lastRenderedPageBreak/>
              <w:t xml:space="preserve">opis doświadczenia Wykonawcy w zakresie działalności badawczo-rozwojowej,  </w:t>
            </w:r>
          </w:p>
          <w:p w14:paraId="3B21EF77" w14:textId="77777777" w:rsidR="009219BC" w:rsidRPr="000F29DD" w:rsidRDefault="009219BC" w:rsidP="009219BC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opis doświadczenia Wykonawcy w zakresie systemów </w:t>
            </w:r>
            <w:r w:rsidRPr="000F29DD">
              <w:rPr>
                <w:rFonts w:cstheme="minorHAnsi"/>
                <w:sz w:val="22"/>
                <w:szCs w:val="22"/>
              </w:rPr>
              <w:t>dostarczania ciepła i chłodu wykorzystujących magazynowanie energii w postaci ciepła i chłodu w budynkach</w:t>
            </w:r>
            <w:r w:rsidRPr="000F29DD">
              <w:rPr>
                <w:rFonts w:eastAsia="Calibri"/>
                <w:sz w:val="22"/>
                <w:szCs w:val="22"/>
              </w:rPr>
              <w:t xml:space="preserve">,  </w:t>
            </w:r>
          </w:p>
          <w:p w14:paraId="1FEC71BD" w14:textId="77777777" w:rsidR="009219BC" w:rsidRPr="000F29DD" w:rsidRDefault="009219BC" w:rsidP="009219BC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informacje o Zespole Projektowym.  </w:t>
            </w:r>
          </w:p>
          <w:p w14:paraId="4CD41A67" w14:textId="77777777" w:rsidR="009219BC" w:rsidRPr="00E32FDB" w:rsidRDefault="009219BC" w:rsidP="009219BC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może zawierać inne informacje sporządzone przez Wykonawcę, a służące celom Przedsięwzięcia określone w Rozdziale I Regulaminu, lub do przedstawienia postulatów zmian prawnych w zakresie zidentyfikowanych „wąskich gardeł” dla </w:t>
            </w:r>
            <w:r w:rsidRPr="00E32FD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zwiększenia efektywności energetycznej budynków oraz rozpowszechnienia rozwiązania</w:t>
            </w:r>
            <w:r w:rsidRPr="00E32FDB">
              <w:rPr>
                <w:rFonts w:eastAsia="Calibri"/>
                <w:sz w:val="22"/>
                <w:szCs w:val="22"/>
              </w:rPr>
              <w:t xml:space="preserve"> będącego </w:t>
            </w:r>
            <w:r w:rsidRPr="00E32FD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odpowiedzią na nierównomierne zużycie energii przy efektywniejszym wykorzystaniu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</w:t>
            </w:r>
            <w:r w:rsidRPr="00E32FD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dnawialnych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Ź</w:t>
            </w:r>
            <w:r w:rsidRPr="00E32FD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ródeł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</w:t>
            </w:r>
            <w:r w:rsidRPr="00E32FD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nergii. </w:t>
            </w:r>
          </w:p>
          <w:p w14:paraId="0005CAD9" w14:textId="77777777" w:rsidR="009219BC" w:rsidRPr="00E32FDB" w:rsidRDefault="009219BC" w:rsidP="009219BC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W celu usunięcia wątpliwości Strony wskazują, że celem Rekomendacji Wykonawcy jest popularyzacja możliwych działań i zmian w obszarze objętym Przedsięwzięciem w oparciu o tworzone Rozwiązanie, a nie ujawnianie szczegółowych rozwiązań technicznych stanowiących informacje poufne i o walorach komercyjnych, dotyczących Systemu. Wykonawca powinien przygotować Rekomendację Wykonawcy w najdalej idącym stopniu uwzględniającym wskazany cel. </w:t>
            </w:r>
          </w:p>
          <w:p w14:paraId="794389BF" w14:textId="77777777" w:rsidR="009219BC" w:rsidRPr="00E32FDB" w:rsidRDefault="009219BC" w:rsidP="009219BC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musi być sporządzony w postaci jednego lub zorganizowanego zbioru wielu plików zapisanych w formacie *.pdf. W przypadku uzyskania w Etapie I Wyniku Pozytywnego do Etapu II raport zostanie opublikowany na dedykowanej dla Przedsięwzięcia stronie przygotowanej przez Zamawiającego.  </w:t>
            </w:r>
          </w:p>
          <w:p w14:paraId="2F0856F4" w14:textId="77777777" w:rsidR="009219BC" w:rsidRPr="00E32FDB" w:rsidRDefault="009219BC" w:rsidP="009219BC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Dla zapewnienia przejrzystości szczegółowe wytyczne dotyczące zawartości i formy raportu mogą być przedmiotem ustaleń pomiędzy Zamawiającym a Wykonawcą, z uwzględnieniem specyfiki Rozwiązania przygotowanego przez danego Wykonawcę.  </w:t>
            </w:r>
          </w:p>
        </w:tc>
        <w:tc>
          <w:tcPr>
            <w:tcW w:w="1701" w:type="dxa"/>
            <w:shd w:val="clear" w:color="auto" w:fill="auto"/>
          </w:tcPr>
          <w:p w14:paraId="6DFCABED" w14:textId="77777777" w:rsidR="009219BC" w:rsidRPr="520C31B3" w:rsidRDefault="009219BC" w:rsidP="009219BC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219BC" w:rsidRPr="00E14432" w14:paraId="42D3C87E" w14:textId="77777777" w:rsidTr="6B8C852C">
        <w:tc>
          <w:tcPr>
            <w:tcW w:w="562" w:type="dxa"/>
            <w:shd w:val="clear" w:color="auto" w:fill="E2EFD9" w:themeFill="accent6" w:themeFillTint="33"/>
          </w:tcPr>
          <w:p w14:paraId="2503AB6C" w14:textId="77777777" w:rsidR="009219BC" w:rsidRPr="003D0CF1" w:rsidRDefault="009219BC" w:rsidP="00551722">
            <w:pPr>
              <w:pStyle w:val="Akapitzlist"/>
              <w:numPr>
                <w:ilvl w:val="0"/>
                <w:numId w:val="75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8D40755" w14:textId="77777777" w:rsidR="009219BC" w:rsidRPr="00E14432" w:rsidRDefault="009219BC" w:rsidP="009219BC">
            <w:pPr>
              <w:spacing w:after="160" w:line="276" w:lineRule="auto"/>
              <w:contextualSpacing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F31D1C6">
              <w:rPr>
                <w:rFonts w:asciiTheme="minorHAnsi" w:eastAsia="Calibri" w:hAnsiTheme="minorHAnsi" w:cstheme="minorBidi"/>
                <w:sz w:val="22"/>
                <w:szCs w:val="22"/>
              </w:rPr>
              <w:t>Harmonogram Rzeczowo-Finansowy Etapu II</w:t>
            </w:r>
          </w:p>
        </w:tc>
        <w:tc>
          <w:tcPr>
            <w:tcW w:w="4962" w:type="dxa"/>
          </w:tcPr>
          <w:p w14:paraId="192A0B18" w14:textId="77777777" w:rsidR="009219BC" w:rsidRPr="00E14432" w:rsidRDefault="009219BC" w:rsidP="009219BC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F31D1C6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Wykonawca zobowiązany jest do przedstawienia szczegółowego Harmonogramu Rzeczowo-Finansowego, według którego planuje zrealizować prace w Etapie II 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>Strumienia 2</w:t>
            </w:r>
            <w:r w:rsidRPr="0F31D1C6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. Harmonogram Rzeczowo-Finansowy musi 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>zawierać</w:t>
            </w:r>
            <w:r w:rsidRPr="0F31D1C6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co najmniej:</w:t>
            </w:r>
          </w:p>
          <w:p w14:paraId="7CF84892" w14:textId="77777777" w:rsidR="009219BC" w:rsidRPr="00E14432" w:rsidRDefault="009219BC" w:rsidP="009219BC">
            <w:pPr>
              <w:numPr>
                <w:ilvl w:val="0"/>
                <w:numId w:val="7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F31D1C6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>Zadania Badawcze, odpowiadające im Kamienie Milowe i posadowienie ich w czasie,</w:t>
            </w:r>
          </w:p>
          <w:p w14:paraId="5C04F35C" w14:textId="77777777" w:rsidR="009219BC" w:rsidRPr="00E14432" w:rsidRDefault="009219BC" w:rsidP="009219BC">
            <w:pPr>
              <w:numPr>
                <w:ilvl w:val="0"/>
                <w:numId w:val="7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14432">
              <w:rPr>
                <w:rFonts w:asciiTheme="minorHAnsi" w:eastAsia="Calibri" w:hAnsiTheme="minorHAnsi" w:cstheme="minorHAnsi"/>
                <w:sz w:val="22"/>
                <w:szCs w:val="22"/>
              </w:rPr>
              <w:t>wycenę Zadań Badawczych,</w:t>
            </w:r>
          </w:p>
          <w:p w14:paraId="44F90709" w14:textId="77777777" w:rsidR="009219BC" w:rsidRPr="00E14432" w:rsidRDefault="009219BC" w:rsidP="009219BC">
            <w:pPr>
              <w:numPr>
                <w:ilvl w:val="0"/>
                <w:numId w:val="7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plan 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>otrzymania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Zaliczek z uwzględnieniem kwot i terminów 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na 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ich rozliczani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>e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(jeśli </w:t>
            </w:r>
            <w:r>
              <w:rPr>
                <w:rFonts w:asciiTheme="minorHAnsi" w:eastAsia="Calibri" w:hAnsiTheme="minorHAnsi" w:cstheme="minorBidi"/>
                <w:sz w:val="22"/>
                <w:szCs w:val="22"/>
              </w:rPr>
              <w:t>dotyczy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>).</w:t>
            </w:r>
          </w:p>
        </w:tc>
        <w:tc>
          <w:tcPr>
            <w:tcW w:w="1701" w:type="dxa"/>
          </w:tcPr>
          <w:p w14:paraId="208FAC5A" w14:textId="70194CFC" w:rsidR="009219BC" w:rsidRDefault="009219BC" w:rsidP="009219BC">
            <w:pPr>
              <w:spacing w:line="276" w:lineRule="auto"/>
              <w:jc w:val="both"/>
              <w:rPr>
                <w:rFonts w:asciiTheme="minorHAnsi" w:eastAsia="Calibri" w:hAnsiTheme="minorHAnsi" w:cstheme="minorBidi"/>
              </w:rPr>
            </w:pP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 xml:space="preserve">W Terminie Doręczenia </w:t>
            </w:r>
            <w:r w:rsidR="00DA0ABC">
              <w:rPr>
                <w:rFonts w:asciiTheme="minorHAnsi" w:eastAsia="Calibr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I  </w:t>
            </w:r>
          </w:p>
        </w:tc>
      </w:tr>
    </w:tbl>
    <w:p w14:paraId="51BF74C5" w14:textId="77777777" w:rsidR="009219BC" w:rsidRDefault="009219BC" w:rsidP="009219BC">
      <w:pPr>
        <w:spacing w:line="276" w:lineRule="auto"/>
        <w:jc w:val="both"/>
        <w:rPr>
          <w:rFonts w:cstheme="minorHAnsi"/>
          <w:lang w:eastAsia="pl-PL"/>
        </w:rPr>
      </w:pPr>
    </w:p>
    <w:p w14:paraId="38EF9218" w14:textId="176D7630" w:rsidR="009219BC" w:rsidRPr="00D73668" w:rsidRDefault="009219BC" w:rsidP="009219B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D73668">
        <w:rPr>
          <w:rFonts w:ascii="Calibri" w:hAnsi="Calibri" w:cs="Calibri"/>
          <w:lang w:bidi="ar-SA"/>
        </w:rPr>
        <w:t xml:space="preserve">Wyniki Prac Etapu I muszą zostać przekazane Zamawiającemu w Terminie Doręczenia </w:t>
      </w:r>
      <w:r w:rsidR="00DA0ABC">
        <w:rPr>
          <w:rFonts w:ascii="Calibri" w:hAnsi="Calibri" w:cs="Calibri"/>
          <w:lang w:bidi="ar-SA"/>
        </w:rPr>
        <w:t>Wyników Prac Etapu</w:t>
      </w:r>
      <w:r w:rsidRPr="00D73668">
        <w:rPr>
          <w:rFonts w:ascii="Calibri" w:hAnsi="Calibri" w:cs="Calibri"/>
          <w:lang w:bidi="ar-SA"/>
        </w:rPr>
        <w:t xml:space="preserve"> I określonym w Rozdziale 1 </w:t>
      </w:r>
      <w:r>
        <w:rPr>
          <w:rFonts w:ascii="Calibri" w:hAnsi="Calibri" w:cs="Calibri"/>
          <w:lang w:bidi="ar-SA"/>
        </w:rPr>
        <w:t>niniejszego</w:t>
      </w:r>
      <w:r w:rsidRPr="00D73668">
        <w:rPr>
          <w:rFonts w:ascii="Calibri" w:hAnsi="Calibri" w:cs="Calibri"/>
          <w:lang w:bidi="ar-SA"/>
        </w:rPr>
        <w:t xml:space="preserve"> Załącznika </w:t>
      </w:r>
      <w:r>
        <w:rPr>
          <w:rFonts w:ascii="Calibri" w:hAnsi="Calibri" w:cs="Calibri"/>
          <w:lang w:bidi="ar-SA"/>
        </w:rPr>
        <w:t>oraz</w:t>
      </w:r>
      <w:r w:rsidRPr="00D73668">
        <w:rPr>
          <w:rFonts w:ascii="Calibri" w:hAnsi="Calibri" w:cs="Calibri"/>
          <w:lang w:bidi="ar-SA"/>
        </w:rPr>
        <w:t xml:space="preserve"> w formie określonej </w:t>
      </w:r>
      <w:r>
        <w:rPr>
          <w:rFonts w:ascii="Calibri" w:hAnsi="Calibri" w:cs="Calibri"/>
          <w:lang w:bidi="ar-SA"/>
        </w:rPr>
        <w:t>w niniejszym</w:t>
      </w:r>
      <w:r w:rsidRPr="00D73668">
        <w:rPr>
          <w:rFonts w:ascii="Calibri" w:hAnsi="Calibri" w:cs="Calibri"/>
          <w:lang w:bidi="ar-SA"/>
        </w:rPr>
        <w:t xml:space="preserve"> Załącznik</w:t>
      </w:r>
      <w:r>
        <w:rPr>
          <w:rFonts w:ascii="Calibri" w:hAnsi="Calibri" w:cs="Calibri"/>
          <w:lang w:bidi="ar-SA"/>
        </w:rPr>
        <w:t>u</w:t>
      </w:r>
      <w:r w:rsidRPr="00D73668">
        <w:rPr>
          <w:rFonts w:ascii="Calibri" w:hAnsi="Calibri" w:cs="Calibri"/>
          <w:lang w:bidi="ar-SA"/>
        </w:rPr>
        <w:t xml:space="preserve"> oraz </w:t>
      </w:r>
      <w:r>
        <w:rPr>
          <w:rFonts w:ascii="Calibri" w:hAnsi="Calibri" w:cs="Calibri"/>
          <w:lang w:bidi="ar-SA"/>
        </w:rPr>
        <w:t xml:space="preserve">w </w:t>
      </w:r>
      <w:r w:rsidRPr="00D73668">
        <w:rPr>
          <w:rFonts w:ascii="Calibri" w:hAnsi="Calibri" w:cs="Calibri"/>
          <w:lang w:bidi="ar-SA"/>
        </w:rPr>
        <w:t>Umow</w:t>
      </w:r>
      <w:r>
        <w:rPr>
          <w:rFonts w:ascii="Calibri" w:hAnsi="Calibri" w:cs="Calibri"/>
          <w:lang w:bidi="ar-SA"/>
        </w:rPr>
        <w:t>ie</w:t>
      </w:r>
      <w:r w:rsidRPr="00D73668">
        <w:rPr>
          <w:rFonts w:ascii="Calibri" w:hAnsi="Calibri" w:cs="Calibri"/>
          <w:lang w:bidi="ar-SA"/>
        </w:rPr>
        <w:t>.</w:t>
      </w:r>
    </w:p>
    <w:p w14:paraId="59C4651B" w14:textId="77777777" w:rsidR="009219BC" w:rsidRPr="00D73668" w:rsidRDefault="009219BC" w:rsidP="009219BC">
      <w:pPr>
        <w:autoSpaceDE w:val="0"/>
        <w:autoSpaceDN w:val="0"/>
        <w:adjustRightInd w:val="0"/>
        <w:rPr>
          <w:rFonts w:ascii="Calibri" w:hAnsi="Calibri" w:cs="Calibri"/>
          <w:szCs w:val="22"/>
          <w:lang w:bidi="ar-SA"/>
        </w:rPr>
      </w:pPr>
    </w:p>
    <w:p w14:paraId="5E679419" w14:textId="77777777" w:rsidR="009219BC" w:rsidRDefault="009219BC" w:rsidP="009219BC">
      <w:pPr>
        <w:pStyle w:val="Nagwek3"/>
      </w:pPr>
      <w:bookmarkStart w:id="33" w:name="_Toc75353568"/>
      <w:r w:rsidRPr="0057685C">
        <w:t xml:space="preserve">Testy </w:t>
      </w:r>
      <w:r>
        <w:t>Prototypu B</w:t>
      </w:r>
      <w:bookmarkEnd w:id="33"/>
    </w:p>
    <w:p w14:paraId="46A97460" w14:textId="77777777" w:rsidR="009219BC" w:rsidRDefault="009219BC" w:rsidP="009219BC">
      <w:pPr>
        <w:spacing w:line="276" w:lineRule="auto"/>
        <w:jc w:val="both"/>
        <w:rPr>
          <w:rFonts w:ascii="Calibri" w:hAnsi="Calibri" w:cs="Calibri"/>
        </w:rPr>
      </w:pPr>
      <w:r w:rsidRPr="00F37F9D">
        <w:rPr>
          <w:rFonts w:ascii="Calibri" w:hAnsi="Calibri" w:cs="Calibri"/>
        </w:rPr>
        <w:t xml:space="preserve">W ramach Przedsięwzięcia Zamawiający przeprowadzi Testy dla opracowanego </w:t>
      </w:r>
      <w:r>
        <w:rPr>
          <w:rFonts w:ascii="Calibri" w:hAnsi="Calibri" w:cs="Calibri"/>
        </w:rPr>
        <w:t>Systemu 3</w:t>
      </w:r>
      <w:r w:rsidRPr="00F37F9D">
        <w:rPr>
          <w:rFonts w:ascii="Calibri" w:hAnsi="Calibri" w:cs="Calibri"/>
        </w:rPr>
        <w:t xml:space="preserve">  dostarczania i magazynowania ciepła i/lub chłodu, który jest wykonany w formie </w:t>
      </w:r>
      <w:r>
        <w:rPr>
          <w:rFonts w:ascii="Calibri" w:hAnsi="Calibri" w:cs="Calibri"/>
        </w:rPr>
        <w:t>Prototypu B</w:t>
      </w:r>
      <w:r w:rsidRPr="00F37F9D">
        <w:rPr>
          <w:rFonts w:ascii="Calibri" w:hAnsi="Calibri" w:cs="Calibri"/>
        </w:rPr>
        <w:t>. Testy mają na celu potwierdzenie zał</w:t>
      </w:r>
      <w:r>
        <w:rPr>
          <w:rFonts w:ascii="Calibri" w:hAnsi="Calibri" w:cs="Calibri"/>
        </w:rPr>
        <w:t xml:space="preserve">ożeń przedstawionych we Wniosku, weryfikacje zgodności Systemu z danymi </w:t>
      </w:r>
      <w:r w:rsidRPr="00A03CAA">
        <w:rPr>
          <w:rFonts w:ascii="Calibri" w:hAnsi="Calibri" w:cs="Calibri"/>
        </w:rPr>
        <w:t>przedstawionymi w Arkuszu Kalkulacyjnym Bilansu Energii</w:t>
      </w:r>
      <w:r>
        <w:rPr>
          <w:rFonts w:ascii="Calibri" w:hAnsi="Calibri" w:cs="Calibri"/>
        </w:rPr>
        <w:t xml:space="preserve"> </w:t>
      </w:r>
      <w:r w:rsidRPr="00F37F9D">
        <w:rPr>
          <w:rFonts w:ascii="Calibri" w:hAnsi="Calibri" w:cs="Calibri"/>
        </w:rPr>
        <w:t>oraz</w:t>
      </w:r>
      <w:r>
        <w:rPr>
          <w:rFonts w:ascii="Calibri" w:hAnsi="Calibri" w:cs="Calibri"/>
        </w:rPr>
        <w:t xml:space="preserve"> weryfikacje dostarczonych</w:t>
      </w:r>
      <w:r w:rsidRPr="00F37F9D">
        <w:rPr>
          <w:rFonts w:ascii="Calibri" w:hAnsi="Calibri" w:cs="Calibri"/>
        </w:rPr>
        <w:t xml:space="preserve"> Wyników Prac B+R uzyskanych na I Etapie Przedsięwzięcia. Testy </w:t>
      </w:r>
      <w:r>
        <w:rPr>
          <w:rFonts w:ascii="Calibri" w:hAnsi="Calibri" w:cs="Calibri"/>
        </w:rPr>
        <w:t>Systemu 3</w:t>
      </w:r>
      <w:r w:rsidRPr="00F37F9D">
        <w:rPr>
          <w:rFonts w:ascii="Calibri" w:hAnsi="Calibri" w:cs="Calibri"/>
        </w:rPr>
        <w:t xml:space="preserve"> dotyczą i zostan</w:t>
      </w:r>
      <w:r>
        <w:rPr>
          <w:rFonts w:ascii="Calibri" w:hAnsi="Calibri" w:cs="Calibri"/>
        </w:rPr>
        <w:t>ą przeprowadzone na Prototypie B</w:t>
      </w:r>
      <w:r w:rsidRPr="00F37F9D">
        <w:rPr>
          <w:rFonts w:ascii="Calibri" w:hAnsi="Calibri" w:cs="Calibri"/>
        </w:rPr>
        <w:t xml:space="preserve">.  </w:t>
      </w:r>
    </w:p>
    <w:p w14:paraId="6DE252ED" w14:textId="77777777" w:rsidR="009219BC" w:rsidRPr="00C375BA" w:rsidRDefault="009219BC" w:rsidP="009219BC">
      <w:pPr>
        <w:spacing w:line="276" w:lineRule="auto"/>
        <w:jc w:val="both"/>
        <w:rPr>
          <w:rFonts w:ascii="Calibri" w:hAnsi="Calibri" w:cs="Calibri"/>
        </w:rPr>
      </w:pPr>
    </w:p>
    <w:p w14:paraId="1E9435F3" w14:textId="77777777" w:rsidR="009219BC" w:rsidRDefault="009219BC" w:rsidP="009219BC">
      <w:pPr>
        <w:spacing w:line="276" w:lineRule="auto"/>
        <w:jc w:val="both"/>
        <w:rPr>
          <w:rFonts w:ascii="Calibri" w:hAnsi="Calibri" w:cs="Calibri"/>
        </w:rPr>
      </w:pPr>
      <w:r w:rsidRPr="00F37F9D">
        <w:rPr>
          <w:rFonts w:ascii="Calibri" w:hAnsi="Calibri" w:cs="Calibri"/>
        </w:rPr>
        <w:t xml:space="preserve">Zamawiający przy współudziale Wykonawcy przeprowadzi Testy we wskazanej przez siebie Lokalizacji Demonstracyjnej oraz zastrzega sobie prawo do zlecenia przygotowania środowiska testowego oraz przeprowadzenia Testów </w:t>
      </w:r>
      <w:r>
        <w:rPr>
          <w:rFonts w:ascii="Calibri" w:hAnsi="Calibri" w:cs="Calibri"/>
        </w:rPr>
        <w:t>Prototypu B</w:t>
      </w:r>
      <w:r w:rsidRPr="00F37F9D">
        <w:rPr>
          <w:rFonts w:ascii="Calibri" w:hAnsi="Calibri" w:cs="Calibri"/>
        </w:rPr>
        <w:t xml:space="preserve"> przez niezależny podmiot zewnętrzny. </w:t>
      </w:r>
    </w:p>
    <w:p w14:paraId="36E67BD3" w14:textId="77777777" w:rsidR="009219BC" w:rsidRDefault="009219BC" w:rsidP="009219BC">
      <w:pPr>
        <w:spacing w:line="276" w:lineRule="auto"/>
        <w:jc w:val="both"/>
        <w:rPr>
          <w:rFonts w:ascii="Calibri" w:hAnsi="Calibri" w:cs="Calibri"/>
        </w:rPr>
      </w:pPr>
    </w:p>
    <w:p w14:paraId="4329319B" w14:textId="77777777" w:rsidR="009219BC" w:rsidRPr="00A03CAA" w:rsidRDefault="009219BC" w:rsidP="009219BC">
      <w:pPr>
        <w:spacing w:line="276" w:lineRule="auto"/>
        <w:jc w:val="both"/>
        <w:rPr>
          <w:lang w:eastAsia="pl-PL"/>
        </w:rPr>
      </w:pPr>
      <w:r w:rsidRPr="42324882">
        <w:rPr>
          <w:lang w:eastAsia="pl-PL"/>
        </w:rPr>
        <w:t xml:space="preserve">Zamawiający w terminie </w:t>
      </w:r>
      <w:r w:rsidRPr="00A03CAA">
        <w:rPr>
          <w:lang w:eastAsia="pl-PL"/>
        </w:rPr>
        <w:t xml:space="preserve">maksymalnie 8 miesięcy po podpisaniu Umowy z Wykonawcą, przedstawi Wykonawcy szczegółową procedurę przeprowadzenia Testów oraz wskaże Lokalizację Demonstracyjną na terenie Rzeczpospolitej Polskiej, w której będą przeprowadzane Testy </w:t>
      </w:r>
      <w:r>
        <w:rPr>
          <w:lang w:eastAsia="pl-PL"/>
        </w:rPr>
        <w:t>Prototypu B</w:t>
      </w:r>
      <w:r w:rsidRPr="00A03CAA">
        <w:rPr>
          <w:lang w:eastAsia="pl-PL"/>
        </w:rPr>
        <w:t xml:space="preserve">. Wykonawca w terminie 30 dni od otrzymania Procedury Testowej, może proponować zmiany i modyfikację Procedury, ale to Zamawiający podejmie ostateczną decyzję </w:t>
      </w:r>
      <w:proofErr w:type="spellStart"/>
      <w:r w:rsidRPr="00A03CAA">
        <w:rPr>
          <w:lang w:eastAsia="pl-PL"/>
        </w:rPr>
        <w:t>ws</w:t>
      </w:r>
      <w:proofErr w:type="spellEnd"/>
      <w:r w:rsidRPr="00A03CAA">
        <w:rPr>
          <w:lang w:eastAsia="pl-PL"/>
        </w:rPr>
        <w:t>. uwzględnienia lub odrzucenia zmian.</w:t>
      </w:r>
    </w:p>
    <w:p w14:paraId="1E60ECFD" w14:textId="77777777" w:rsidR="009219BC" w:rsidRPr="00A03CAA" w:rsidRDefault="009219BC" w:rsidP="009219BC">
      <w:pPr>
        <w:spacing w:line="276" w:lineRule="auto"/>
        <w:jc w:val="both"/>
        <w:rPr>
          <w:lang w:eastAsia="pl-PL"/>
        </w:rPr>
      </w:pPr>
    </w:p>
    <w:p w14:paraId="07706C0C" w14:textId="4B2DD94C" w:rsidR="009219BC" w:rsidRPr="00D53EEE" w:rsidRDefault="009219BC" w:rsidP="009219BC">
      <w:p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 xml:space="preserve">Procedura testowa nie może zostać podana na etapie składania Wniosku, ponieważ będzie dostosowana do rozwiązań przygotowanych przez </w:t>
      </w:r>
      <w:r w:rsidR="001F1695">
        <w:rPr>
          <w:lang w:eastAsia="pl-PL"/>
        </w:rPr>
        <w:t>Uczestników Przedsięwzięcia</w:t>
      </w:r>
      <w:r w:rsidRPr="00A03CAA">
        <w:rPr>
          <w:lang w:eastAsia="pl-PL"/>
        </w:rPr>
        <w:t xml:space="preserve">, w sposób umożliwiający sprawdzenie założeń w kontekście zadeklarowanych parametrów technicznych i całkowitego Bilansu Energii </w:t>
      </w:r>
      <w:r>
        <w:rPr>
          <w:lang w:eastAsia="pl-PL"/>
        </w:rPr>
        <w:t>Systemu 3</w:t>
      </w:r>
      <w:r w:rsidRPr="00A03CAA">
        <w:rPr>
          <w:lang w:eastAsia="pl-PL"/>
        </w:rPr>
        <w:t xml:space="preserve"> zgodnie z Załącznikiem nr 3 do Regulaminu oraz przygotowanym przez Wykonawcę Arkuszem Kalkulacyjnym Bilansu Energii. Zamawiający bilans energetyczny, rozumie jako  szczegółowy przepływ energii w </w:t>
      </w:r>
      <w:r>
        <w:rPr>
          <w:lang w:eastAsia="pl-PL"/>
        </w:rPr>
        <w:t>Budynku Biurowym</w:t>
      </w:r>
      <w:r w:rsidRPr="00A03CAA">
        <w:rPr>
          <w:lang w:eastAsia="pl-PL"/>
        </w:rPr>
        <w:t xml:space="preserve"> wg </w:t>
      </w:r>
      <w:r>
        <w:rPr>
          <w:lang w:eastAsia="pl-PL"/>
        </w:rPr>
        <w:t>Modelu III</w:t>
      </w:r>
      <w:r w:rsidRPr="00A03CAA">
        <w:rPr>
          <w:lang w:eastAsia="pl-PL"/>
        </w:rPr>
        <w:t>, w ciągu całego roku (z dokładnością do jednej godziny) wskazując ile energii w danej godzinie jest pobierane z sieci zewnętrznej a ile pochodzi z opracowanych Systemów dostarczania i magazynowania ciepła i/lub chłodu.</w:t>
      </w:r>
    </w:p>
    <w:p w14:paraId="7EEDBC6E" w14:textId="77777777" w:rsidR="009219BC" w:rsidRDefault="009219BC" w:rsidP="009219BC">
      <w:pPr>
        <w:spacing w:line="276" w:lineRule="auto"/>
        <w:jc w:val="both"/>
        <w:rPr>
          <w:rFonts w:cstheme="minorHAnsi"/>
          <w:lang w:eastAsia="pl-PL"/>
        </w:rPr>
      </w:pPr>
    </w:p>
    <w:p w14:paraId="0162D162" w14:textId="77777777" w:rsidR="009219BC" w:rsidRPr="00BF67FD" w:rsidRDefault="009219BC" w:rsidP="009219BC">
      <w:pPr>
        <w:spacing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W </w:t>
      </w:r>
      <w:r w:rsidRPr="00BF67FD">
        <w:rPr>
          <w:rFonts w:cstheme="minorHAnsi"/>
          <w:lang w:eastAsia="pl-PL"/>
        </w:rPr>
        <w:t>ramach wynagrod</w:t>
      </w:r>
      <w:r>
        <w:rPr>
          <w:rFonts w:cstheme="minorHAnsi"/>
          <w:lang w:eastAsia="pl-PL"/>
        </w:rPr>
        <w:t>zenia wskazanego w ART.22 Umowy Wykonawca do przeprowadzenia Testów przygotuje w szczególności:</w:t>
      </w:r>
    </w:p>
    <w:p w14:paraId="4707552C" w14:textId="77777777" w:rsidR="009219BC" w:rsidRPr="00BF67FD" w:rsidRDefault="009219BC" w:rsidP="009219BC">
      <w:pPr>
        <w:numPr>
          <w:ilvl w:val="0"/>
          <w:numId w:val="49"/>
        </w:numPr>
        <w:spacing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Prototyp B</w:t>
      </w:r>
      <w:r w:rsidRPr="00BF67FD">
        <w:rPr>
          <w:rFonts w:cstheme="minorHAnsi"/>
          <w:lang w:eastAsia="pl-PL"/>
        </w:rPr>
        <w:t xml:space="preserve"> zgodny z Wymaganiami Obligatoryjnymi (opisan</w:t>
      </w:r>
      <w:r>
        <w:rPr>
          <w:rFonts w:cstheme="minorHAnsi"/>
          <w:lang w:eastAsia="pl-PL"/>
        </w:rPr>
        <w:t>ymi w pkt. 1.4</w:t>
      </w:r>
      <w:r w:rsidRPr="00DD6D86">
        <w:rPr>
          <w:rFonts w:cstheme="minorHAnsi"/>
          <w:lang w:eastAsia="pl-PL"/>
        </w:rPr>
        <w:t xml:space="preserve">-1.21 </w:t>
      </w:r>
      <w:r w:rsidRPr="00BF67FD">
        <w:rPr>
          <w:rFonts w:cstheme="minorHAnsi"/>
          <w:lang w:eastAsia="pl-PL"/>
        </w:rPr>
        <w:t>w  Załączniku nr 1 do Regulaminu i zadeklarowanymi parametrami technicznymi podany</w:t>
      </w:r>
      <w:r>
        <w:rPr>
          <w:rFonts w:cstheme="minorHAnsi"/>
          <w:lang w:eastAsia="pl-PL"/>
        </w:rPr>
        <w:t>mi</w:t>
      </w:r>
      <w:r w:rsidRPr="00BF67FD">
        <w:rPr>
          <w:rFonts w:cstheme="minorHAnsi"/>
          <w:lang w:eastAsia="pl-PL"/>
        </w:rPr>
        <w:t xml:space="preserve"> przez Wykonawcę w </w:t>
      </w:r>
      <w:r>
        <w:rPr>
          <w:rFonts w:cstheme="minorHAnsi"/>
          <w:lang w:eastAsia="pl-PL"/>
        </w:rPr>
        <w:t>Zaktualizowanej O</w:t>
      </w:r>
      <w:r w:rsidRPr="00BF67FD">
        <w:rPr>
          <w:rFonts w:cstheme="minorHAnsi"/>
          <w:lang w:eastAsia="pl-PL"/>
        </w:rPr>
        <w:t xml:space="preserve">fercie (Załącznik nr 3 do Regulaminu). </w:t>
      </w:r>
    </w:p>
    <w:p w14:paraId="7F5B5824" w14:textId="77777777" w:rsidR="009219BC" w:rsidRPr="00C375BA" w:rsidRDefault="009219BC" w:rsidP="009219BC">
      <w:pPr>
        <w:numPr>
          <w:ilvl w:val="0"/>
          <w:numId w:val="49"/>
        </w:num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 xml:space="preserve">Materiały eksploatacyjne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niezbędne do przeprowadzenia Testów. Wykonawca odpowiada za właściwe zagospodarowanie lub utylizację materiałów eksploatacyjnych użytych do Testów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zgodnie z prawem polskim.</w:t>
      </w:r>
    </w:p>
    <w:p w14:paraId="6E515C9B" w14:textId="77777777" w:rsidR="009219BC" w:rsidRDefault="009219BC" w:rsidP="009219BC">
      <w:pPr>
        <w:spacing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lastRenderedPageBreak/>
        <w:t>Zamawiający wymaga, aby Wykonawca przed rozpoczęciem Testów dostarczył, zamontował oraz uruchomił Prototyp B, następnie po</w:t>
      </w:r>
      <w:r w:rsidRPr="00BF67FD">
        <w:rPr>
          <w:rFonts w:cstheme="minorHAnsi"/>
          <w:lang w:eastAsia="pl-PL"/>
        </w:rPr>
        <w:t xml:space="preserve"> przeprowadzeniu </w:t>
      </w:r>
      <w:r>
        <w:rPr>
          <w:rFonts w:cstheme="minorHAnsi"/>
          <w:lang w:eastAsia="pl-PL"/>
        </w:rPr>
        <w:t>Testów</w:t>
      </w:r>
      <w:r w:rsidRPr="00BF67FD">
        <w:rPr>
          <w:rFonts w:cstheme="minorHAnsi"/>
          <w:lang w:eastAsia="pl-PL"/>
        </w:rPr>
        <w:t xml:space="preserve"> przeprowadzi </w:t>
      </w:r>
      <w:r>
        <w:rPr>
          <w:rFonts w:cstheme="minorHAnsi"/>
          <w:lang w:eastAsia="pl-PL"/>
        </w:rPr>
        <w:t xml:space="preserve">jego </w:t>
      </w:r>
      <w:r w:rsidRPr="00BF67FD">
        <w:rPr>
          <w:rFonts w:cstheme="minorHAnsi"/>
          <w:lang w:eastAsia="pl-PL"/>
        </w:rPr>
        <w:t>demontaż</w:t>
      </w:r>
      <w:r>
        <w:rPr>
          <w:rFonts w:cstheme="minorHAnsi"/>
          <w:lang w:eastAsia="pl-PL"/>
        </w:rPr>
        <w:t>.</w:t>
      </w:r>
    </w:p>
    <w:p w14:paraId="425A8624" w14:textId="77777777" w:rsidR="009219BC" w:rsidRPr="00BF67FD" w:rsidRDefault="009219BC" w:rsidP="009219BC">
      <w:pPr>
        <w:spacing w:line="276" w:lineRule="auto"/>
        <w:jc w:val="both"/>
        <w:rPr>
          <w:rFonts w:cstheme="minorHAnsi"/>
          <w:lang w:eastAsia="pl-PL"/>
        </w:rPr>
      </w:pPr>
    </w:p>
    <w:p w14:paraId="25D8F935" w14:textId="77777777" w:rsidR="009219BC" w:rsidRPr="00BF67FD" w:rsidRDefault="009219BC" w:rsidP="009219BC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 xml:space="preserve">Aby uniknąć wszelkich wątpliwości – Zamawiający przez montaż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rozumie: wniesienie, zamontowanie i podłączenie mechaniczne i elektryczne wszystkich elementów wchodzących w skład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umożliwiających przeprowadzenie </w:t>
      </w:r>
      <w:r>
        <w:rPr>
          <w:rFonts w:cstheme="minorHAnsi"/>
          <w:lang w:eastAsia="pl-PL"/>
        </w:rPr>
        <w:t>T</w:t>
      </w:r>
      <w:r w:rsidRPr="00BF67FD">
        <w:rPr>
          <w:rFonts w:cstheme="minorHAnsi"/>
          <w:lang w:eastAsia="pl-PL"/>
        </w:rPr>
        <w:t xml:space="preserve">estów funkcjonalności w </w:t>
      </w:r>
      <w:r>
        <w:rPr>
          <w:rFonts w:cstheme="minorHAnsi"/>
          <w:lang w:eastAsia="pl-PL"/>
        </w:rPr>
        <w:t>L</w:t>
      </w:r>
      <w:r w:rsidRPr="00BF67FD">
        <w:rPr>
          <w:rFonts w:cstheme="minorHAnsi"/>
          <w:lang w:eastAsia="pl-PL"/>
        </w:rPr>
        <w:t>okalizacji podanej przez Zamawiającego.</w:t>
      </w:r>
    </w:p>
    <w:p w14:paraId="0FDD2FD6" w14:textId="77777777" w:rsidR="009219BC" w:rsidRDefault="009219BC" w:rsidP="009219BC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 xml:space="preserve">Aby uniknąć wszelkich wątpliwości – Zamawiający przez demontaż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rozumie: rozłączenie mechaniczne i elektryczne wszystkich składowych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, zniesienie i transport wszystkich elementów wchodzących w skład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>.</w:t>
      </w:r>
    </w:p>
    <w:p w14:paraId="3380E675" w14:textId="77777777" w:rsidR="009219BC" w:rsidRPr="00BF67FD" w:rsidRDefault="009219BC" w:rsidP="009219BC">
      <w:pPr>
        <w:spacing w:line="276" w:lineRule="auto"/>
        <w:jc w:val="both"/>
        <w:rPr>
          <w:rFonts w:cstheme="minorHAnsi"/>
          <w:lang w:eastAsia="pl-PL"/>
        </w:rPr>
      </w:pPr>
    </w:p>
    <w:p w14:paraId="7315D571" w14:textId="77777777" w:rsidR="009219BC" w:rsidRDefault="009219BC" w:rsidP="009219BC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 xml:space="preserve">W ramach Testów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, Zamawiający będzie badał </w:t>
      </w:r>
      <w:r>
        <w:rPr>
          <w:rFonts w:cstheme="minorHAnsi"/>
          <w:lang w:eastAsia="pl-PL"/>
        </w:rPr>
        <w:t>Prototyp B</w:t>
      </w:r>
      <w:r w:rsidRPr="00BF67FD">
        <w:rPr>
          <w:rFonts w:cstheme="minorHAnsi"/>
          <w:lang w:eastAsia="pl-PL"/>
        </w:rPr>
        <w:t xml:space="preserve"> pod względem Wymagań Obligatoryjnych</w:t>
      </w:r>
      <w:r>
        <w:rPr>
          <w:rFonts w:cstheme="minorHAnsi"/>
          <w:lang w:eastAsia="pl-PL"/>
        </w:rPr>
        <w:t xml:space="preserve">, przepływów energii  elektrycznej zdeklarowanych w Arkuszu Kalkulacyjnym Bilansu Energii </w:t>
      </w:r>
      <w:r w:rsidRPr="00BF67FD">
        <w:rPr>
          <w:rFonts w:cstheme="minorHAnsi"/>
          <w:lang w:eastAsia="pl-PL"/>
        </w:rPr>
        <w:t xml:space="preserve"> oraz deklarowanych parametrów technicznych, które są podstawą do obliczeń Wymagań Konkursowych i opisu Wymagań Jakościowych wskazanych w Załączniku nr 1 do Regulaminu. Wyniki Testów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będą podlegać ocenie i wpłyną na </w:t>
      </w:r>
      <w:r>
        <w:rPr>
          <w:rFonts w:cstheme="minorHAnsi"/>
          <w:lang w:eastAsia="pl-PL"/>
        </w:rPr>
        <w:t xml:space="preserve">wynik </w:t>
      </w:r>
      <w:r w:rsidRPr="00BF67FD">
        <w:rPr>
          <w:rFonts w:cstheme="minorHAnsi"/>
          <w:lang w:eastAsia="pl-PL"/>
        </w:rPr>
        <w:t>selekcj</w:t>
      </w:r>
      <w:r>
        <w:rPr>
          <w:rFonts w:cstheme="minorHAnsi"/>
          <w:lang w:eastAsia="pl-PL"/>
        </w:rPr>
        <w:t>i</w:t>
      </w:r>
      <w:r w:rsidRPr="00BF67FD">
        <w:rPr>
          <w:rFonts w:cstheme="minorHAnsi"/>
          <w:lang w:eastAsia="pl-PL"/>
        </w:rPr>
        <w:t xml:space="preserve"> Uczestników Przedsięwzięcia do Etapu II.</w:t>
      </w:r>
    </w:p>
    <w:p w14:paraId="27AA4012" w14:textId="77777777" w:rsidR="009219BC" w:rsidRPr="00BF67FD" w:rsidRDefault="009219BC" w:rsidP="009219BC">
      <w:pPr>
        <w:spacing w:line="276" w:lineRule="auto"/>
        <w:jc w:val="both"/>
        <w:rPr>
          <w:rFonts w:cstheme="minorHAnsi"/>
          <w:lang w:eastAsia="pl-PL"/>
        </w:rPr>
      </w:pPr>
    </w:p>
    <w:p w14:paraId="4968BB4B" w14:textId="77777777" w:rsidR="009219BC" w:rsidRPr="00A03CAA" w:rsidRDefault="009219BC" w:rsidP="009219BC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>Zamawiający przeprowadzi takie Testy</w:t>
      </w:r>
      <w:r>
        <w:rPr>
          <w:rFonts w:cstheme="minorHAnsi"/>
          <w:lang w:eastAsia="pl-PL"/>
        </w:rPr>
        <w:t xml:space="preserve"> opracowanego Prototypu B</w:t>
      </w:r>
      <w:r w:rsidRPr="00BF67FD">
        <w:rPr>
          <w:rFonts w:cstheme="minorHAnsi"/>
          <w:lang w:eastAsia="pl-PL"/>
        </w:rPr>
        <w:t>, k</w:t>
      </w:r>
      <w:r>
        <w:rPr>
          <w:rFonts w:cstheme="minorHAnsi"/>
          <w:lang w:eastAsia="pl-PL"/>
        </w:rPr>
        <w:t>tórych ogólnym założeniem jest</w:t>
      </w:r>
      <w:r w:rsidRPr="00BF67FD">
        <w:rPr>
          <w:rFonts w:cstheme="minorHAnsi"/>
          <w:lang w:eastAsia="pl-PL"/>
        </w:rPr>
        <w:t xml:space="preserve"> </w:t>
      </w:r>
      <w:r w:rsidRPr="00A03CAA">
        <w:rPr>
          <w:rFonts w:cstheme="minorHAnsi"/>
          <w:lang w:eastAsia="pl-PL"/>
        </w:rPr>
        <w:t>sprawdzenie następujących parametrów Systemu wynikających z przepływu energii określonych przez Wykonawcę w Arkuszu Kalkulacyjnym Bilansu Energii:</w:t>
      </w:r>
    </w:p>
    <w:p w14:paraId="51E61465" w14:textId="77777777" w:rsidR="009219BC" w:rsidRPr="00A03CAA" w:rsidRDefault="009219BC" w:rsidP="009219BC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>Ilości dostarczanego przez System ciepła i/lub chłodu.</w:t>
      </w:r>
    </w:p>
    <w:p w14:paraId="02A952F8" w14:textId="77777777" w:rsidR="009219BC" w:rsidRPr="00A03CAA" w:rsidRDefault="009219BC" w:rsidP="009219BC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 xml:space="preserve">Ilości energii elektrycznej pobieraną przez system podczas dostarczania ciepła i/lub chłodu włącznie z weryfikacją z danymi przedstawionymi przez Wykonawcę w załączniku „Arkusz Kalkulacyjny Bilansu Energii”, </w:t>
      </w:r>
    </w:p>
    <w:p w14:paraId="34E09344" w14:textId="77777777" w:rsidR="009219BC" w:rsidRPr="00A03CAA" w:rsidRDefault="009219BC" w:rsidP="009219BC">
      <w:pPr>
        <w:pStyle w:val="Akapitzlist"/>
        <w:numPr>
          <w:ilvl w:val="0"/>
          <w:numId w:val="69"/>
        </w:numPr>
        <w:spacing w:line="276" w:lineRule="auto"/>
        <w:jc w:val="both"/>
        <w:rPr>
          <w:rFonts w:cstheme="minorHAnsi"/>
          <w:szCs w:val="22"/>
          <w:lang w:eastAsia="pl-PL"/>
        </w:rPr>
      </w:pPr>
      <w:r w:rsidRPr="00A03CAA">
        <w:rPr>
          <w:rFonts w:cstheme="minorHAnsi"/>
          <w:szCs w:val="22"/>
          <w:lang w:eastAsia="pl-PL"/>
        </w:rPr>
        <w:t xml:space="preserve">Pojemności cieplną Magazynu Ciepła i/lub Chłodu, </w:t>
      </w:r>
    </w:p>
    <w:p w14:paraId="267E60C3" w14:textId="77777777" w:rsidR="009219BC" w:rsidRPr="00A03CAA" w:rsidRDefault="009219BC" w:rsidP="009219BC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 xml:space="preserve">Sprawności ładowania/absorpcji Magazynu Ciepła i/lub Chłodu – pomiar ilości energii możliwej do zaabsorbowania przez Magazyn Ciepła i/lub chłodu w danym czasie </w:t>
      </w:r>
    </w:p>
    <w:p w14:paraId="5952E724" w14:textId="77777777" w:rsidR="009219BC" w:rsidRPr="00A03CAA" w:rsidRDefault="009219BC" w:rsidP="009219BC">
      <w:pPr>
        <w:pStyle w:val="Akapitzlist"/>
        <w:numPr>
          <w:ilvl w:val="0"/>
          <w:numId w:val="69"/>
        </w:numPr>
        <w:spacing w:line="276" w:lineRule="auto"/>
        <w:jc w:val="both"/>
        <w:rPr>
          <w:rFonts w:cstheme="minorHAnsi"/>
          <w:szCs w:val="22"/>
          <w:lang w:eastAsia="pl-PL"/>
        </w:rPr>
      </w:pPr>
      <w:r w:rsidRPr="00A03CAA">
        <w:rPr>
          <w:rFonts w:cstheme="minorHAnsi"/>
          <w:szCs w:val="22"/>
          <w:lang w:eastAsia="pl-PL"/>
        </w:rPr>
        <w:t xml:space="preserve">Sprawności rozładowania/desorpcji Magazynu Ciepła i/lub Chłodu, </w:t>
      </w:r>
      <w:r w:rsidRPr="00A03CAA">
        <w:rPr>
          <w:lang w:eastAsia="pl-PL"/>
        </w:rPr>
        <w:t>pomiar ilości energii możliwej do oddania przez Magazyn Ciepła i/lub Chłodu w danym czasie</w:t>
      </w:r>
    </w:p>
    <w:p w14:paraId="5C7A22CC" w14:textId="77777777" w:rsidR="009219BC" w:rsidRPr="00A03CAA" w:rsidRDefault="009219BC" w:rsidP="009219BC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 xml:space="preserve">Wydajności magazynowania ciepła i/lub chłodu – straty ciepła i/lub chłodu podczas użytkowania Systemu </w:t>
      </w:r>
      <w:r w:rsidRPr="00A03CAA">
        <w:rPr>
          <w:rFonts w:eastAsia="Calibri"/>
        </w:rPr>
        <w:t>dostarczania i magazynowania ciepła i/lub chłodu.</w:t>
      </w:r>
    </w:p>
    <w:p w14:paraId="5495DA54" w14:textId="77777777" w:rsidR="009219BC" w:rsidRPr="00BF67FD" w:rsidRDefault="009219BC" w:rsidP="009219BC">
      <w:pPr>
        <w:spacing w:line="276" w:lineRule="auto"/>
        <w:jc w:val="both"/>
        <w:rPr>
          <w:rFonts w:cstheme="minorHAnsi"/>
          <w:lang w:eastAsia="pl-PL"/>
        </w:rPr>
      </w:pPr>
    </w:p>
    <w:p w14:paraId="13E5A9C7" w14:textId="55BB1A17" w:rsidR="009219BC" w:rsidRDefault="009219BC" w:rsidP="009219BC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 xml:space="preserve">Wyniki przeprowadzonych Testów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oraz Wyniki Etapu I stanowią podstawę wyboru </w:t>
      </w:r>
      <w:r w:rsidR="001F1695">
        <w:rPr>
          <w:rFonts w:cstheme="minorHAnsi"/>
          <w:lang w:eastAsia="pl-PL"/>
        </w:rPr>
        <w:t>Uczestników Przedsięwzięcia</w:t>
      </w:r>
      <w:r w:rsidRPr="00BF67FD">
        <w:rPr>
          <w:rFonts w:cstheme="minorHAnsi"/>
          <w:lang w:eastAsia="pl-PL"/>
        </w:rPr>
        <w:t xml:space="preserve"> do Etapu II, zgodnie z Załącznikiem nr 5 do Regulaminu. </w:t>
      </w:r>
    </w:p>
    <w:p w14:paraId="6CAEE1ED" w14:textId="77777777" w:rsidR="009219BC" w:rsidRPr="00BF67FD" w:rsidRDefault="009219BC" w:rsidP="009219BC">
      <w:pPr>
        <w:spacing w:line="276" w:lineRule="auto"/>
        <w:jc w:val="both"/>
        <w:rPr>
          <w:rFonts w:cstheme="minorHAnsi"/>
          <w:lang w:eastAsia="pl-PL"/>
        </w:rPr>
      </w:pPr>
    </w:p>
    <w:p w14:paraId="7C048373" w14:textId="30600EFC" w:rsidR="009219BC" w:rsidRPr="005D2B33" w:rsidRDefault="009219BC" w:rsidP="009219BC">
      <w:pPr>
        <w:spacing w:line="276" w:lineRule="auto"/>
        <w:jc w:val="both"/>
        <w:rPr>
          <w:rFonts w:cstheme="minorHAnsi"/>
          <w:lang w:eastAsia="pl-PL"/>
        </w:rPr>
      </w:pPr>
      <w:r w:rsidRPr="005D2B33">
        <w:rPr>
          <w:rFonts w:cstheme="minorHAnsi"/>
          <w:lang w:eastAsia="pl-PL"/>
        </w:rPr>
        <w:t xml:space="preserve">Pozytywny Wynik Testu Prototypu jest uznawany jeśli wyniki Testów zweryfikują poprawność obliczeń podanych w </w:t>
      </w:r>
      <w:r w:rsidRPr="005D2B33">
        <w:rPr>
          <w:rFonts w:cstheme="minorHAnsi"/>
          <w:b/>
          <w:lang w:eastAsia="pl-PL"/>
        </w:rPr>
        <w:t>Arkuszu Kalkulacyjnym Bilansu Energii</w:t>
      </w:r>
      <w:r>
        <w:rPr>
          <w:rFonts w:cstheme="minorHAnsi"/>
          <w:lang w:eastAsia="pl-PL"/>
        </w:rPr>
        <w:t xml:space="preserve"> </w:t>
      </w:r>
      <w:r w:rsidRPr="005D2B33">
        <w:rPr>
          <w:rFonts w:cstheme="minorHAnsi"/>
          <w:lang w:eastAsia="pl-PL"/>
        </w:rPr>
        <w:t>oraz Prototyp Testowanego Systemu spełni Wymagania  Obligatoryjne opisane w pkt. 1.1- 1.3, 1.7 -1.21 w Załączniku nr 1 do Regulaminu.</w:t>
      </w:r>
    </w:p>
    <w:p w14:paraId="5433C185" w14:textId="77777777" w:rsidR="009219BC" w:rsidRDefault="009219BC" w:rsidP="009219BC">
      <w:pPr>
        <w:jc w:val="both"/>
        <w:rPr>
          <w:lang w:eastAsia="pl-PL"/>
        </w:rPr>
      </w:pPr>
    </w:p>
    <w:p w14:paraId="6093F723" w14:textId="77777777" w:rsidR="009219BC" w:rsidRPr="00A5360C" w:rsidRDefault="009219BC" w:rsidP="009219BC">
      <w:pPr>
        <w:jc w:val="both"/>
        <w:rPr>
          <w:rFonts w:cstheme="minorHAnsi"/>
          <w:lang w:eastAsia="pl-PL"/>
        </w:rPr>
      </w:pPr>
    </w:p>
    <w:p w14:paraId="277CE22B" w14:textId="3B2DA50D" w:rsidR="009219BC" w:rsidRPr="0057685C" w:rsidRDefault="009219BC" w:rsidP="009219BC">
      <w:pPr>
        <w:pStyle w:val="Nagwek3"/>
      </w:pPr>
      <w:bookmarkStart w:id="34" w:name="_Toc75353569"/>
      <w:r w:rsidRPr="0057685C">
        <w:t>Ocena wyników prac Etapu I, Se</w:t>
      </w:r>
      <w:r w:rsidR="00D54918">
        <w:t>le</w:t>
      </w:r>
      <w:r w:rsidRPr="0057685C">
        <w:t xml:space="preserve">kcja </w:t>
      </w:r>
      <w:r w:rsidR="001F1695">
        <w:t>Uczestników Przedsięwzięcia</w:t>
      </w:r>
      <w:r w:rsidRPr="0057685C">
        <w:t xml:space="preserve"> do Etapu II</w:t>
      </w:r>
      <w:bookmarkEnd w:id="34"/>
    </w:p>
    <w:p w14:paraId="7CFD4709" w14:textId="36726DB9" w:rsidR="009219BC" w:rsidRPr="00DB3DB6" w:rsidRDefault="009219BC" w:rsidP="009219B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 xml:space="preserve">Po zakończeniu Prac B+R dla </w:t>
      </w:r>
      <w:r>
        <w:rPr>
          <w:rFonts w:ascii="Calibri" w:hAnsi="Calibri" w:cs="Calibri"/>
          <w:lang w:bidi="ar-SA"/>
        </w:rPr>
        <w:t>Systemu 3</w:t>
      </w:r>
      <w:r w:rsidRPr="00DB3DB6">
        <w:rPr>
          <w:rFonts w:ascii="Calibri" w:hAnsi="Calibri" w:cs="Calibri"/>
          <w:lang w:bidi="ar-SA"/>
        </w:rPr>
        <w:t xml:space="preserve"> dla </w:t>
      </w:r>
      <w:r>
        <w:rPr>
          <w:rFonts w:ascii="Calibri" w:hAnsi="Calibri" w:cs="Calibri"/>
          <w:lang w:bidi="ar-SA"/>
        </w:rPr>
        <w:t>Budynku Biurowego</w:t>
      </w:r>
      <w:r w:rsidRPr="00DB3DB6">
        <w:rPr>
          <w:rFonts w:ascii="Calibri" w:hAnsi="Calibri" w:cs="Calibri"/>
          <w:lang w:bidi="ar-SA"/>
        </w:rPr>
        <w:t xml:space="preserve"> wg </w:t>
      </w:r>
      <w:r>
        <w:rPr>
          <w:rFonts w:ascii="Calibri" w:hAnsi="Calibri" w:cs="Calibri"/>
          <w:lang w:bidi="ar-SA"/>
        </w:rPr>
        <w:t xml:space="preserve">Modelu III </w:t>
      </w:r>
      <w:r w:rsidRPr="00DB3DB6">
        <w:rPr>
          <w:rFonts w:ascii="Calibri" w:hAnsi="Calibri" w:cs="Calibri"/>
          <w:lang w:bidi="ar-SA"/>
        </w:rPr>
        <w:t xml:space="preserve"> oraz dostarczeniu wszystkich wymaganych Wyników Prac B+R  Etapu I</w:t>
      </w:r>
      <w:r>
        <w:rPr>
          <w:rFonts w:ascii="Calibri" w:hAnsi="Calibri" w:cs="Calibri"/>
          <w:lang w:bidi="ar-SA"/>
        </w:rPr>
        <w:t xml:space="preserve"> opisanych w Tabeli 4</w:t>
      </w:r>
      <w:r w:rsidRPr="00DB3DB6">
        <w:rPr>
          <w:rFonts w:ascii="Calibri" w:hAnsi="Calibri" w:cs="Calibri"/>
          <w:lang w:bidi="ar-SA"/>
        </w:rPr>
        <w:t xml:space="preserve">, Zamawiający dokonuje Oceny </w:t>
      </w:r>
      <w:r w:rsidR="00DA0ABC">
        <w:rPr>
          <w:rFonts w:ascii="Calibri" w:hAnsi="Calibri" w:cs="Calibri"/>
          <w:lang w:bidi="ar-SA"/>
        </w:rPr>
        <w:t>Wyników Prac Etapu</w:t>
      </w:r>
      <w:r w:rsidRPr="00DB3DB6">
        <w:rPr>
          <w:rFonts w:ascii="Calibri" w:hAnsi="Calibri" w:cs="Calibri"/>
          <w:lang w:bidi="ar-SA"/>
        </w:rPr>
        <w:t xml:space="preserve"> I</w:t>
      </w:r>
      <w:r>
        <w:rPr>
          <w:rFonts w:ascii="Calibri" w:hAnsi="Calibri" w:cs="Calibri"/>
          <w:lang w:bidi="ar-SA"/>
        </w:rPr>
        <w:t>.</w:t>
      </w:r>
      <w:r w:rsidRPr="00DB3DB6" w:rsidDel="005E1A87">
        <w:rPr>
          <w:rFonts w:ascii="Calibri" w:hAnsi="Calibri" w:cs="Calibri"/>
          <w:lang w:bidi="ar-SA"/>
        </w:rPr>
        <w:t xml:space="preserve"> </w:t>
      </w:r>
    </w:p>
    <w:p w14:paraId="1B9B260C" w14:textId="77777777" w:rsidR="009219BC" w:rsidRDefault="009219BC" w:rsidP="009219B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</w:p>
    <w:p w14:paraId="2A0F64EA" w14:textId="0C6474BB" w:rsidR="009219BC" w:rsidRPr="00DB3DB6" w:rsidRDefault="009219BC" w:rsidP="009219B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lastRenderedPageBreak/>
        <w:t xml:space="preserve">W trakcie Oceny </w:t>
      </w:r>
      <w:r w:rsidR="00DA0ABC">
        <w:rPr>
          <w:rFonts w:ascii="Calibri" w:hAnsi="Calibri" w:cs="Calibri"/>
          <w:lang w:bidi="ar-SA"/>
        </w:rPr>
        <w:t>Wyników Prac Etapu</w:t>
      </w:r>
      <w:r w:rsidRPr="00DB3DB6">
        <w:rPr>
          <w:rFonts w:ascii="Calibri" w:hAnsi="Calibri" w:cs="Calibri"/>
          <w:lang w:bidi="ar-SA"/>
        </w:rPr>
        <w:t xml:space="preserve"> I oraz Selekcji </w:t>
      </w:r>
      <w:r w:rsidR="001F1695">
        <w:rPr>
          <w:rFonts w:ascii="Calibri" w:hAnsi="Calibri" w:cs="Calibri"/>
          <w:lang w:bidi="ar-SA"/>
        </w:rPr>
        <w:t>Uczestników Przedsięwzięcia</w:t>
      </w:r>
      <w:r w:rsidRPr="00DB3DB6">
        <w:rPr>
          <w:rFonts w:ascii="Calibri" w:hAnsi="Calibri" w:cs="Calibri"/>
          <w:lang w:bidi="ar-SA"/>
        </w:rPr>
        <w:t xml:space="preserve"> do Etapu II Zamawiający dokonuje</w:t>
      </w:r>
      <w:r>
        <w:rPr>
          <w:rFonts w:ascii="Calibri" w:hAnsi="Calibri" w:cs="Calibri"/>
          <w:lang w:bidi="ar-SA"/>
        </w:rPr>
        <w:t xml:space="preserve"> m.in.</w:t>
      </w:r>
      <w:r w:rsidRPr="00DB3DB6">
        <w:rPr>
          <w:rFonts w:ascii="Calibri" w:hAnsi="Calibri" w:cs="Calibri"/>
          <w:lang w:bidi="ar-SA"/>
        </w:rPr>
        <w:t xml:space="preserve"> weryfikacji: </w:t>
      </w:r>
    </w:p>
    <w:p w14:paraId="2B9F3495" w14:textId="5D5BD9C4" w:rsidR="009219BC" w:rsidRPr="009E0611" w:rsidRDefault="009219BC" w:rsidP="009219BC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Wykonawca terminowo złożył wszystkie wymagane </w:t>
      </w:r>
      <w:r>
        <w:rPr>
          <w:rFonts w:ascii="Calibri" w:hAnsi="Calibri" w:cs="Calibri"/>
          <w:lang w:bidi="ar-SA"/>
        </w:rPr>
        <w:t xml:space="preserve">dokumenty </w:t>
      </w:r>
      <w:r w:rsidR="004B3E3E">
        <w:rPr>
          <w:rFonts w:ascii="Calibri" w:hAnsi="Calibri" w:cs="Calibri"/>
          <w:lang w:bidi="ar-SA"/>
        </w:rPr>
        <w:t>zgodne z Tabelą nr 4</w:t>
      </w:r>
      <w:r w:rsidRPr="009E0611">
        <w:rPr>
          <w:rFonts w:ascii="Calibri" w:hAnsi="Calibri" w:cs="Calibri"/>
          <w:lang w:bidi="ar-SA"/>
        </w:rPr>
        <w:t xml:space="preserve"> Wyniki Prac Etapu I,</w:t>
      </w:r>
    </w:p>
    <w:p w14:paraId="15B10E39" w14:textId="77777777" w:rsidR="009219BC" w:rsidRPr="009E0611" w:rsidRDefault="009219BC" w:rsidP="009219BC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Wykonawca otrzymał Wynik Pozytywny Testów </w:t>
      </w:r>
      <w:r>
        <w:rPr>
          <w:rFonts w:ascii="Calibri" w:hAnsi="Calibri" w:cs="Calibri"/>
          <w:lang w:bidi="ar-SA"/>
        </w:rPr>
        <w:t>Prototypu B</w:t>
      </w:r>
      <w:r w:rsidRPr="009E0611">
        <w:rPr>
          <w:rFonts w:ascii="Calibri" w:hAnsi="Calibri" w:cs="Calibri"/>
          <w:lang w:bidi="ar-SA"/>
        </w:rPr>
        <w:t xml:space="preserve"> Systemu </w:t>
      </w:r>
      <w:r>
        <w:rPr>
          <w:rFonts w:ascii="Calibri" w:hAnsi="Calibri" w:cs="Calibri"/>
          <w:lang w:bidi="ar-SA"/>
        </w:rPr>
        <w:t>dostarczającego i m</w:t>
      </w:r>
      <w:r w:rsidRPr="009E0611">
        <w:rPr>
          <w:rFonts w:ascii="Calibri" w:hAnsi="Calibri" w:cs="Calibri"/>
          <w:lang w:bidi="ar-SA"/>
        </w:rPr>
        <w:t>agazyn</w:t>
      </w:r>
      <w:r>
        <w:rPr>
          <w:rFonts w:ascii="Calibri" w:hAnsi="Calibri" w:cs="Calibri"/>
          <w:lang w:bidi="ar-SA"/>
        </w:rPr>
        <w:t>ującego</w:t>
      </w:r>
      <w:r w:rsidRPr="009E0611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>c</w:t>
      </w:r>
      <w:r w:rsidRPr="009E0611">
        <w:rPr>
          <w:rFonts w:ascii="Calibri" w:hAnsi="Calibri" w:cs="Calibri"/>
          <w:lang w:bidi="ar-SA"/>
        </w:rPr>
        <w:t>iepł</w:t>
      </w:r>
      <w:r>
        <w:rPr>
          <w:rFonts w:ascii="Calibri" w:hAnsi="Calibri" w:cs="Calibri"/>
          <w:lang w:bidi="ar-SA"/>
        </w:rPr>
        <w:t>o</w:t>
      </w:r>
      <w:r w:rsidRPr="009E0611">
        <w:rPr>
          <w:rFonts w:ascii="Calibri" w:hAnsi="Calibri" w:cs="Calibri"/>
          <w:lang w:bidi="ar-SA"/>
        </w:rPr>
        <w:t xml:space="preserve"> i </w:t>
      </w:r>
      <w:r>
        <w:rPr>
          <w:rFonts w:ascii="Calibri" w:hAnsi="Calibri" w:cs="Calibri"/>
          <w:lang w:bidi="ar-SA"/>
        </w:rPr>
        <w:t>c</w:t>
      </w:r>
      <w:r w:rsidRPr="009E0611">
        <w:rPr>
          <w:rFonts w:ascii="Calibri" w:hAnsi="Calibri" w:cs="Calibri"/>
          <w:lang w:bidi="ar-SA"/>
        </w:rPr>
        <w:t>hł</w:t>
      </w:r>
      <w:r>
        <w:rPr>
          <w:rFonts w:ascii="Calibri" w:hAnsi="Calibri" w:cs="Calibri"/>
          <w:lang w:bidi="ar-SA"/>
        </w:rPr>
        <w:t>ó</w:t>
      </w:r>
      <w:r w:rsidRPr="009E0611">
        <w:rPr>
          <w:rFonts w:ascii="Calibri" w:hAnsi="Calibri" w:cs="Calibri"/>
          <w:lang w:bidi="ar-SA"/>
        </w:rPr>
        <w:t>d dla</w:t>
      </w:r>
      <w:r>
        <w:rPr>
          <w:rFonts w:ascii="Calibri" w:hAnsi="Calibri" w:cs="Calibri"/>
          <w:lang w:bidi="ar-SA"/>
        </w:rPr>
        <w:t xml:space="preserve"> Budynku Biurowego</w:t>
      </w:r>
      <w:r w:rsidRPr="009E0611">
        <w:rPr>
          <w:rFonts w:ascii="Calibri" w:hAnsi="Calibri" w:cs="Calibri"/>
          <w:lang w:bidi="ar-SA"/>
        </w:rPr>
        <w:t xml:space="preserve"> wg </w:t>
      </w:r>
      <w:r>
        <w:rPr>
          <w:rFonts w:ascii="Calibri" w:hAnsi="Calibri" w:cs="Calibri"/>
          <w:lang w:bidi="ar-SA"/>
        </w:rPr>
        <w:t>Modelu III</w:t>
      </w:r>
      <w:r w:rsidRPr="009E0611">
        <w:rPr>
          <w:rFonts w:ascii="Calibri" w:hAnsi="Calibri" w:cs="Calibri"/>
          <w:lang w:bidi="ar-SA"/>
        </w:rPr>
        <w:t>,</w:t>
      </w:r>
    </w:p>
    <w:p w14:paraId="447B6F3B" w14:textId="77777777" w:rsidR="009219BC" w:rsidRDefault="009219BC" w:rsidP="009219BC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</w:t>
      </w:r>
      <w:r>
        <w:rPr>
          <w:rFonts w:ascii="Calibri" w:hAnsi="Calibri" w:cs="Calibri"/>
          <w:lang w:bidi="ar-SA"/>
        </w:rPr>
        <w:t>System 3</w:t>
      </w:r>
      <w:r w:rsidRPr="009E0611">
        <w:rPr>
          <w:rFonts w:ascii="Calibri" w:hAnsi="Calibri" w:cs="Calibri"/>
          <w:lang w:bidi="ar-SA"/>
        </w:rPr>
        <w:t xml:space="preserve"> spełni</w:t>
      </w:r>
      <w:r w:rsidRPr="42324882">
        <w:rPr>
          <w:rFonts w:ascii="Calibri" w:hAnsi="Calibri" w:cs="Calibri"/>
          <w:lang w:bidi="ar-SA"/>
        </w:rPr>
        <w:t>a</w:t>
      </w:r>
      <w:r w:rsidRPr="009E0611">
        <w:rPr>
          <w:rFonts w:ascii="Calibri" w:hAnsi="Calibri" w:cs="Calibri"/>
          <w:lang w:bidi="ar-SA"/>
        </w:rPr>
        <w:t xml:space="preserve"> Wymagania Obligatoryjne – nr</w:t>
      </w:r>
      <w:r>
        <w:rPr>
          <w:rFonts w:ascii="Calibri" w:hAnsi="Calibri" w:cs="Calibri"/>
          <w:lang w:bidi="ar-SA"/>
        </w:rPr>
        <w:t xml:space="preserve"> 1.4</w:t>
      </w:r>
      <w:r w:rsidRPr="42324882">
        <w:rPr>
          <w:rFonts w:ascii="Calibri" w:hAnsi="Calibri" w:cs="Calibri"/>
          <w:lang w:bidi="ar-SA"/>
        </w:rPr>
        <w:t>- 1.21</w:t>
      </w:r>
      <w:r w:rsidRPr="009E0611">
        <w:rPr>
          <w:rFonts w:ascii="Calibri" w:hAnsi="Calibri" w:cs="Calibri"/>
          <w:lang w:bidi="ar-SA"/>
        </w:rPr>
        <w:t xml:space="preserve"> przy czym spełnienie będzie weryfikowane na podstawie Wyników Prac B+R dostarczonych przez Wnioskodawcę, </w:t>
      </w:r>
    </w:p>
    <w:p w14:paraId="4E67120F" w14:textId="77777777" w:rsidR="009219BC" w:rsidRPr="009E0611" w:rsidRDefault="009219BC" w:rsidP="009219BC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</w:t>
      </w:r>
      <w:r>
        <w:rPr>
          <w:rFonts w:ascii="Calibri" w:hAnsi="Calibri" w:cs="Calibri"/>
          <w:lang w:bidi="ar-SA"/>
        </w:rPr>
        <w:t xml:space="preserve">Prototyp B </w:t>
      </w:r>
      <w:r w:rsidRPr="009E0611">
        <w:rPr>
          <w:rFonts w:ascii="Calibri" w:hAnsi="Calibri" w:cs="Calibri"/>
          <w:lang w:bidi="ar-SA"/>
        </w:rPr>
        <w:t>spełn</w:t>
      </w:r>
      <w:r>
        <w:rPr>
          <w:rFonts w:ascii="Calibri" w:hAnsi="Calibri" w:cs="Calibri"/>
          <w:lang w:bidi="ar-SA"/>
        </w:rPr>
        <w:t>ił</w:t>
      </w:r>
      <w:r w:rsidRPr="009E0611">
        <w:rPr>
          <w:rFonts w:ascii="Calibri" w:hAnsi="Calibri" w:cs="Calibri"/>
          <w:lang w:bidi="ar-SA"/>
        </w:rPr>
        <w:t xml:space="preserve"> Wymagania Obligatoryjne</w:t>
      </w:r>
      <w:r w:rsidRPr="00CF3BDC">
        <w:rPr>
          <w:rFonts w:ascii="Calibri" w:hAnsi="Calibri" w:cs="Calibri"/>
          <w:lang w:bidi="ar-SA"/>
        </w:rPr>
        <w:t> – nr</w:t>
      </w:r>
      <w:r>
        <w:rPr>
          <w:rFonts w:ascii="Calibri" w:hAnsi="Calibri" w:cs="Calibri"/>
          <w:lang w:bidi="ar-SA"/>
        </w:rPr>
        <w:t xml:space="preserve"> 1.4</w:t>
      </w:r>
      <w:r w:rsidRPr="00CF3BDC">
        <w:rPr>
          <w:rFonts w:ascii="Calibri" w:hAnsi="Calibri" w:cs="Calibri"/>
          <w:lang w:bidi="ar-SA"/>
        </w:rPr>
        <w:t>- 1.21</w:t>
      </w:r>
      <w:r w:rsidRPr="00681F3C">
        <w:rPr>
          <w:rFonts w:ascii="Calibri" w:hAnsi="Calibri" w:cs="Calibri"/>
          <w:lang w:bidi="ar-SA"/>
        </w:rPr>
        <w:t xml:space="preserve"> </w:t>
      </w:r>
      <w:r w:rsidRPr="009E0611">
        <w:rPr>
          <w:rFonts w:ascii="Calibri" w:hAnsi="Calibri" w:cs="Calibri"/>
          <w:lang w:bidi="ar-SA"/>
        </w:rPr>
        <w:t>, przy czym spełnienie będzie weryfikowane na podstawie Testów Prototypu Systemu,</w:t>
      </w:r>
    </w:p>
    <w:p w14:paraId="632CAB4E" w14:textId="783C5025" w:rsidR="009219BC" w:rsidRPr="009E0611" w:rsidRDefault="009219BC" w:rsidP="009219BC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</w:t>
      </w:r>
      <w:r>
        <w:rPr>
          <w:rFonts w:ascii="Calibri" w:hAnsi="Calibri" w:cs="Calibri"/>
          <w:lang w:bidi="ar-SA"/>
        </w:rPr>
        <w:t>System 3</w:t>
      </w:r>
      <w:r w:rsidRPr="009E0611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>posiada cechy i rozwiązania opisane w</w:t>
      </w:r>
      <w:r w:rsidRPr="009E0611">
        <w:rPr>
          <w:rFonts w:ascii="Calibri" w:hAnsi="Calibri" w:cs="Calibri"/>
          <w:lang w:bidi="ar-SA"/>
        </w:rPr>
        <w:t xml:space="preserve"> Wymagani</w:t>
      </w:r>
      <w:r>
        <w:rPr>
          <w:rFonts w:ascii="Calibri" w:hAnsi="Calibri" w:cs="Calibri"/>
          <w:lang w:bidi="ar-SA"/>
        </w:rPr>
        <w:t>ach</w:t>
      </w:r>
      <w:r w:rsidRPr="009E0611">
        <w:rPr>
          <w:rFonts w:ascii="Calibri" w:hAnsi="Calibri" w:cs="Calibri"/>
          <w:lang w:bidi="ar-SA"/>
        </w:rPr>
        <w:t> Jakościow</w:t>
      </w:r>
      <w:r>
        <w:rPr>
          <w:rFonts w:ascii="Calibri" w:hAnsi="Calibri" w:cs="Calibri"/>
          <w:lang w:bidi="ar-SA"/>
        </w:rPr>
        <w:t>ych</w:t>
      </w:r>
      <w:r w:rsidRPr="009E0611">
        <w:rPr>
          <w:rFonts w:ascii="Calibri" w:hAnsi="Calibri" w:cs="Calibri"/>
          <w:lang w:bidi="ar-SA"/>
        </w:rPr>
        <w:t> </w:t>
      </w:r>
      <w:r>
        <w:rPr>
          <w:rFonts w:ascii="Calibri" w:hAnsi="Calibri" w:cs="Calibri"/>
          <w:lang w:bidi="ar-SA"/>
        </w:rPr>
        <w:t>w Zaktualizowanej Ofercie</w:t>
      </w:r>
      <w:r w:rsidRPr="009E0611">
        <w:rPr>
          <w:rFonts w:ascii="Calibri" w:hAnsi="Calibri" w:cs="Calibri"/>
          <w:lang w:bidi="ar-SA"/>
        </w:rPr>
        <w:t xml:space="preserve">, przy czym </w:t>
      </w:r>
      <w:r>
        <w:rPr>
          <w:rFonts w:ascii="Calibri" w:hAnsi="Calibri" w:cs="Calibri"/>
          <w:lang w:bidi="ar-SA"/>
        </w:rPr>
        <w:t xml:space="preserve">spełnienie </w:t>
      </w:r>
      <w:r w:rsidRPr="009E0611">
        <w:rPr>
          <w:rFonts w:ascii="Calibri" w:hAnsi="Calibri" w:cs="Calibri"/>
          <w:lang w:bidi="ar-SA"/>
        </w:rPr>
        <w:t xml:space="preserve">będzie weryfikowane na podstawie </w:t>
      </w:r>
      <w:r w:rsidR="00DA0ABC">
        <w:rPr>
          <w:rFonts w:ascii="Calibri" w:hAnsi="Calibri" w:cs="Calibri"/>
          <w:lang w:bidi="ar-SA"/>
        </w:rPr>
        <w:t>Wyników Prac Etapu</w:t>
      </w:r>
      <w:r>
        <w:rPr>
          <w:rFonts w:ascii="Calibri" w:hAnsi="Calibri" w:cs="Calibri"/>
          <w:lang w:bidi="ar-SA"/>
        </w:rPr>
        <w:t xml:space="preserve"> I</w:t>
      </w:r>
    </w:p>
    <w:p w14:paraId="43B4B1B8" w14:textId="4F2E4347" w:rsidR="009219BC" w:rsidRPr="00DB3DB6" w:rsidRDefault="009219BC" w:rsidP="009219BC">
      <w:pPr>
        <w:autoSpaceDE w:val="0"/>
        <w:autoSpaceDN w:val="0"/>
        <w:adjustRightInd w:val="0"/>
        <w:spacing w:before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 xml:space="preserve">Po zakończeniu Oceny </w:t>
      </w:r>
      <w:r w:rsidR="00DA0ABC">
        <w:rPr>
          <w:rFonts w:ascii="Calibri" w:hAnsi="Calibri" w:cs="Calibri"/>
          <w:lang w:bidi="ar-SA"/>
        </w:rPr>
        <w:t>Wyników Prac Etapu</w:t>
      </w:r>
      <w:r>
        <w:rPr>
          <w:rFonts w:ascii="Calibri" w:hAnsi="Calibri" w:cs="Calibri"/>
          <w:lang w:bidi="ar-SA"/>
        </w:rPr>
        <w:t xml:space="preserve"> I, </w:t>
      </w:r>
      <w:r w:rsidRPr="00DB3DB6">
        <w:rPr>
          <w:rFonts w:ascii="Calibri" w:hAnsi="Calibri" w:cs="Calibri"/>
          <w:lang w:bidi="ar-SA"/>
        </w:rPr>
        <w:t xml:space="preserve">Zamawiający dokonuje Selekcji </w:t>
      </w:r>
      <w:r w:rsidR="001F1695">
        <w:rPr>
          <w:rFonts w:ascii="Calibri" w:hAnsi="Calibri" w:cs="Calibri"/>
          <w:lang w:bidi="ar-SA"/>
        </w:rPr>
        <w:t>Uczestników Przedsięwzięcia</w:t>
      </w:r>
      <w:r w:rsidRPr="00DB3DB6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do Etapu II </w:t>
      </w:r>
      <w:r w:rsidRPr="00DB3DB6">
        <w:rPr>
          <w:rFonts w:ascii="Calibri" w:hAnsi="Calibri" w:cs="Calibri"/>
          <w:lang w:bidi="ar-SA"/>
        </w:rPr>
        <w:t>na podstawie Wymagań Obligatoryjnych, Jakościowych</w:t>
      </w:r>
      <w:r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 xml:space="preserve">oraz </w:t>
      </w:r>
      <w:r>
        <w:rPr>
          <w:rFonts w:ascii="Calibri" w:hAnsi="Calibri" w:cs="Calibri"/>
          <w:lang w:bidi="ar-SA"/>
        </w:rPr>
        <w:t xml:space="preserve">deklarowanych parametrów technicznych </w:t>
      </w:r>
      <w:r w:rsidRPr="005E1A87">
        <w:rPr>
          <w:rFonts w:ascii="Calibri" w:hAnsi="Calibri" w:cs="Calibri"/>
          <w:lang w:bidi="ar-SA"/>
        </w:rPr>
        <w:t xml:space="preserve">które są podstawą do obliczeń Wymagań Konkursowych </w:t>
      </w:r>
      <w:r>
        <w:rPr>
          <w:rFonts w:ascii="Calibri" w:hAnsi="Calibri" w:cs="Calibri"/>
          <w:lang w:bidi="ar-SA"/>
        </w:rPr>
        <w:t>weryfikuje</w:t>
      </w:r>
      <w:r w:rsidRPr="00DB3DB6">
        <w:rPr>
          <w:rFonts w:ascii="Calibri" w:hAnsi="Calibri" w:cs="Calibri"/>
          <w:lang w:bidi="ar-SA"/>
        </w:rPr>
        <w:t>, czy powyższe Wymagania zostały spełnione, zgodnie z opisem w Załącznik</w:t>
      </w:r>
      <w:r>
        <w:rPr>
          <w:rFonts w:ascii="Calibri" w:hAnsi="Calibri" w:cs="Calibri"/>
          <w:lang w:bidi="ar-SA"/>
        </w:rPr>
        <w:t>u</w:t>
      </w:r>
      <w:r w:rsidRPr="00DB3DB6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nr </w:t>
      </w:r>
      <w:r w:rsidRPr="00DB3DB6">
        <w:rPr>
          <w:rFonts w:ascii="Calibri" w:hAnsi="Calibri" w:cs="Calibri"/>
          <w:lang w:bidi="ar-SA"/>
        </w:rPr>
        <w:t>5 do Regulaminu.</w:t>
      </w:r>
    </w:p>
    <w:p w14:paraId="0612A648" w14:textId="49F94D9D" w:rsidR="009219BC" w:rsidRPr="00B7783F" w:rsidRDefault="009219BC" w:rsidP="009219B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 xml:space="preserve">W wyniku Selekcji </w:t>
      </w:r>
      <w:r w:rsidR="001F1695">
        <w:rPr>
          <w:rFonts w:ascii="Calibri" w:hAnsi="Calibri" w:cs="Calibri"/>
          <w:lang w:bidi="ar-SA"/>
        </w:rPr>
        <w:t>Uczestników Przedsięwzięcia</w:t>
      </w:r>
      <w:r w:rsidRPr="00DB3DB6">
        <w:rPr>
          <w:rFonts w:ascii="Calibri" w:hAnsi="Calibri" w:cs="Calibri"/>
          <w:lang w:bidi="ar-SA"/>
        </w:rPr>
        <w:t xml:space="preserve"> do Etapu II, Zamawiający wybierze Wykonawcę, który zostanie dopuszczony do realizacji Etapu II i prac badawczo-rozwojowych</w:t>
      </w:r>
      <w:r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>nad Demonstratorem</w:t>
      </w:r>
      <w:r>
        <w:rPr>
          <w:rFonts w:ascii="Calibri" w:hAnsi="Calibri" w:cs="Calibri"/>
          <w:lang w:bidi="ar-SA"/>
        </w:rPr>
        <w:t xml:space="preserve"> B.</w:t>
      </w:r>
    </w:p>
    <w:p w14:paraId="1481C1BF" w14:textId="77777777" w:rsidR="009219BC" w:rsidRPr="00857ED2" w:rsidRDefault="009219BC" w:rsidP="009219BC">
      <w:pPr>
        <w:pStyle w:val="Nagwek2"/>
        <w:rPr>
          <w:b w:val="0"/>
          <w:color w:val="2F5496" w:themeColor="accent5" w:themeShade="BF"/>
          <w:sz w:val="28"/>
        </w:rPr>
      </w:pPr>
      <w:bookmarkStart w:id="35" w:name="_Toc75353570"/>
      <w:r w:rsidRPr="00857ED2">
        <w:rPr>
          <w:b w:val="0"/>
          <w:color w:val="2F5496" w:themeColor="accent5" w:themeShade="BF"/>
          <w:sz w:val="28"/>
        </w:rPr>
        <w:t>Etap II</w:t>
      </w:r>
      <w:bookmarkEnd w:id="35"/>
      <w:r w:rsidRPr="00857ED2">
        <w:rPr>
          <w:b w:val="0"/>
          <w:color w:val="2F5496" w:themeColor="accent5" w:themeShade="BF"/>
          <w:sz w:val="28"/>
        </w:rPr>
        <w:t xml:space="preserve"> </w:t>
      </w:r>
    </w:p>
    <w:p w14:paraId="50F26898" w14:textId="77777777" w:rsidR="009219BC" w:rsidRPr="00857ED2" w:rsidRDefault="009219BC" w:rsidP="009219BC">
      <w:pPr>
        <w:pStyle w:val="Nagwek3"/>
      </w:pPr>
      <w:bookmarkStart w:id="36" w:name="_Toc75353571"/>
      <w:r w:rsidRPr="00857ED2">
        <w:t>Informacje wstępne</w:t>
      </w:r>
      <w:bookmarkEnd w:id="36"/>
    </w:p>
    <w:p w14:paraId="7EA36F80" w14:textId="77777777" w:rsidR="009219BC" w:rsidRPr="00DB3DB6" w:rsidRDefault="009219BC" w:rsidP="009219B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W</w:t>
      </w:r>
      <w:r w:rsidRPr="00415E49">
        <w:rPr>
          <w:rFonts w:ascii="Calibri" w:hAnsi="Calibri" w:cs="Calibri"/>
          <w:lang w:bidi="ar-SA"/>
        </w:rPr>
        <w:t xml:space="preserve"> ramach </w:t>
      </w:r>
      <w:r>
        <w:rPr>
          <w:rFonts w:ascii="Calibri" w:hAnsi="Calibri" w:cs="Calibri"/>
          <w:lang w:bidi="ar-SA"/>
        </w:rPr>
        <w:t>Etapu II</w:t>
      </w:r>
      <w:r w:rsidRPr="00415E49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jeden </w:t>
      </w:r>
      <w:r w:rsidRPr="00415E49">
        <w:rPr>
          <w:rFonts w:ascii="Calibri" w:hAnsi="Calibri" w:cs="Calibri"/>
          <w:lang w:bidi="ar-SA"/>
        </w:rPr>
        <w:t xml:space="preserve">Uczestnik Przedsięwzięcia wybrany w ramach Selekcji będzie prowadził dalsze Prace B+R, w wyniku których opracuje </w:t>
      </w:r>
      <w:r>
        <w:rPr>
          <w:rFonts w:ascii="Calibri" w:hAnsi="Calibri" w:cs="Calibri"/>
          <w:lang w:bidi="ar-SA"/>
        </w:rPr>
        <w:t>Demonstrator B</w:t>
      </w:r>
      <w:r w:rsidRPr="00415E49">
        <w:rPr>
          <w:rFonts w:ascii="Calibri" w:hAnsi="Calibri" w:cs="Calibri"/>
          <w:lang w:bidi="ar-SA"/>
        </w:rPr>
        <w:t xml:space="preserve">, czyli </w:t>
      </w:r>
      <w:r>
        <w:rPr>
          <w:rFonts w:ascii="Calibri" w:hAnsi="Calibri" w:cs="Calibri"/>
          <w:lang w:bidi="ar-SA"/>
        </w:rPr>
        <w:t>System 3</w:t>
      </w:r>
      <w:r w:rsidRPr="00415E49">
        <w:rPr>
          <w:rFonts w:ascii="Calibri" w:hAnsi="Calibri" w:cs="Calibri"/>
          <w:lang w:bidi="ar-SA"/>
        </w:rPr>
        <w:t xml:space="preserve"> zainstalowany w </w:t>
      </w:r>
      <w:r>
        <w:rPr>
          <w:rFonts w:ascii="Calibri" w:hAnsi="Calibri" w:cs="Calibri"/>
          <w:lang w:bidi="ar-SA"/>
        </w:rPr>
        <w:t>Budynku Biurowym wskazanym przez Zamawiającego</w:t>
      </w:r>
      <w:r w:rsidRPr="00415E49">
        <w:rPr>
          <w:rFonts w:ascii="Calibri" w:hAnsi="Calibri" w:cs="Calibri"/>
          <w:lang w:bidi="ar-SA"/>
        </w:rPr>
        <w:t xml:space="preserve"> wg </w:t>
      </w:r>
      <w:r>
        <w:rPr>
          <w:rFonts w:ascii="Calibri" w:hAnsi="Calibri" w:cs="Calibri"/>
          <w:lang w:bidi="ar-SA"/>
        </w:rPr>
        <w:t xml:space="preserve">Modelu III. </w:t>
      </w:r>
      <w:r w:rsidRPr="00415E49">
        <w:rPr>
          <w:rFonts w:ascii="Calibri" w:hAnsi="Calibri" w:cs="Calibri"/>
          <w:lang w:bidi="ar-SA"/>
        </w:rPr>
        <w:t xml:space="preserve">Po zakończeniu Prac B+R w Etapie II, Zamawiający dokona oceny </w:t>
      </w:r>
      <w:r>
        <w:rPr>
          <w:rFonts w:ascii="Calibri" w:hAnsi="Calibri" w:cs="Calibri"/>
          <w:lang w:bidi="ar-SA"/>
        </w:rPr>
        <w:t xml:space="preserve">Demonstratora B </w:t>
      </w:r>
      <w:r w:rsidRPr="00415E49">
        <w:rPr>
          <w:rFonts w:ascii="Calibri" w:hAnsi="Calibri" w:cs="Calibri"/>
          <w:lang w:bidi="ar-SA"/>
        </w:rPr>
        <w:t>pod kątem zgodności z wymaganiami</w:t>
      </w:r>
      <w:r>
        <w:rPr>
          <w:rFonts w:ascii="Calibri" w:hAnsi="Calibri" w:cs="Calibri"/>
          <w:lang w:bidi="ar-SA"/>
        </w:rPr>
        <w:t xml:space="preserve"> Obligatoryjnymi, Konkursowymi i Jakościowymi</w:t>
      </w:r>
      <w:r w:rsidRPr="00415E49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>oraz</w:t>
      </w:r>
      <w:r w:rsidRPr="00415E49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>Zaktualizowaną Ofertą</w:t>
      </w:r>
      <w:r w:rsidRPr="00415E49">
        <w:rPr>
          <w:rFonts w:ascii="Calibri" w:hAnsi="Calibri" w:cs="Calibri"/>
          <w:lang w:bidi="ar-SA"/>
        </w:rPr>
        <w:t xml:space="preserve"> Uczestnika Przedsięwzięcia</w:t>
      </w:r>
    </w:p>
    <w:p w14:paraId="5EF96AFF" w14:textId="77777777" w:rsidR="009219BC" w:rsidRPr="0057685C" w:rsidRDefault="009219BC" w:rsidP="009219BC">
      <w:pPr>
        <w:pStyle w:val="Nagwek3"/>
      </w:pPr>
      <w:bookmarkStart w:id="37" w:name="_Toc75353572"/>
      <w:r w:rsidRPr="0057685C">
        <w:t>Zakres prac B +R w Etapie II</w:t>
      </w:r>
      <w:bookmarkEnd w:id="37"/>
    </w:p>
    <w:p w14:paraId="218AAF40" w14:textId="77777777" w:rsidR="009219BC" w:rsidRDefault="009219BC" w:rsidP="009219BC">
      <w:pPr>
        <w:autoSpaceDE w:val="0"/>
        <w:autoSpaceDN w:val="0"/>
        <w:adjustRightInd w:val="0"/>
        <w:spacing w:before="240" w:after="240" w:line="276" w:lineRule="auto"/>
        <w:jc w:val="both"/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</w:pPr>
      <w:r w:rsidRPr="00590E2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W Etapie II Wykonawca </w:t>
      </w: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niezależnie </w:t>
      </w:r>
      <w:r w:rsidRPr="00590E2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instaluje</w:t>
      </w: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we wskazanej przez Zamawiającego Lokalizacji: </w:t>
      </w:r>
    </w:p>
    <w:p w14:paraId="6071F254" w14:textId="77777777" w:rsidR="009219BC" w:rsidRPr="001C5778" w:rsidRDefault="009219BC" w:rsidP="009219BC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240" w:after="240" w:line="276" w:lineRule="auto"/>
        <w:jc w:val="both"/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Demonstrator B - </w:t>
      </w:r>
      <w:r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opracowany </w:t>
      </w: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System 3</w:t>
      </w:r>
      <w:r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</w:t>
      </w:r>
      <w:r w:rsidRPr="004A05D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dostarczania i magazynowania ciepła i/lub chłodu</w:t>
      </w:r>
      <w:r w:rsidRPr="004A05D0" w:rsidDel="004A05D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</w:t>
      </w:r>
      <w:r w:rsidRPr="00385D4B">
        <w:rPr>
          <w:rFonts w:ascii="Calibri" w:hAnsi="Calibri" w:cs="Calibri"/>
          <w:lang w:bidi="ar-SA"/>
        </w:rPr>
        <w:t xml:space="preserve">o </w:t>
      </w:r>
      <w:r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zadeklarowanych przez siebie parametrach technicznych, sprawdzonych w Etapie I Przedsięwzięcia</w:t>
      </w: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,</w:t>
      </w:r>
      <w:r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dla </w:t>
      </w: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Budynku Biurowego</w:t>
      </w:r>
      <w:r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wg </w:t>
      </w: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Modelu III</w:t>
      </w:r>
      <w:r w:rsidRPr="001C5778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; </w:t>
      </w:r>
    </w:p>
    <w:p w14:paraId="0E6A76AE" w14:textId="6A83C418" w:rsidR="009219BC" w:rsidRDefault="009219BC" w:rsidP="009219BC">
      <w:pPr>
        <w:autoSpaceDE w:val="0"/>
        <w:autoSpaceDN w:val="0"/>
        <w:adjustRightInd w:val="0"/>
        <w:spacing w:before="240" w:after="240" w:line="276" w:lineRule="auto"/>
        <w:ind w:left="360"/>
        <w:jc w:val="both"/>
        <w:rPr>
          <w:lang w:bidi="ar-SA"/>
        </w:rPr>
      </w:pPr>
      <w:r w:rsidRPr="682E080C">
        <w:rPr>
          <w:lang w:bidi="ar-SA"/>
        </w:rPr>
        <w:t>Lokalizacj</w:t>
      </w:r>
      <w:r>
        <w:rPr>
          <w:lang w:bidi="ar-SA"/>
        </w:rPr>
        <w:t>a Nieruchomości Demonstracyjnej, w której zostanie</w:t>
      </w:r>
      <w:r w:rsidRPr="682E080C">
        <w:rPr>
          <w:lang w:bidi="ar-SA"/>
        </w:rPr>
        <w:t xml:space="preserve"> </w:t>
      </w:r>
      <w:r>
        <w:rPr>
          <w:lang w:bidi="ar-SA"/>
        </w:rPr>
        <w:t>zainstalowany</w:t>
      </w:r>
      <w:r w:rsidRPr="682E080C">
        <w:rPr>
          <w:lang w:bidi="ar-SA"/>
        </w:rPr>
        <w:t xml:space="preserve"> </w:t>
      </w:r>
      <w:r>
        <w:rPr>
          <w:lang w:bidi="ar-SA"/>
        </w:rPr>
        <w:t>System 3</w:t>
      </w:r>
      <w:r w:rsidRPr="682E080C">
        <w:rPr>
          <w:lang w:bidi="ar-SA"/>
        </w:rPr>
        <w:t xml:space="preserve">, zostanie zaproponowana przez Zamawiającego, a następnie poddana konsultacjom z </w:t>
      </w:r>
      <w:r w:rsidR="001F1695">
        <w:rPr>
          <w:lang w:bidi="ar-SA"/>
        </w:rPr>
        <w:t>Uczestnikami Przedsięwzięcia</w:t>
      </w:r>
      <w:r w:rsidRPr="682E080C">
        <w:rPr>
          <w:lang w:bidi="ar-SA"/>
        </w:rPr>
        <w:t xml:space="preserve">. </w:t>
      </w:r>
      <w:r w:rsidR="00D54918">
        <w:rPr>
          <w:lang w:bidi="ar-SA"/>
        </w:rPr>
        <w:t>Uczestnicy Przedsięwzięcia</w:t>
      </w:r>
      <w:r w:rsidRPr="682E080C">
        <w:rPr>
          <w:lang w:bidi="ar-SA"/>
        </w:rPr>
        <w:t xml:space="preserve"> mogą t</w:t>
      </w:r>
      <w:r>
        <w:rPr>
          <w:lang w:bidi="ar-SA"/>
        </w:rPr>
        <w:t>akże zaproponować i wskazać inną Lokalizacje budynku</w:t>
      </w:r>
      <w:r w:rsidRPr="682E080C">
        <w:rPr>
          <w:lang w:bidi="ar-SA"/>
        </w:rPr>
        <w:t>. Ostateczną decyzję odno</w:t>
      </w:r>
      <w:r>
        <w:rPr>
          <w:lang w:bidi="ar-SA"/>
        </w:rPr>
        <w:t>śnie wyboru Lokalizacji budynku</w:t>
      </w:r>
      <w:r w:rsidRPr="682E080C">
        <w:rPr>
          <w:lang w:bidi="ar-SA"/>
        </w:rPr>
        <w:t xml:space="preserve"> podejmuje Zamawiający w terminie </w:t>
      </w:r>
      <w:r>
        <w:rPr>
          <w:lang w:bidi="ar-SA"/>
        </w:rPr>
        <w:t>6 miesięcy przed zakończeniem Etapu I</w:t>
      </w:r>
      <w:r w:rsidRPr="682E080C">
        <w:rPr>
          <w:lang w:bidi="ar-SA"/>
        </w:rPr>
        <w:t>.</w:t>
      </w:r>
    </w:p>
    <w:p w14:paraId="2557B5D9" w14:textId="77777777" w:rsidR="009219BC" w:rsidRPr="00D376DA" w:rsidRDefault="009219BC" w:rsidP="009219B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376DA">
        <w:rPr>
          <w:rFonts w:ascii="Calibri" w:hAnsi="Calibri" w:cs="Calibri"/>
          <w:lang w:bidi="ar-SA"/>
        </w:rPr>
        <w:t>Wykonawca przeprowadza prace polegające na</w:t>
      </w:r>
      <w:r w:rsidRPr="00385D4B">
        <w:rPr>
          <w:rFonts w:ascii="Calibri" w:hAnsi="Calibri" w:cs="Calibri"/>
          <w:lang w:bidi="ar-SA"/>
        </w:rPr>
        <w:t xml:space="preserve"> </w:t>
      </w:r>
      <w:r w:rsidRPr="00D376DA">
        <w:rPr>
          <w:rFonts w:ascii="Calibri" w:hAnsi="Calibri" w:cs="Calibri"/>
          <w:lang w:bidi="ar-SA"/>
        </w:rPr>
        <w:t>między innymi:</w:t>
      </w:r>
    </w:p>
    <w:p w14:paraId="30E807FF" w14:textId="77777777" w:rsidR="009219BC" w:rsidRPr="00B17649" w:rsidRDefault="009219BC" w:rsidP="009219B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niezależnym p</w:t>
      </w:r>
      <w:r w:rsidRPr="00B17649">
        <w:rPr>
          <w:rFonts w:ascii="Calibri" w:hAnsi="Calibri" w:cs="Calibri"/>
          <w:lang w:bidi="ar-SA"/>
        </w:rPr>
        <w:t xml:space="preserve">rzeniesieniu </w:t>
      </w:r>
      <w:r>
        <w:rPr>
          <w:rFonts w:ascii="Calibri" w:hAnsi="Calibri" w:cs="Calibri"/>
          <w:lang w:bidi="ar-SA"/>
        </w:rPr>
        <w:t xml:space="preserve">Systemu 3 </w:t>
      </w:r>
      <w:r w:rsidRPr="00B17649">
        <w:rPr>
          <w:rFonts w:ascii="Calibri" w:hAnsi="Calibri" w:cs="Calibri"/>
          <w:lang w:bidi="ar-SA"/>
        </w:rPr>
        <w:t xml:space="preserve">ze skali prototypowej do demonstracyjnej, to znaczy takiej, w której </w:t>
      </w:r>
      <w:r>
        <w:rPr>
          <w:rFonts w:ascii="Calibri" w:hAnsi="Calibri" w:cs="Calibri"/>
          <w:lang w:bidi="ar-SA"/>
        </w:rPr>
        <w:t>opracowany S</w:t>
      </w:r>
      <w:r w:rsidRPr="00B17649">
        <w:rPr>
          <w:rFonts w:ascii="Calibri" w:hAnsi="Calibri" w:cs="Calibri"/>
          <w:lang w:bidi="ar-SA"/>
        </w:rPr>
        <w:t>ystem dostarczania określonej ilości ciepła na potrzeby CO i CWU oraz określonej ilości chłodu na potrzeby CH wykorzystując</w:t>
      </w:r>
      <w:r>
        <w:rPr>
          <w:rFonts w:ascii="Calibri" w:hAnsi="Calibri" w:cs="Calibri"/>
          <w:lang w:bidi="ar-SA"/>
        </w:rPr>
        <w:t>y</w:t>
      </w:r>
      <w:r w:rsidRPr="00B17649">
        <w:rPr>
          <w:rFonts w:ascii="Calibri" w:hAnsi="Calibri" w:cs="Calibri"/>
          <w:lang w:bidi="ar-SA"/>
        </w:rPr>
        <w:t xml:space="preserve"> technologie magazynów energii cieplnej i </w:t>
      </w:r>
      <w:r w:rsidRPr="00B17649">
        <w:rPr>
          <w:rFonts w:ascii="Calibri" w:hAnsi="Calibri" w:cs="Calibri"/>
          <w:lang w:bidi="ar-SA"/>
        </w:rPr>
        <w:lastRenderedPageBreak/>
        <w:t xml:space="preserve">chłodniczej będzie zainstalowany w </w:t>
      </w:r>
      <w:r>
        <w:rPr>
          <w:rFonts w:ascii="Calibri" w:hAnsi="Calibri" w:cs="Calibri"/>
          <w:lang w:bidi="ar-SA"/>
        </w:rPr>
        <w:t>Budynku Biurowym wg Modelu III</w:t>
      </w:r>
      <w:r w:rsidRPr="00B17649">
        <w:rPr>
          <w:rFonts w:ascii="Calibri" w:hAnsi="Calibri" w:cs="Calibri"/>
          <w:lang w:bidi="ar-SA"/>
        </w:rPr>
        <w:t xml:space="preserve">. </w:t>
      </w:r>
      <w:r>
        <w:rPr>
          <w:rFonts w:ascii="Calibri" w:hAnsi="Calibri" w:cs="Calibri"/>
          <w:lang w:bidi="ar-SA"/>
        </w:rPr>
        <w:t xml:space="preserve">System będzie więc </w:t>
      </w:r>
      <w:r w:rsidRPr="00B17649">
        <w:rPr>
          <w:rFonts w:ascii="Calibri" w:hAnsi="Calibri" w:cs="Calibri"/>
          <w:lang w:bidi="ar-SA"/>
        </w:rPr>
        <w:t xml:space="preserve">działać </w:t>
      </w:r>
      <w:r>
        <w:rPr>
          <w:rFonts w:ascii="Calibri" w:hAnsi="Calibri" w:cs="Calibri"/>
          <w:lang w:bidi="ar-SA"/>
        </w:rPr>
        <w:t xml:space="preserve">w warunkach rzeczywistych. System musi pracować </w:t>
      </w:r>
      <w:r w:rsidRPr="00B17649">
        <w:rPr>
          <w:rFonts w:ascii="Calibri" w:hAnsi="Calibri" w:cs="Calibri"/>
          <w:lang w:bidi="ar-SA"/>
        </w:rPr>
        <w:t xml:space="preserve">stabilnie i bezpiecznie dla </w:t>
      </w:r>
      <w:r>
        <w:rPr>
          <w:rFonts w:ascii="Calibri" w:hAnsi="Calibri" w:cs="Calibri"/>
          <w:lang w:bidi="ar-SA"/>
        </w:rPr>
        <w:t>U</w:t>
      </w:r>
      <w:r w:rsidRPr="00B17649">
        <w:rPr>
          <w:rFonts w:ascii="Calibri" w:hAnsi="Calibri" w:cs="Calibri"/>
          <w:lang w:bidi="ar-SA"/>
        </w:rPr>
        <w:t>żytkowników</w:t>
      </w:r>
      <w:r>
        <w:rPr>
          <w:rFonts w:ascii="Calibri" w:hAnsi="Calibri" w:cs="Calibri"/>
          <w:lang w:bidi="ar-SA"/>
        </w:rPr>
        <w:t>,</w:t>
      </w:r>
    </w:p>
    <w:p w14:paraId="50878406" w14:textId="77777777" w:rsidR="009219BC" w:rsidRDefault="009219BC" w:rsidP="009219B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 xml:space="preserve">wykonaniu inwentaryzacji architektoniczno-konstrukcyjnej </w:t>
      </w:r>
      <w:r>
        <w:rPr>
          <w:rFonts w:ascii="Calibri" w:hAnsi="Calibri" w:cs="Calibri"/>
          <w:lang w:bidi="ar-SA"/>
        </w:rPr>
        <w:t>Budynku Biurowego wg Modelu III</w:t>
      </w:r>
      <w:r w:rsidRPr="00B17649">
        <w:rPr>
          <w:rFonts w:ascii="Calibri" w:hAnsi="Calibri" w:cs="Calibri"/>
          <w:lang w:bidi="ar-SA"/>
        </w:rPr>
        <w:t>, w który</w:t>
      </w:r>
      <w:r>
        <w:rPr>
          <w:rFonts w:ascii="Calibri" w:hAnsi="Calibri" w:cs="Calibri"/>
          <w:lang w:bidi="ar-SA"/>
        </w:rPr>
        <w:t xml:space="preserve">m </w:t>
      </w:r>
      <w:r w:rsidRPr="00B17649">
        <w:rPr>
          <w:rFonts w:ascii="Calibri" w:hAnsi="Calibri" w:cs="Calibri"/>
          <w:lang w:bidi="ar-SA"/>
        </w:rPr>
        <w:t xml:space="preserve">dokona montażu </w:t>
      </w:r>
      <w:r>
        <w:rPr>
          <w:rFonts w:ascii="Calibri" w:hAnsi="Calibri" w:cs="Calibri"/>
          <w:lang w:bidi="ar-SA"/>
        </w:rPr>
        <w:t>Systemu 3,</w:t>
      </w:r>
    </w:p>
    <w:p w14:paraId="79E0B178" w14:textId="77777777" w:rsidR="009219BC" w:rsidRDefault="009219BC" w:rsidP="009219B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>wykonani</w:t>
      </w:r>
      <w:r>
        <w:rPr>
          <w:rFonts w:ascii="Calibri" w:hAnsi="Calibri" w:cs="Calibri"/>
          <w:lang w:bidi="ar-SA"/>
        </w:rPr>
        <w:t>u</w:t>
      </w:r>
      <w:r w:rsidRPr="00B17649">
        <w:rPr>
          <w:rFonts w:ascii="Calibri" w:hAnsi="Calibri" w:cs="Calibri"/>
          <w:lang w:bidi="ar-SA"/>
        </w:rPr>
        <w:t xml:space="preserve"> inwentaryzacji </w:t>
      </w:r>
      <w:r>
        <w:rPr>
          <w:rFonts w:ascii="Calibri" w:hAnsi="Calibri" w:cs="Calibri"/>
          <w:lang w:bidi="ar-SA"/>
        </w:rPr>
        <w:t xml:space="preserve">dla istniejących w budynku </w:t>
      </w:r>
      <w:r w:rsidRPr="00B17649">
        <w:rPr>
          <w:rFonts w:ascii="Calibri" w:hAnsi="Calibri" w:cs="Calibri"/>
          <w:lang w:bidi="ar-SA"/>
        </w:rPr>
        <w:t>instalacji</w:t>
      </w:r>
      <w:r>
        <w:rPr>
          <w:rFonts w:ascii="Calibri" w:hAnsi="Calibri" w:cs="Calibri"/>
          <w:lang w:bidi="ar-SA"/>
        </w:rPr>
        <w:t xml:space="preserve">: CO, CWU i CH po stronie dystrybucji, </w:t>
      </w:r>
    </w:p>
    <w:p w14:paraId="3C0539E3" w14:textId="77777777" w:rsidR="009219BC" w:rsidRPr="00B17649" w:rsidRDefault="009219BC" w:rsidP="009219B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wykonaniu dostosowania budynków do uruchomienia Systemu i dostarczenia do nich CO, CWU i CH,</w:t>
      </w:r>
    </w:p>
    <w:p w14:paraId="2F8A8585" w14:textId="77777777" w:rsidR="009219BC" w:rsidRPr="00C62E9C" w:rsidRDefault="009219BC" w:rsidP="009219B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>wykonaniu projekt</w:t>
      </w:r>
      <w:r>
        <w:rPr>
          <w:rFonts w:ascii="Calibri" w:hAnsi="Calibri" w:cs="Calibri"/>
          <w:lang w:bidi="ar-SA"/>
        </w:rPr>
        <w:t>ów</w:t>
      </w:r>
      <w:r w:rsidRPr="00B17649">
        <w:rPr>
          <w:rFonts w:ascii="Calibri" w:hAnsi="Calibri" w:cs="Calibri"/>
          <w:lang w:bidi="ar-SA"/>
        </w:rPr>
        <w:t xml:space="preserve"> wykonawcz</w:t>
      </w:r>
      <w:r>
        <w:rPr>
          <w:rFonts w:ascii="Calibri" w:hAnsi="Calibri" w:cs="Calibri"/>
          <w:lang w:bidi="ar-SA"/>
        </w:rPr>
        <w:t>ych</w:t>
      </w:r>
      <w:r w:rsidRPr="00B17649">
        <w:rPr>
          <w:rFonts w:ascii="Calibri" w:hAnsi="Calibri" w:cs="Calibri"/>
          <w:lang w:bidi="ar-SA"/>
        </w:rPr>
        <w:t xml:space="preserve"> instalacji</w:t>
      </w:r>
      <w:r>
        <w:rPr>
          <w:rFonts w:ascii="Calibri" w:hAnsi="Calibri" w:cs="Calibri"/>
          <w:lang w:bidi="ar-SA"/>
        </w:rPr>
        <w:t xml:space="preserve">: Systemu 3 wraz z instalacją ExtraElementów (o ile takie zastosuje), </w:t>
      </w:r>
    </w:p>
    <w:p w14:paraId="703100CD" w14:textId="77777777" w:rsidR="009219BC" w:rsidRPr="004758AC" w:rsidRDefault="009219BC" w:rsidP="009219B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 xml:space="preserve">montażu </w:t>
      </w:r>
      <w:r>
        <w:rPr>
          <w:rFonts w:ascii="Calibri" w:hAnsi="Calibri" w:cs="Calibri"/>
          <w:lang w:bidi="ar-SA"/>
        </w:rPr>
        <w:t>Systemu 3 oraz instalacji ExtraElementów (o ile takie zastosuje),</w:t>
      </w:r>
    </w:p>
    <w:p w14:paraId="22F8AF3C" w14:textId="77777777" w:rsidR="009219BC" w:rsidRPr="00C62E9C" w:rsidRDefault="009219BC" w:rsidP="009219B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>uruchomieni</w:t>
      </w:r>
      <w:r>
        <w:rPr>
          <w:rFonts w:ascii="Calibri" w:hAnsi="Calibri" w:cs="Calibri"/>
          <w:lang w:bidi="ar-SA"/>
        </w:rPr>
        <w:t>u</w:t>
      </w:r>
      <w:r w:rsidRPr="00B17649">
        <w:rPr>
          <w:rFonts w:ascii="Calibri" w:hAnsi="Calibri" w:cs="Calibri"/>
          <w:lang w:bidi="ar-SA"/>
        </w:rPr>
        <w:t xml:space="preserve"> oraz optymalizacj</w:t>
      </w:r>
      <w:r>
        <w:rPr>
          <w:rFonts w:ascii="Calibri" w:hAnsi="Calibri" w:cs="Calibri"/>
          <w:lang w:bidi="ar-SA"/>
        </w:rPr>
        <w:t>i</w:t>
      </w:r>
      <w:r w:rsidRPr="00B17649">
        <w:rPr>
          <w:rFonts w:ascii="Calibri" w:hAnsi="Calibri" w:cs="Calibri"/>
          <w:lang w:bidi="ar-SA"/>
        </w:rPr>
        <w:t xml:space="preserve"> pracy </w:t>
      </w:r>
      <w:r>
        <w:rPr>
          <w:rFonts w:ascii="Calibri" w:hAnsi="Calibri" w:cs="Calibri"/>
          <w:lang w:bidi="ar-SA"/>
        </w:rPr>
        <w:t>Systemu 3 oraz ExtraElementów (o ile takie zastosuje),</w:t>
      </w:r>
    </w:p>
    <w:p w14:paraId="396766E4" w14:textId="77777777" w:rsidR="009219BC" w:rsidRPr="004758AC" w:rsidRDefault="009219BC" w:rsidP="009219B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 xml:space="preserve">wykonaniu </w:t>
      </w:r>
      <w:r w:rsidRPr="682E080C">
        <w:rPr>
          <w:rFonts w:ascii="Calibri" w:hAnsi="Calibri" w:cs="Calibri"/>
          <w:lang w:bidi="ar-SA"/>
        </w:rPr>
        <w:t xml:space="preserve">Testów </w:t>
      </w:r>
      <w:r>
        <w:rPr>
          <w:rFonts w:ascii="Calibri" w:hAnsi="Calibri" w:cs="Calibri"/>
          <w:lang w:bidi="ar-SA"/>
        </w:rPr>
        <w:t>zainstalowanego</w:t>
      </w:r>
      <w:r w:rsidRPr="682E080C">
        <w:rPr>
          <w:rFonts w:ascii="Calibri" w:hAnsi="Calibri" w:cs="Calibri"/>
          <w:lang w:bidi="ar-SA"/>
        </w:rPr>
        <w:t xml:space="preserve"> Systemu</w:t>
      </w:r>
      <w:r>
        <w:rPr>
          <w:rFonts w:ascii="Calibri" w:hAnsi="Calibri" w:cs="Calibri"/>
          <w:lang w:bidi="ar-SA"/>
        </w:rPr>
        <w:t xml:space="preserve"> 3 </w:t>
      </w:r>
      <w:r w:rsidRPr="682E080C">
        <w:rPr>
          <w:rFonts w:ascii="Calibri" w:hAnsi="Calibri" w:cs="Calibri"/>
          <w:lang w:bidi="ar-SA"/>
        </w:rPr>
        <w:t>oraz ExtraElementów (o ile takie zastosuje).</w:t>
      </w:r>
    </w:p>
    <w:p w14:paraId="4EE3075A" w14:textId="27BE153D" w:rsidR="009219BC" w:rsidRPr="00DB3DB6" w:rsidRDefault="009219BC" w:rsidP="009219B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>Wykonawca we własnym zakresie decyduje, jakie prace musi przeprowadzić, aby osiągnąć zadeklarowane cele. Wykonawca przedstawia Zamawiającemu jako Wynik Prac</w:t>
      </w:r>
      <w:r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>Etapu I Harmonogram Rzeczowo-Finansowy, ze wskazaniem zidentyfikowanych Zadań Badawczych i odpowiadających im Kamieni Milowych</w:t>
      </w:r>
      <w:r>
        <w:rPr>
          <w:rFonts w:ascii="Calibri" w:hAnsi="Calibri" w:cs="Calibri"/>
          <w:lang w:bidi="ar-SA"/>
        </w:rPr>
        <w:t xml:space="preserve"> dla Etapu II</w:t>
      </w:r>
      <w:r w:rsidRPr="00DB3DB6">
        <w:rPr>
          <w:rFonts w:ascii="Calibri" w:hAnsi="Calibri" w:cs="Calibri"/>
          <w:lang w:bidi="ar-SA"/>
        </w:rPr>
        <w:t>. Wykonawca prowadzi prace na podstawie przedstawionego Harmonogramu.</w:t>
      </w:r>
    </w:p>
    <w:p w14:paraId="769DEF51" w14:textId="77777777" w:rsidR="009219BC" w:rsidRPr="0057685C" w:rsidRDefault="009219BC" w:rsidP="009219BC">
      <w:pPr>
        <w:pStyle w:val="Nagwek3"/>
      </w:pPr>
      <w:bookmarkStart w:id="38" w:name="_Toc75353573"/>
      <w:r w:rsidRPr="0057685C">
        <w:t>Wyniki Prac Etapu II</w:t>
      </w:r>
      <w:bookmarkEnd w:id="38"/>
    </w:p>
    <w:p w14:paraId="23F2FEA6" w14:textId="42418141" w:rsidR="009219BC" w:rsidRDefault="009219BC" w:rsidP="009219B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>W trakcie realizacji Etapu II Wykonawca opracowuje Wyniki Prac</w:t>
      </w:r>
      <w:r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 xml:space="preserve">Etapu II, które przedstawi Zamawiającemu po zakończeniu </w:t>
      </w:r>
      <w:r>
        <w:rPr>
          <w:rFonts w:ascii="Calibri" w:hAnsi="Calibri" w:cs="Calibri"/>
          <w:lang w:bidi="ar-SA"/>
        </w:rPr>
        <w:t>P</w:t>
      </w:r>
      <w:r w:rsidRPr="00DB3DB6">
        <w:rPr>
          <w:rFonts w:ascii="Calibri" w:hAnsi="Calibri" w:cs="Calibri"/>
          <w:lang w:bidi="ar-SA"/>
        </w:rPr>
        <w:t xml:space="preserve">rac </w:t>
      </w:r>
      <w:r>
        <w:rPr>
          <w:rFonts w:ascii="Calibri" w:hAnsi="Calibri" w:cs="Calibri"/>
          <w:lang w:bidi="ar-SA"/>
        </w:rPr>
        <w:t>B</w:t>
      </w:r>
      <w:r w:rsidRPr="00DB3DB6">
        <w:rPr>
          <w:rFonts w:ascii="Calibri" w:hAnsi="Calibri" w:cs="Calibri"/>
          <w:lang w:bidi="ar-SA"/>
        </w:rPr>
        <w:t>adawczo-</w:t>
      </w:r>
      <w:r>
        <w:rPr>
          <w:rFonts w:ascii="Calibri" w:hAnsi="Calibri" w:cs="Calibri"/>
          <w:lang w:bidi="ar-SA"/>
        </w:rPr>
        <w:t>R</w:t>
      </w:r>
      <w:r w:rsidRPr="00DB3DB6">
        <w:rPr>
          <w:rFonts w:ascii="Calibri" w:hAnsi="Calibri" w:cs="Calibri"/>
          <w:lang w:bidi="ar-SA"/>
        </w:rPr>
        <w:t>ozwojowych</w:t>
      </w:r>
      <w:r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 xml:space="preserve">Etapu II. Listę obligatoryjnych </w:t>
      </w:r>
      <w:r w:rsidR="00DA0ABC">
        <w:rPr>
          <w:rFonts w:ascii="Calibri" w:hAnsi="Calibri" w:cs="Calibri"/>
          <w:lang w:bidi="ar-SA"/>
        </w:rPr>
        <w:t>Wyników Prac Etapu</w:t>
      </w:r>
      <w:r w:rsidRPr="00DB3DB6">
        <w:rPr>
          <w:rFonts w:ascii="Calibri" w:hAnsi="Calibri" w:cs="Calibri"/>
          <w:lang w:bidi="ar-SA"/>
        </w:rPr>
        <w:t xml:space="preserve"> II przedstawiono w </w:t>
      </w:r>
      <w:r>
        <w:rPr>
          <w:rFonts w:ascii="Calibri" w:hAnsi="Calibri" w:cs="Calibri"/>
          <w:lang w:bidi="ar-SA"/>
        </w:rPr>
        <w:t>Tabeli 5</w:t>
      </w:r>
      <w:r w:rsidRPr="00DB3DB6">
        <w:rPr>
          <w:rFonts w:ascii="Calibri" w:hAnsi="Calibri" w:cs="Calibri"/>
          <w:lang w:bidi="ar-SA"/>
        </w:rPr>
        <w:t xml:space="preserve">. </w:t>
      </w:r>
    </w:p>
    <w:p w14:paraId="3C1FE279" w14:textId="375AB607" w:rsidR="009219BC" w:rsidRPr="002A08FF" w:rsidRDefault="009219BC" w:rsidP="009219B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b/>
          <w:u w:val="single"/>
          <w:lang w:bidi="ar-SA"/>
        </w:rPr>
      </w:pPr>
      <w:r>
        <w:rPr>
          <w:rFonts w:ascii="Calibri" w:hAnsi="Calibri" w:cs="Calibri"/>
          <w:b/>
          <w:u w:val="single"/>
          <w:lang w:bidi="ar-SA"/>
        </w:rPr>
        <w:t xml:space="preserve">UWAGA: </w:t>
      </w:r>
      <w:r w:rsidRPr="002A08FF">
        <w:rPr>
          <w:rFonts w:ascii="Calibri" w:hAnsi="Calibri" w:cs="Calibri"/>
          <w:b/>
          <w:u w:val="single"/>
          <w:lang w:bidi="ar-SA"/>
        </w:rPr>
        <w:t xml:space="preserve">Wykonawca jest zobowiązany do przygotowania i przedstawienia </w:t>
      </w:r>
      <w:r>
        <w:rPr>
          <w:rFonts w:ascii="Calibri" w:hAnsi="Calibri" w:cs="Calibri"/>
          <w:b/>
          <w:u w:val="single"/>
          <w:lang w:bidi="ar-SA"/>
        </w:rPr>
        <w:t xml:space="preserve">osobnych i niezależnych </w:t>
      </w:r>
      <w:r w:rsidR="00DA0ABC">
        <w:rPr>
          <w:rFonts w:ascii="Calibri" w:hAnsi="Calibri" w:cs="Calibri"/>
          <w:b/>
          <w:u w:val="single"/>
          <w:lang w:bidi="ar-SA"/>
        </w:rPr>
        <w:t>Wyników Prac Etapu</w:t>
      </w:r>
      <w:r w:rsidRPr="002A08FF">
        <w:rPr>
          <w:rFonts w:ascii="Calibri" w:hAnsi="Calibri" w:cs="Calibri"/>
          <w:b/>
          <w:u w:val="single"/>
          <w:lang w:bidi="ar-SA"/>
        </w:rPr>
        <w:t xml:space="preserve"> II</w:t>
      </w:r>
      <w:r>
        <w:rPr>
          <w:rFonts w:ascii="Calibri" w:hAnsi="Calibri" w:cs="Calibri"/>
          <w:b/>
          <w:u w:val="single"/>
          <w:lang w:bidi="ar-SA"/>
        </w:rPr>
        <w:t xml:space="preserve"> opisanych w pkt 1-6 oraz pkt 8 w poniższej Tabeli, </w:t>
      </w:r>
      <w:r w:rsidRPr="002A08FF">
        <w:rPr>
          <w:rFonts w:ascii="Calibri" w:hAnsi="Calibri" w:cs="Calibri"/>
          <w:b/>
          <w:u w:val="single"/>
          <w:lang w:bidi="ar-SA"/>
        </w:rPr>
        <w:t xml:space="preserve">dla </w:t>
      </w:r>
      <w:r>
        <w:rPr>
          <w:rFonts w:ascii="Calibri" w:hAnsi="Calibri" w:cs="Calibri"/>
          <w:b/>
          <w:u w:val="single"/>
          <w:lang w:bidi="ar-SA"/>
        </w:rPr>
        <w:t>Demonstratora B.</w:t>
      </w:r>
    </w:p>
    <w:p w14:paraId="2E401054" w14:textId="25605E23" w:rsidR="009219BC" w:rsidRPr="00DB3DB6" w:rsidRDefault="009219BC" w:rsidP="009219BC">
      <w:pPr>
        <w:pStyle w:val="Legenda"/>
        <w:keepNext/>
        <w:spacing w:line="276" w:lineRule="auto"/>
        <w:jc w:val="both"/>
        <w:rPr>
          <w:rFonts w:ascii="Calibri-BoldItalic" w:hAnsi="Calibri-BoldItalic" w:cs="Calibri-BoldItalic"/>
          <w:bCs/>
          <w:i w:val="0"/>
          <w:iCs w:val="0"/>
          <w:sz w:val="20"/>
          <w:szCs w:val="22"/>
          <w:lang w:bidi="ar-SA"/>
        </w:rPr>
      </w:pPr>
      <w:r>
        <w:rPr>
          <w:rFonts w:ascii="Calibri-BoldItalic" w:hAnsi="Calibri-BoldItalic" w:cs="Calibri-BoldItalic"/>
          <w:b/>
          <w:bCs/>
          <w:i w:val="0"/>
          <w:iCs w:val="0"/>
          <w:sz w:val="20"/>
          <w:szCs w:val="22"/>
          <w:lang w:bidi="ar-SA"/>
        </w:rPr>
        <w:t>Tabela 5</w:t>
      </w:r>
      <w:r w:rsidRPr="00DB3DB6">
        <w:rPr>
          <w:rFonts w:ascii="Calibri-BoldItalic" w:hAnsi="Calibri-BoldItalic" w:cs="Calibri-BoldItalic"/>
          <w:bCs/>
          <w:i w:val="0"/>
          <w:iCs w:val="0"/>
          <w:sz w:val="20"/>
          <w:szCs w:val="22"/>
          <w:lang w:bidi="ar-SA"/>
        </w:rPr>
        <w:t xml:space="preserve">. </w:t>
      </w:r>
      <w:r w:rsidRPr="00A874F3">
        <w:rPr>
          <w:rFonts w:eastAsia="Calibri" w:cstheme="minorHAnsi"/>
          <w:i w:val="0"/>
          <w:iCs w:val="0"/>
          <w:sz w:val="22"/>
          <w:szCs w:val="22"/>
          <w:lang w:eastAsia="pl-PL"/>
        </w:rPr>
        <w:t>Wyniki Prac Etapu II.</w:t>
      </w:r>
    </w:p>
    <w:tbl>
      <w:tblPr>
        <w:tblStyle w:val="Tabela-Siatka2"/>
        <w:tblpPr w:leftFromText="142" w:rightFromText="142" w:vertAnchor="text" w:horzAnchor="margin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5670"/>
        <w:gridCol w:w="1276"/>
      </w:tblGrid>
      <w:tr w:rsidR="009219BC" w:rsidRPr="005406E3" w14:paraId="3630DEB2" w14:textId="77777777" w:rsidTr="6B8C852C">
        <w:trPr>
          <w:trHeight w:val="557"/>
        </w:trPr>
        <w:tc>
          <w:tcPr>
            <w:tcW w:w="562" w:type="dxa"/>
            <w:shd w:val="clear" w:color="auto" w:fill="A8D08D" w:themeFill="accent6" w:themeFillTint="99"/>
            <w:vAlign w:val="center"/>
          </w:tcPr>
          <w:p w14:paraId="6ABF2E38" w14:textId="77777777" w:rsidR="009219BC" w:rsidRPr="005406E3" w:rsidRDefault="009219BC" w:rsidP="009219BC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435D1407" w14:textId="1F83FBD2" w:rsidR="009219BC" w:rsidRPr="005406E3" w:rsidRDefault="009219BC" w:rsidP="009219B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Cs w:val="22"/>
              </w:rPr>
              <w:t>Wynik Prac Etapu II</w:t>
            </w:r>
          </w:p>
        </w:tc>
        <w:tc>
          <w:tcPr>
            <w:tcW w:w="5670" w:type="dxa"/>
            <w:shd w:val="clear" w:color="auto" w:fill="A8D08D" w:themeFill="accent6" w:themeFillTint="99"/>
            <w:vAlign w:val="center"/>
          </w:tcPr>
          <w:p w14:paraId="64D629C8" w14:textId="66086803" w:rsidR="009219BC" w:rsidRPr="005406E3" w:rsidRDefault="009219BC" w:rsidP="009219B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Cs w:val="22"/>
              </w:rPr>
              <w:t>Wymagania dla Wyniku Prac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5406E3">
              <w:rPr>
                <w:rFonts w:asciiTheme="minorHAnsi" w:eastAsia="Calibri" w:hAnsiTheme="minorHAnsi" w:cstheme="minorHAnsi"/>
                <w:szCs w:val="22"/>
              </w:rPr>
              <w:t>Etapu II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070DC450" w14:textId="6B8B2D47" w:rsidR="009219BC" w:rsidRPr="005406E3" w:rsidRDefault="009219BC" w:rsidP="009219B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Cs w:val="22"/>
              </w:rPr>
              <w:t>Termin przekazania Zamawiającemu Wyniku Prac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5406E3">
              <w:rPr>
                <w:rFonts w:asciiTheme="minorHAnsi" w:eastAsia="Calibri" w:hAnsiTheme="minorHAnsi" w:cstheme="minorHAnsi"/>
                <w:szCs w:val="22"/>
              </w:rPr>
              <w:t>Etapu II</w:t>
            </w:r>
          </w:p>
        </w:tc>
      </w:tr>
      <w:tr w:rsidR="009219BC" w:rsidRPr="005406E3" w14:paraId="50F93C9D" w14:textId="77777777" w:rsidTr="6B8C852C">
        <w:tc>
          <w:tcPr>
            <w:tcW w:w="562" w:type="dxa"/>
            <w:shd w:val="clear" w:color="auto" w:fill="E2EFD9" w:themeFill="accent6" w:themeFillTint="33"/>
          </w:tcPr>
          <w:p w14:paraId="0BDC1DE5" w14:textId="77777777" w:rsidR="009219BC" w:rsidRPr="005406E3" w:rsidRDefault="009219BC" w:rsidP="00551722">
            <w:pPr>
              <w:pStyle w:val="Akapitzlist"/>
              <w:numPr>
                <w:ilvl w:val="0"/>
                <w:numId w:val="7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6739BC2" w14:textId="77777777" w:rsidR="009219BC" w:rsidRPr="005406E3" w:rsidRDefault="009219BC" w:rsidP="009219B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Wielobranżowy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Projekt wykonawczy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Demonstratora B </w:t>
            </w:r>
          </w:p>
          <w:p w14:paraId="6C2B127A" w14:textId="77777777" w:rsidR="009219BC" w:rsidRPr="005406E3" w:rsidRDefault="009219BC" w:rsidP="009219B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14:paraId="4B70CA94" w14:textId="77777777" w:rsidR="009219BC" w:rsidRPr="005406E3" w:rsidRDefault="009219BC" w:rsidP="009219BC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82D6B">
              <w:rPr>
                <w:rFonts w:asciiTheme="minorHAnsi" w:eastAsia="Calibri" w:hAnsiTheme="minorHAnsi" w:cstheme="minorHAnsi"/>
                <w:sz w:val="22"/>
                <w:szCs w:val="22"/>
              </w:rPr>
              <w:t>Wykonawca jest zobowiązany do przygotowania i przedstawieni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</w:t>
            </w:r>
            <w:r w:rsidRPr="00082D6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Wielobranżowego Projektu Wykonawczego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Demonstratora B wraz z</w:t>
            </w:r>
            <w:r w:rsidRPr="00082D6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komplet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em</w:t>
            </w:r>
            <w:r w:rsidRPr="00082D6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niezbędnych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dokumentów (pozwolenia administracyjne, zgody) </w:t>
            </w:r>
            <w:r w:rsidRPr="00082D6B">
              <w:rPr>
                <w:rFonts w:asciiTheme="minorHAnsi" w:eastAsia="Calibri" w:hAnsiTheme="minorHAnsi" w:cstheme="minorHAnsi"/>
                <w:sz w:val="22"/>
                <w:szCs w:val="22"/>
              </w:rPr>
              <w:t>dla realizacji jego budowy. Zamawiający wymaga uwzględnienie warunków technicznych, jakim powinny odpowiadać budynki i ich usytuowanie określone w obowiązujących aktach prawnych obowiązujących na dzień przekazania projektu Zamawiającemu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41187E23" w14:textId="77777777" w:rsidR="009219BC" w:rsidRPr="005406E3" w:rsidRDefault="009219BC" w:rsidP="009219BC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42324882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Najpóźniej w </w:t>
            </w:r>
            <w:r w:rsidRPr="00D979E9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ciągu </w:t>
            </w:r>
            <w:r w:rsidRPr="00A03CAA">
              <w:rPr>
                <w:rFonts w:asciiTheme="minorHAnsi" w:eastAsia="Calibri" w:hAnsiTheme="minorHAnsi" w:cstheme="minorBidi"/>
                <w:sz w:val="22"/>
                <w:szCs w:val="22"/>
              </w:rPr>
              <w:t>3</w:t>
            </w:r>
            <w:r w:rsidRPr="42324882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miesięcy od rozpoczęcia Etapu II.</w:t>
            </w:r>
          </w:p>
          <w:p w14:paraId="63ABCD8B" w14:textId="77777777" w:rsidR="009219BC" w:rsidRPr="005406E3" w:rsidRDefault="009219BC" w:rsidP="009219B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19BC" w:rsidRPr="005406E3" w14:paraId="30CEC10D" w14:textId="77777777" w:rsidTr="6B8C852C">
        <w:tc>
          <w:tcPr>
            <w:tcW w:w="562" w:type="dxa"/>
            <w:shd w:val="clear" w:color="auto" w:fill="E2EFD9" w:themeFill="accent6" w:themeFillTint="33"/>
          </w:tcPr>
          <w:p w14:paraId="04973B30" w14:textId="77777777" w:rsidR="009219BC" w:rsidRPr="005406E3" w:rsidRDefault="009219BC" w:rsidP="00551722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8C66659" w14:textId="77777777" w:rsidR="009219BC" w:rsidRPr="005406E3" w:rsidRDefault="009219BC" w:rsidP="009219B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Demonstrator B </w:t>
            </w:r>
          </w:p>
        </w:tc>
        <w:tc>
          <w:tcPr>
            <w:tcW w:w="5670" w:type="dxa"/>
            <w:shd w:val="clear" w:color="auto" w:fill="auto"/>
          </w:tcPr>
          <w:p w14:paraId="2E5129DE" w14:textId="77777777" w:rsidR="009219BC" w:rsidRPr="005406E3" w:rsidRDefault="009219BC" w:rsidP="009219BC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Zamawiający wymaga od Wykonawcy zaprojektowania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wykonania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oraz montażu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Demonstratora B 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zgodnie z wszystkimi określonymi w Załączniku nr 1 do Regulaminu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Wymaganiami Obligatoryjnymi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>
              <w:t xml:space="preserve">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oraz  deklarowanymi we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Wniosku parametrami technicznymi</w:t>
            </w:r>
            <w:r w:rsidRPr="00477111">
              <w:rPr>
                <w:rFonts w:asciiTheme="minorHAnsi" w:eastAsia="Calibri" w:hAnsiTheme="minorHAnsi" w:cstheme="minorHAnsi"/>
                <w:sz w:val="22"/>
                <w:szCs w:val="22"/>
              </w:rPr>
              <w:t>, które są podstawą do oblic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zeń Wymagań Konkursowych i opisem</w:t>
            </w:r>
            <w:r w:rsidRPr="0047711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Wymagań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Jakościowych. 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Demonstrator musi znajdować się we wskazanej przez Zamawiającego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L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okalizacji.</w:t>
            </w:r>
          </w:p>
        </w:tc>
        <w:tc>
          <w:tcPr>
            <w:tcW w:w="1276" w:type="dxa"/>
          </w:tcPr>
          <w:p w14:paraId="7ABFF2B3" w14:textId="37619B18" w:rsidR="009219BC" w:rsidRPr="005406E3" w:rsidRDefault="009219BC" w:rsidP="009219BC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 xml:space="preserve">W Terminie Doręczenia </w:t>
            </w:r>
            <w:r w:rsidR="00DA0AB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Wyników </w:t>
            </w:r>
            <w:r w:rsidR="00DA0ABC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Prac Etapu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II.</w:t>
            </w:r>
          </w:p>
        </w:tc>
      </w:tr>
      <w:tr w:rsidR="009219BC" w:rsidRPr="005406E3" w14:paraId="72737B97" w14:textId="77777777" w:rsidTr="6B8C852C">
        <w:tc>
          <w:tcPr>
            <w:tcW w:w="562" w:type="dxa"/>
            <w:shd w:val="clear" w:color="auto" w:fill="E2EFD9" w:themeFill="accent6" w:themeFillTint="33"/>
          </w:tcPr>
          <w:p w14:paraId="06D0EBAA" w14:textId="77777777" w:rsidR="009219BC" w:rsidRPr="005406E3" w:rsidRDefault="009219BC" w:rsidP="00551722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ED875E" w14:textId="77777777" w:rsidR="009219BC" w:rsidRPr="005406E3" w:rsidRDefault="009219BC" w:rsidP="009219BC">
            <w:pPr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Udzielenie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G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warancji przez Wykonawcę na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Demonstrator B </w:t>
            </w:r>
          </w:p>
        </w:tc>
        <w:tc>
          <w:tcPr>
            <w:tcW w:w="5670" w:type="dxa"/>
            <w:shd w:val="clear" w:color="auto" w:fill="auto"/>
          </w:tcPr>
          <w:p w14:paraId="0E6ED3E1" w14:textId="77777777" w:rsidR="009219BC" w:rsidRPr="005406E3" w:rsidRDefault="009219BC" w:rsidP="009219BC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od Wykonawcy przedstawienia dokumentu potwierdzającego udzielenie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warancji serwisowej dla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Demonstratora B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, opisanej szczegółowo w Wymaganiach obligatoryjnych w Załączniku nr 1 do Regulaminu. </w:t>
            </w:r>
          </w:p>
        </w:tc>
        <w:tc>
          <w:tcPr>
            <w:tcW w:w="1276" w:type="dxa"/>
          </w:tcPr>
          <w:p w14:paraId="4CC31117" w14:textId="1013C865" w:rsidR="009219BC" w:rsidRPr="005406E3" w:rsidRDefault="009219BC" w:rsidP="009219BC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Termin Doręczenia </w:t>
            </w:r>
            <w:r w:rsidR="00DA0ABC">
              <w:rPr>
                <w:rFonts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II </w:t>
            </w:r>
          </w:p>
        </w:tc>
      </w:tr>
      <w:tr w:rsidR="009219BC" w:rsidRPr="005406E3" w14:paraId="7A889B66" w14:textId="77777777" w:rsidTr="6B8C852C">
        <w:tc>
          <w:tcPr>
            <w:tcW w:w="562" w:type="dxa"/>
            <w:shd w:val="clear" w:color="auto" w:fill="E2EFD9" w:themeFill="accent6" w:themeFillTint="33"/>
          </w:tcPr>
          <w:p w14:paraId="535940B2" w14:textId="77777777" w:rsidR="009219BC" w:rsidRPr="005406E3" w:rsidRDefault="009219BC" w:rsidP="00551722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13DBC9" w14:textId="77777777" w:rsidR="009219BC" w:rsidRPr="005406E3" w:rsidRDefault="009219BC" w:rsidP="009219BC">
            <w:pPr>
              <w:spacing w:line="276" w:lineRule="auto"/>
              <w:rPr>
                <w:rFonts w:eastAsia="Calibri" w:cstheme="minorHAnsi"/>
                <w:sz w:val="22"/>
                <w:szCs w:val="22"/>
              </w:rPr>
            </w:pPr>
            <w:r w:rsidRPr="0083693D">
              <w:rPr>
                <w:rFonts w:eastAsia="Calibri" w:cstheme="minorHAnsi"/>
                <w:sz w:val="22"/>
                <w:szCs w:val="22"/>
              </w:rPr>
              <w:t xml:space="preserve">Dokumentacja powykonawcza </w:t>
            </w:r>
            <w:r>
              <w:rPr>
                <w:rFonts w:eastAsia="Calibri" w:cstheme="minorHAnsi"/>
                <w:sz w:val="22"/>
                <w:szCs w:val="22"/>
              </w:rPr>
              <w:t xml:space="preserve">Demonstratora B </w:t>
            </w:r>
          </w:p>
        </w:tc>
        <w:tc>
          <w:tcPr>
            <w:tcW w:w="5670" w:type="dxa"/>
            <w:shd w:val="clear" w:color="auto" w:fill="auto"/>
          </w:tcPr>
          <w:p w14:paraId="6EE36FCE" w14:textId="77777777" w:rsidR="009219BC" w:rsidRPr="0083693D" w:rsidRDefault="009219BC" w:rsidP="009219B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od Wykonawcy przedstawienia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niezależnej </w:t>
            </w:r>
            <w:r w:rsidRPr="00C72A91">
              <w:rPr>
                <w:sz w:val="22"/>
                <w:szCs w:val="22"/>
              </w:rPr>
              <w:t>Dokumentacji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 xml:space="preserve">owykonawczej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dla Demonstratora B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>, która powinna zawierać:</w:t>
            </w:r>
          </w:p>
          <w:p w14:paraId="26451E1C" w14:textId="77777777" w:rsidR="009219BC" w:rsidRPr="004A63C9" w:rsidRDefault="009219BC" w:rsidP="009219BC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wielobranżowy projekt wykonawczy we wszystkich branżach z naniesionymi ewentualnymi zmianami potwierdzonymi przez Wykonawcę, </w:t>
            </w:r>
          </w:p>
          <w:p w14:paraId="44A0DDC8" w14:textId="77777777" w:rsidR="009219BC" w:rsidRPr="004A63C9" w:rsidRDefault="009219BC" w:rsidP="009219BC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atesty na zastosowane urządzenia i materiały, </w:t>
            </w:r>
          </w:p>
          <w:p w14:paraId="6A6911AD" w14:textId="77777777" w:rsidR="009219BC" w:rsidRPr="004A63C9" w:rsidRDefault="009219BC" w:rsidP="009219BC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>dokumentację techniczno-ruchow</w:t>
            </w:r>
            <w:r>
              <w:rPr>
                <w:rFonts w:cstheme="minorHAnsi"/>
                <w:sz w:val="22"/>
                <w:szCs w:val="22"/>
              </w:rPr>
              <w:t>ą</w:t>
            </w:r>
            <w:r w:rsidRPr="004A63C9">
              <w:rPr>
                <w:rFonts w:cstheme="minorHAnsi"/>
                <w:sz w:val="22"/>
                <w:szCs w:val="22"/>
              </w:rPr>
              <w:t>,</w:t>
            </w:r>
          </w:p>
          <w:p w14:paraId="5BD819C0" w14:textId="77777777" w:rsidR="009219BC" w:rsidRPr="004A63C9" w:rsidRDefault="009219BC" w:rsidP="009219BC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instrukcje eksploatacyjne, </w:t>
            </w:r>
          </w:p>
          <w:p w14:paraId="0C60B6EA" w14:textId="77777777" w:rsidR="009219BC" w:rsidRPr="004A63C9" w:rsidRDefault="009219BC" w:rsidP="009219BC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>szczegółowy opis głównych komponentów System</w:t>
            </w:r>
            <w:r>
              <w:rPr>
                <w:rFonts w:cstheme="minorHAnsi"/>
                <w:sz w:val="22"/>
                <w:szCs w:val="22"/>
              </w:rPr>
              <w:t xml:space="preserve">ów  </w:t>
            </w:r>
            <w:r w:rsidRPr="004A63C9">
              <w:rPr>
                <w:rFonts w:cstheme="minorHAnsi"/>
                <w:sz w:val="22"/>
                <w:szCs w:val="22"/>
              </w:rPr>
              <w:t xml:space="preserve"> oraz ExtraElementów</w:t>
            </w:r>
            <w:r>
              <w:rPr>
                <w:rFonts w:cstheme="minorHAnsi"/>
                <w:sz w:val="22"/>
                <w:szCs w:val="22"/>
              </w:rPr>
              <w:t xml:space="preserve"> wraz ze schematem połączeń</w:t>
            </w:r>
            <w:r w:rsidRPr="004A63C9">
              <w:rPr>
                <w:rFonts w:cstheme="minorHAnsi"/>
                <w:sz w:val="22"/>
                <w:szCs w:val="22"/>
              </w:rPr>
              <w:t xml:space="preserve">, </w:t>
            </w:r>
          </w:p>
          <w:p w14:paraId="7555F284" w14:textId="77777777" w:rsidR="009219BC" w:rsidRPr="004A63C9" w:rsidRDefault="009219BC" w:rsidP="009219BC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opis procedury produkcji </w:t>
            </w:r>
            <w:r>
              <w:rPr>
                <w:rFonts w:cstheme="minorHAnsi"/>
                <w:sz w:val="22"/>
                <w:szCs w:val="22"/>
              </w:rPr>
              <w:t>Systemów</w:t>
            </w:r>
            <w:r w:rsidRPr="004A63C9">
              <w:rPr>
                <w:rFonts w:cstheme="minorHAnsi"/>
                <w:sz w:val="22"/>
                <w:szCs w:val="22"/>
              </w:rPr>
              <w:t xml:space="preserve">, </w:t>
            </w:r>
          </w:p>
          <w:p w14:paraId="7D45A50A" w14:textId="77777777" w:rsidR="009219BC" w:rsidRPr="004A63C9" w:rsidRDefault="009219BC" w:rsidP="009219BC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algorytm sterowania pracą </w:t>
            </w:r>
            <w:r>
              <w:rPr>
                <w:rFonts w:cstheme="minorHAnsi"/>
                <w:sz w:val="22"/>
                <w:szCs w:val="22"/>
              </w:rPr>
              <w:t>Systemów</w:t>
            </w:r>
            <w:r w:rsidRPr="004A63C9">
              <w:rPr>
                <w:rFonts w:cstheme="minorHAnsi"/>
                <w:sz w:val="22"/>
                <w:szCs w:val="22"/>
              </w:rPr>
              <w:t>,</w:t>
            </w:r>
          </w:p>
          <w:p w14:paraId="73D970D5" w14:textId="77777777" w:rsidR="009219BC" w:rsidRPr="004A63C9" w:rsidRDefault="009219BC" w:rsidP="009219BC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program sterowania pracą </w:t>
            </w:r>
            <w:r>
              <w:rPr>
                <w:rFonts w:cstheme="minorHAnsi"/>
                <w:sz w:val="22"/>
                <w:szCs w:val="22"/>
              </w:rPr>
              <w:t>Systemów.</w:t>
            </w:r>
            <w:r w:rsidRPr="004A63C9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77CA937C" w14:textId="77777777" w:rsidR="009219BC" w:rsidRDefault="009219BC" w:rsidP="009219B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8902D8" w14:textId="77777777" w:rsidR="009219BC" w:rsidRPr="0083693D" w:rsidRDefault="009219BC" w:rsidP="009219B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Dokumentacja powykonawcza powinna uwzględniać wszystkie zmiany w stosunku do projekt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, które wyniknęły w trakcie realizacji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prac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. Ponadto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każda 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Dokumentacja powykonawcza powinna potwierdzać zgodność i prawidłowość z obowiązującymi przepisami wszystkich wykonanych prac i usług. </w:t>
            </w:r>
          </w:p>
          <w:p w14:paraId="703EE99D" w14:textId="77777777" w:rsidR="009219BC" w:rsidRPr="0083693D" w:rsidRDefault="009219BC" w:rsidP="009219B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952160" w14:textId="0F394ED6" w:rsidR="009219BC" w:rsidRPr="0083693D" w:rsidRDefault="009219BC" w:rsidP="6B8C852C">
            <w:pPr>
              <w:spacing w:line="276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6B8C852C">
              <w:rPr>
                <w:rFonts w:asciiTheme="minorHAnsi" w:hAnsiTheme="minorHAnsi" w:cstheme="minorBidi"/>
                <w:sz w:val="22"/>
                <w:szCs w:val="22"/>
              </w:rPr>
              <w:t xml:space="preserve">Wykonawca przekazuje Zamawiającemu po jednym egzemplarzu Dokumentacji podwykonawczej dla Demonstratora B w wersji papierowej oraz po jednym egzemplarzu w wersji elektronicznej w formacie PDF. </w:t>
            </w:r>
          </w:p>
          <w:p w14:paraId="4C2E24BC" w14:textId="77777777" w:rsidR="009219BC" w:rsidRPr="0083693D" w:rsidRDefault="009219BC" w:rsidP="009219B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44175E" w14:textId="77777777" w:rsidR="009219BC" w:rsidRPr="005406E3" w:rsidRDefault="009219BC" w:rsidP="009219BC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Dokumentację w wersji elektronicznej należy przekazać Zamawiającemu na nośniku elektroniczny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m.</w:t>
            </w:r>
          </w:p>
        </w:tc>
        <w:tc>
          <w:tcPr>
            <w:tcW w:w="1276" w:type="dxa"/>
          </w:tcPr>
          <w:p w14:paraId="4C41272C" w14:textId="06C838F2" w:rsidR="009219BC" w:rsidRPr="005406E3" w:rsidRDefault="009219BC" w:rsidP="009219BC">
            <w:pPr>
              <w:spacing w:after="160"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Termin Doręczenia </w:t>
            </w:r>
            <w:r w:rsidR="00DA0ABC">
              <w:rPr>
                <w:rFonts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II</w:t>
            </w:r>
          </w:p>
        </w:tc>
      </w:tr>
      <w:tr w:rsidR="009219BC" w:rsidRPr="005406E3" w14:paraId="064719A3" w14:textId="77777777" w:rsidTr="6B8C852C">
        <w:tc>
          <w:tcPr>
            <w:tcW w:w="562" w:type="dxa"/>
            <w:shd w:val="clear" w:color="auto" w:fill="E2EFD9" w:themeFill="accent6" w:themeFillTint="33"/>
          </w:tcPr>
          <w:p w14:paraId="65BE7EC8" w14:textId="77777777" w:rsidR="009219BC" w:rsidRPr="005406E3" w:rsidRDefault="009219BC" w:rsidP="00551722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81299B1" w14:textId="77777777" w:rsidR="009219BC" w:rsidRPr="005406E3" w:rsidRDefault="009219BC" w:rsidP="009219BC">
            <w:pPr>
              <w:spacing w:line="276" w:lineRule="auto"/>
              <w:rPr>
                <w:rFonts w:eastAsia="Calibri" w:cstheme="minorHAnsi"/>
                <w:sz w:val="22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Raport 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ze stanu odbioru Demonstratora B </w:t>
            </w:r>
          </w:p>
        </w:tc>
        <w:tc>
          <w:tcPr>
            <w:tcW w:w="5670" w:type="dxa"/>
            <w:shd w:val="clear" w:color="auto" w:fill="auto"/>
          </w:tcPr>
          <w:p w14:paraId="5C9F0FBD" w14:textId="77777777" w:rsidR="009219BC" w:rsidRDefault="009219BC" w:rsidP="009219B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5E3821E">
              <w:rPr>
                <w:rFonts w:asciiTheme="minorHAnsi" w:hAnsiTheme="minorHAnsi" w:cstheme="minorBidi"/>
                <w:sz w:val="22"/>
                <w:szCs w:val="22"/>
              </w:rPr>
              <w:t xml:space="preserve"> Zamawiający wymaga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przedstawienia raportu ze stanu </w:t>
            </w:r>
            <w:r w:rsidRPr="05E3821E">
              <w:rPr>
                <w:rFonts w:asciiTheme="minorHAnsi" w:hAnsiTheme="minorHAnsi" w:cstheme="minorBidi"/>
                <w:sz w:val="22"/>
                <w:szCs w:val="22"/>
              </w:rPr>
              <w:t xml:space="preserve">  prac odbiorowych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Demonstratora B.</w:t>
            </w:r>
            <w:r w:rsidRPr="05E3821E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5E3821E"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 w:rsidRPr="05E3821E">
              <w:rPr>
                <w:rFonts w:cstheme="minorBidi"/>
                <w:sz w:val="22"/>
                <w:szCs w:val="22"/>
              </w:rPr>
              <w:t xml:space="preserve">Odbiór prac </w:t>
            </w:r>
            <w:r>
              <w:rPr>
                <w:rFonts w:cstheme="minorBidi"/>
                <w:sz w:val="22"/>
                <w:szCs w:val="22"/>
              </w:rPr>
              <w:t>Demonstratora B</w:t>
            </w:r>
            <w:r w:rsidRPr="05E3821E">
              <w:rPr>
                <w:rFonts w:cstheme="minorBidi"/>
                <w:sz w:val="22"/>
                <w:szCs w:val="22"/>
              </w:rPr>
              <w:t xml:space="preserve"> </w:t>
            </w:r>
            <w:r>
              <w:rPr>
                <w:rFonts w:cstheme="minorBidi"/>
                <w:sz w:val="22"/>
                <w:szCs w:val="22"/>
              </w:rPr>
              <w:t>powinien być przeprowadzany</w:t>
            </w:r>
            <w:r w:rsidRPr="05E3821E">
              <w:rPr>
                <w:rFonts w:cstheme="minorBidi"/>
                <w:sz w:val="22"/>
                <w:szCs w:val="22"/>
              </w:rPr>
              <w:t xml:space="preserve"> zgodnie z dokumentem: „Wymagania Techniczne COBRTI INSTAL Zeszyt 6. -Warunki Techniczne wykonania i odbioru instalacji ogrzewczych” oraz innymi dokumentami dotyczącymi niezbędnych badań i odbiorów oraz metodami pomiarowymi stosowanymi </w:t>
            </w:r>
            <w:r w:rsidRPr="05E3821E">
              <w:rPr>
                <w:rFonts w:cstheme="minorBidi"/>
                <w:sz w:val="22"/>
                <w:szCs w:val="22"/>
              </w:rPr>
              <w:lastRenderedPageBreak/>
              <w:t>podczas odbioru instalacji CO, CWU i CH zastosowanych w Demonstratorze.</w:t>
            </w:r>
            <w:r w:rsidRPr="05E3821E">
              <w:rPr>
                <w:sz w:val="22"/>
                <w:szCs w:val="22"/>
              </w:rPr>
              <w:t xml:space="preserve"> </w:t>
            </w:r>
          </w:p>
          <w:p w14:paraId="5D2BA9D6" w14:textId="77777777" w:rsidR="009219BC" w:rsidRPr="00AD1A06" w:rsidRDefault="009219BC" w:rsidP="009219B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1F7153" w14:textId="77777777" w:rsidR="009219BC" w:rsidRPr="00AD1A06" w:rsidRDefault="009219BC" w:rsidP="009219B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Wykonawca przekazuje Zamawiającemu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 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jed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egzemplarz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Raportu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stanu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odbioru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Demonstratora B 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w wersji papierowej oraz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 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jed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egzemplarz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w wersji elektronicznej w formacie PDF.  </w:t>
            </w:r>
          </w:p>
          <w:p w14:paraId="244B5D4A" w14:textId="77777777" w:rsidR="009219BC" w:rsidRPr="00AD1A06" w:rsidRDefault="009219BC" w:rsidP="009219B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469527" w14:textId="77777777" w:rsidR="009219BC" w:rsidRPr="00AD1A06" w:rsidRDefault="009219BC" w:rsidP="009219B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Dokumentację w wersji elektronicznej należy przekazać Zamawiającemu na nośniku elektronicznym.</w:t>
            </w:r>
          </w:p>
        </w:tc>
        <w:tc>
          <w:tcPr>
            <w:tcW w:w="1276" w:type="dxa"/>
          </w:tcPr>
          <w:p w14:paraId="00D4FEFE" w14:textId="77777777" w:rsidR="009219BC" w:rsidRPr="005406E3" w:rsidRDefault="009219BC" w:rsidP="009219BC">
            <w:pPr>
              <w:spacing w:after="160"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Terminie Doręczenia Wyników Prac Etapu II.</w:t>
            </w:r>
          </w:p>
        </w:tc>
      </w:tr>
      <w:tr w:rsidR="009219BC" w:rsidRPr="005406E3" w14:paraId="10422104" w14:textId="77777777" w:rsidTr="6B8C852C">
        <w:tc>
          <w:tcPr>
            <w:tcW w:w="562" w:type="dxa"/>
            <w:shd w:val="clear" w:color="auto" w:fill="E2EFD9" w:themeFill="accent6" w:themeFillTint="33"/>
          </w:tcPr>
          <w:p w14:paraId="70AF4101" w14:textId="77777777" w:rsidR="009219BC" w:rsidRPr="005406E3" w:rsidRDefault="009219BC" w:rsidP="00551722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E5DB0F2" w14:textId="77777777" w:rsidR="009219BC" w:rsidRPr="005406E3" w:rsidRDefault="009219BC" w:rsidP="009219BC">
            <w:pPr>
              <w:spacing w:line="276" w:lineRule="auto"/>
              <w:rPr>
                <w:rFonts w:eastAsia="Calibr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Protokół z przeszkolenia Użytkownik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 Demonstratora</w:t>
            </w:r>
          </w:p>
        </w:tc>
        <w:tc>
          <w:tcPr>
            <w:tcW w:w="5670" w:type="dxa"/>
            <w:shd w:val="clear" w:color="auto" w:fill="auto"/>
          </w:tcPr>
          <w:p w14:paraId="3B59E598" w14:textId="77777777" w:rsidR="009219BC" w:rsidRPr="00AD1A06" w:rsidRDefault="009219BC" w:rsidP="009219B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Zamawiający wymaga udokumentowania przeprowadzonych szkoleń Użytkownik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 Demonstratora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w zakresie eksploatacji i utrzymania urządzeń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Systemu 3 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oraz wszystkich ExtraElementów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eśli je zastosuje).  Potwierdzeniem wykonania szkolenia jest kopia protokołu zawierająca co najmniej: temat szkolenia, zakres szkolenia, datę i godziny szkolenia.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</w:t>
            </w:r>
          </w:p>
        </w:tc>
        <w:tc>
          <w:tcPr>
            <w:tcW w:w="1276" w:type="dxa"/>
          </w:tcPr>
          <w:p w14:paraId="02C9BC1C" w14:textId="2D0761E8" w:rsidR="009219BC" w:rsidRPr="005406E3" w:rsidRDefault="009219BC" w:rsidP="009219BC">
            <w:pPr>
              <w:spacing w:after="160"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W Terminie Doręczenia </w:t>
            </w:r>
            <w:r w:rsidR="00DA0ABC">
              <w:rPr>
                <w:rFonts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II.</w:t>
            </w:r>
          </w:p>
        </w:tc>
      </w:tr>
      <w:tr w:rsidR="009219BC" w:rsidRPr="005406E3" w14:paraId="417F23DC" w14:textId="77777777" w:rsidTr="6B8C852C">
        <w:tc>
          <w:tcPr>
            <w:tcW w:w="562" w:type="dxa"/>
            <w:shd w:val="clear" w:color="auto" w:fill="E2EFD9" w:themeFill="accent6" w:themeFillTint="33"/>
          </w:tcPr>
          <w:p w14:paraId="53F95BB0" w14:textId="77777777" w:rsidR="009219BC" w:rsidRPr="005406E3" w:rsidRDefault="009219BC" w:rsidP="00551722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3F597D" w14:textId="77777777" w:rsidR="009219BC" w:rsidRPr="005406E3" w:rsidRDefault="009219BC" w:rsidP="009219B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Raport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końcowy z realizacji Przedsięwzięcia </w:t>
            </w:r>
          </w:p>
        </w:tc>
        <w:tc>
          <w:tcPr>
            <w:tcW w:w="5670" w:type="dxa"/>
          </w:tcPr>
          <w:p w14:paraId="3958CF20" w14:textId="77777777" w:rsidR="009219BC" w:rsidRPr="00675D7D" w:rsidRDefault="009219BC" w:rsidP="009219BC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Wykonawca zobowiązany jest do przygotowania i przedstawienia Zamawiającemu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R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>aportu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końcowego z realizacji Przedsięwzięcia</w:t>
            </w:r>
            <w:r w:rsidRPr="005406E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który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musi zawierać</w:t>
            </w:r>
            <w:r w:rsidRPr="00675D7D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</w:p>
          <w:p w14:paraId="1F0ED9BD" w14:textId="77777777" w:rsidR="009219BC" w:rsidRPr="00675D7D" w:rsidRDefault="009219BC" w:rsidP="009219BC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>Podsumowanie</w:t>
            </w:r>
            <w:r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675D7D">
              <w:rPr>
                <w:rFonts w:eastAsia="Calibri" w:cstheme="minorHAnsi"/>
                <w:sz w:val="22"/>
                <w:szCs w:val="22"/>
              </w:rPr>
              <w:t xml:space="preserve">informacji z </w:t>
            </w:r>
            <w:r>
              <w:rPr>
                <w:rFonts w:eastAsia="Calibri" w:cstheme="minorHAnsi"/>
                <w:sz w:val="22"/>
                <w:szCs w:val="22"/>
              </w:rPr>
              <w:t>p</w:t>
            </w:r>
            <w:r w:rsidRPr="00675D7D">
              <w:rPr>
                <w:rFonts w:eastAsia="Calibri" w:cstheme="minorHAnsi"/>
                <w:sz w:val="22"/>
                <w:szCs w:val="22"/>
              </w:rPr>
              <w:t xml:space="preserve">rac przeprowadzonych w Etapie I </w:t>
            </w:r>
            <w:proofErr w:type="spellStart"/>
            <w:r w:rsidRPr="00675D7D">
              <w:rPr>
                <w:rFonts w:eastAsia="Calibri" w:cstheme="minorHAnsi"/>
                <w:sz w:val="22"/>
                <w:szCs w:val="22"/>
              </w:rPr>
              <w:t>i</w:t>
            </w:r>
            <w:proofErr w:type="spellEnd"/>
            <w:r w:rsidRPr="00675D7D">
              <w:rPr>
                <w:rFonts w:eastAsia="Calibri" w:cstheme="minorHAnsi"/>
                <w:sz w:val="22"/>
                <w:szCs w:val="22"/>
              </w:rPr>
              <w:t xml:space="preserve"> II, </w:t>
            </w:r>
          </w:p>
          <w:p w14:paraId="17C3FCB5" w14:textId="77777777" w:rsidR="009219BC" w:rsidRPr="00675D7D" w:rsidRDefault="009219BC" w:rsidP="009219BC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 xml:space="preserve">podsumowanie Testów </w:t>
            </w:r>
            <w:r>
              <w:rPr>
                <w:rFonts w:eastAsia="Calibri" w:cstheme="minorHAnsi"/>
                <w:sz w:val="22"/>
                <w:szCs w:val="22"/>
              </w:rPr>
              <w:t xml:space="preserve">Demonstratora B oraz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675D7D">
              <w:rPr>
                <w:rFonts w:eastAsia="Calibri" w:cstheme="minorHAnsi"/>
                <w:sz w:val="22"/>
                <w:szCs w:val="22"/>
              </w:rPr>
              <w:t xml:space="preserve">ze wskazaniem czy </w:t>
            </w:r>
            <w:r>
              <w:rPr>
                <w:rFonts w:eastAsia="Calibri" w:cstheme="minorHAnsi"/>
                <w:sz w:val="22"/>
                <w:szCs w:val="22"/>
              </w:rPr>
              <w:t>Demonstrator B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675D7D">
              <w:rPr>
                <w:rFonts w:eastAsia="Calibri" w:cstheme="minorHAnsi"/>
                <w:sz w:val="22"/>
                <w:szCs w:val="22"/>
              </w:rPr>
              <w:t>osiągnął deklarowane przez Wykonawcę wartości</w:t>
            </w:r>
            <w:r>
              <w:rPr>
                <w:rFonts w:eastAsia="Calibri" w:cstheme="minorHAnsi"/>
                <w:sz w:val="22"/>
                <w:szCs w:val="22"/>
              </w:rPr>
              <w:t xml:space="preserve"> parametrów technicznych opisane w postaci Wymagań Konkursowych oraz Jakościowych</w:t>
            </w:r>
            <w:r w:rsidRPr="00675D7D">
              <w:rPr>
                <w:rFonts w:eastAsia="Calibri" w:cstheme="minorHAnsi"/>
                <w:sz w:val="22"/>
                <w:szCs w:val="22"/>
              </w:rPr>
              <w:t>,</w:t>
            </w:r>
          </w:p>
          <w:p w14:paraId="54C26573" w14:textId="77777777" w:rsidR="009219BC" w:rsidRPr="00675D7D" w:rsidRDefault="009219BC" w:rsidP="009219BC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 xml:space="preserve">wnioski z przeprowadzonych Testów </w:t>
            </w:r>
            <w:r>
              <w:rPr>
                <w:rFonts w:eastAsia="Calibri" w:cstheme="minorHAnsi"/>
                <w:sz w:val="22"/>
                <w:szCs w:val="22"/>
              </w:rPr>
              <w:t>Demonstratora B</w:t>
            </w:r>
            <w:r w:rsidRPr="00675D7D">
              <w:rPr>
                <w:rFonts w:eastAsia="Calibri" w:cstheme="minorHAnsi"/>
                <w:sz w:val="22"/>
                <w:szCs w:val="22"/>
              </w:rPr>
              <w:t>,</w:t>
            </w:r>
          </w:p>
          <w:p w14:paraId="40BAC15F" w14:textId="77777777" w:rsidR="009219BC" w:rsidRPr="00675D7D" w:rsidRDefault="009219BC" w:rsidP="009219BC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 xml:space="preserve">wnioski z realizacji Przedsięwzięcia. </w:t>
            </w:r>
          </w:p>
          <w:p w14:paraId="5799361F" w14:textId="77777777" w:rsidR="009219BC" w:rsidRPr="00675D7D" w:rsidRDefault="009219BC" w:rsidP="009219BC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2BBE3095" w14:textId="77777777" w:rsidR="009219BC" w:rsidRPr="005406E3" w:rsidRDefault="009219BC" w:rsidP="009219BC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75D7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Raport składany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jest </w:t>
            </w:r>
            <w:r w:rsidRPr="00675D7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 formie elektronicznej oraz papierowej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po</w:t>
            </w:r>
            <w:r w:rsidRPr="00675D7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jednym egzemplarzu.</w:t>
            </w:r>
          </w:p>
        </w:tc>
        <w:tc>
          <w:tcPr>
            <w:tcW w:w="1276" w:type="dxa"/>
          </w:tcPr>
          <w:p w14:paraId="3A5A9E7E" w14:textId="77777777" w:rsidR="009219BC" w:rsidRPr="005406E3" w:rsidRDefault="009219BC" w:rsidP="009219B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W Terminie Doręczenia Wyników Prac Etapu II</w:t>
            </w:r>
          </w:p>
        </w:tc>
      </w:tr>
      <w:tr w:rsidR="009219BC" w:rsidRPr="005406E3" w14:paraId="6A266FCB" w14:textId="77777777" w:rsidTr="6B8C852C">
        <w:tc>
          <w:tcPr>
            <w:tcW w:w="562" w:type="dxa"/>
            <w:shd w:val="clear" w:color="auto" w:fill="E2EFD9" w:themeFill="accent6" w:themeFillTint="33"/>
          </w:tcPr>
          <w:p w14:paraId="458F91D4" w14:textId="77777777" w:rsidR="009219BC" w:rsidRPr="005406E3" w:rsidRDefault="009219BC" w:rsidP="00551722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FDA42DD" w14:textId="77777777" w:rsidR="009219BC" w:rsidRPr="005406E3" w:rsidRDefault="009219BC" w:rsidP="009219BC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F933BB">
              <w:rPr>
                <w:rFonts w:cstheme="minorHAnsi"/>
                <w:sz w:val="22"/>
                <w:szCs w:val="22"/>
              </w:rPr>
              <w:t>Rekomendacja Wykonawcy – dobre praktyki</w:t>
            </w:r>
            <w:r>
              <w:rPr>
                <w:rFonts w:cstheme="minorHAnsi"/>
                <w:sz w:val="22"/>
                <w:szCs w:val="22"/>
              </w:rPr>
              <w:t xml:space="preserve"> w zakresie magazynowania ciepła i chłodu</w:t>
            </w:r>
          </w:p>
        </w:tc>
        <w:tc>
          <w:tcPr>
            <w:tcW w:w="5670" w:type="dxa"/>
          </w:tcPr>
          <w:p w14:paraId="6343F1BF" w14:textId="68C8A145" w:rsidR="009219BC" w:rsidRPr="00F1428B" w:rsidRDefault="009219BC" w:rsidP="009219BC">
            <w:p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Wykonawca zobowiązany jest do przygotowania i przedstawieniu Zamawiającemu zaktualizowanego raportu, o którym mowa w </w:t>
            </w:r>
            <w:r w:rsidRPr="00D979E9">
              <w:rPr>
                <w:rFonts w:eastAsia="Calibri" w:cstheme="minorHAnsi"/>
                <w:sz w:val="22"/>
                <w:szCs w:val="22"/>
              </w:rPr>
              <w:t xml:space="preserve">pkt. 7 </w:t>
            </w:r>
            <w:r>
              <w:rPr>
                <w:rFonts w:eastAsia="Calibri" w:cstheme="minorHAnsi"/>
                <w:sz w:val="22"/>
                <w:szCs w:val="22"/>
              </w:rPr>
              <w:t>Tabela 4</w:t>
            </w:r>
            <w:r w:rsidRPr="00D979E9">
              <w:rPr>
                <w:rFonts w:eastAsia="Calibri" w:cstheme="minorHAnsi"/>
                <w:sz w:val="22"/>
                <w:szCs w:val="22"/>
              </w:rPr>
              <w:t>, zgodnie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z wymogami wskazanymi w </w:t>
            </w:r>
            <w:r>
              <w:rPr>
                <w:rFonts w:eastAsia="Calibri" w:cstheme="minorHAnsi"/>
                <w:sz w:val="22"/>
                <w:szCs w:val="22"/>
              </w:rPr>
              <w:t>niniejszej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tabeli dla raportu przekazywanego w Etapie I. Aktualizacja raportu polega na uzupełnieni</w:t>
            </w:r>
            <w:r>
              <w:rPr>
                <w:rFonts w:eastAsia="Calibri" w:cstheme="minorHAnsi"/>
                <w:sz w:val="22"/>
                <w:szCs w:val="22"/>
              </w:rPr>
              <w:t>u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go o Wyniki Prac B+R oraz</w:t>
            </w:r>
            <w:r>
              <w:rPr>
                <w:rFonts w:eastAsia="Calibri" w:cstheme="minorHAnsi"/>
                <w:sz w:val="22"/>
                <w:szCs w:val="22"/>
              </w:rPr>
              <w:t xml:space="preserve"> następujące informacje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: </w:t>
            </w:r>
          </w:p>
          <w:p w14:paraId="409E27F2" w14:textId="77777777" w:rsidR="009219BC" w:rsidRPr="00F1428B" w:rsidRDefault="009219BC" w:rsidP="009219BC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>wniosk</w:t>
            </w:r>
            <w:r>
              <w:rPr>
                <w:rFonts w:eastAsia="Calibri" w:cstheme="minorHAnsi"/>
                <w:sz w:val="22"/>
                <w:szCs w:val="22"/>
              </w:rPr>
              <w:t>i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z zastosowania </w:t>
            </w:r>
            <w:r>
              <w:rPr>
                <w:rFonts w:eastAsia="Calibri" w:cstheme="minorHAnsi"/>
                <w:sz w:val="22"/>
                <w:szCs w:val="22"/>
              </w:rPr>
              <w:t>Demonstratora B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0E6F368D" w14:textId="77777777" w:rsidR="009219BC" w:rsidRPr="00F1428B" w:rsidRDefault="009219BC" w:rsidP="009219BC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dokumentację fotograficzną </w:t>
            </w:r>
            <w:r>
              <w:rPr>
                <w:rFonts w:eastAsia="Calibri" w:cstheme="minorHAnsi"/>
                <w:sz w:val="22"/>
                <w:szCs w:val="22"/>
              </w:rPr>
              <w:t>Demonstratora B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 </w:t>
            </w:r>
          </w:p>
          <w:p w14:paraId="5B8C6536" w14:textId="77777777" w:rsidR="009219BC" w:rsidRPr="00F1428B" w:rsidRDefault="009219BC" w:rsidP="009219BC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lastRenderedPageBreak/>
              <w:t xml:space="preserve">wnioski dotyczące projektowania </w:t>
            </w:r>
            <w:r>
              <w:rPr>
                <w:rFonts w:eastAsia="Calibri" w:cstheme="minorHAnsi"/>
                <w:sz w:val="22"/>
                <w:szCs w:val="22"/>
              </w:rPr>
              <w:t xml:space="preserve">Systemu 3 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wraz z </w:t>
            </w:r>
            <w:proofErr w:type="spellStart"/>
            <w:r>
              <w:rPr>
                <w:rFonts w:eastAsia="Calibri" w:cstheme="minorHAnsi"/>
                <w:sz w:val="22"/>
                <w:szCs w:val="22"/>
              </w:rPr>
              <w:t>ExtraElementami</w:t>
            </w:r>
            <w:proofErr w:type="spellEnd"/>
            <w:r>
              <w:rPr>
                <w:rFonts w:eastAsia="Calibri" w:cstheme="minorHAnsi"/>
                <w:sz w:val="22"/>
                <w:szCs w:val="22"/>
              </w:rPr>
              <w:t xml:space="preserve"> (jeśli takowe zostały zastosowane)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 </w:t>
            </w:r>
          </w:p>
          <w:p w14:paraId="3413A5FB" w14:textId="77777777" w:rsidR="009219BC" w:rsidRPr="00F1428B" w:rsidRDefault="009219BC" w:rsidP="009219BC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wnioski praktyczne dotyczące zastosowanego </w:t>
            </w:r>
            <w:r>
              <w:rPr>
                <w:rFonts w:eastAsia="Calibri" w:cstheme="minorHAnsi"/>
                <w:sz w:val="22"/>
                <w:szCs w:val="22"/>
              </w:rPr>
              <w:t>Systemu 3 w istniejącym Budynku Biurowym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70D34E18" w14:textId="77777777" w:rsidR="009219BC" w:rsidRPr="00F1428B" w:rsidRDefault="009219BC" w:rsidP="009219BC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wnioski dotyczące skalowalności </w:t>
            </w:r>
            <w:r>
              <w:rPr>
                <w:rFonts w:eastAsia="Calibri" w:cstheme="minorHAnsi"/>
                <w:sz w:val="22"/>
                <w:szCs w:val="22"/>
              </w:rPr>
              <w:t xml:space="preserve">i </w:t>
            </w:r>
            <w:proofErr w:type="spellStart"/>
            <w:r w:rsidRPr="00F1428B">
              <w:rPr>
                <w:rFonts w:eastAsia="Calibri" w:cstheme="minorHAnsi"/>
                <w:sz w:val="22"/>
                <w:szCs w:val="22"/>
              </w:rPr>
              <w:t>replikowalności</w:t>
            </w:r>
            <w:proofErr w:type="spellEnd"/>
            <w:r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</w:t>
            </w:r>
            <w:r>
              <w:rPr>
                <w:rFonts w:eastAsia="Calibri" w:cstheme="minorHAnsi"/>
                <w:sz w:val="22"/>
                <w:szCs w:val="22"/>
              </w:rPr>
              <w:t>Demonstratora B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. </w:t>
            </w:r>
          </w:p>
          <w:p w14:paraId="7567EC98" w14:textId="77777777" w:rsidR="009219BC" w:rsidRPr="00F1428B" w:rsidRDefault="009219BC" w:rsidP="009219BC">
            <w:p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>W przypadku uzyskania w Etapie II Wyniku Pozytywnego Końcow</w:t>
            </w:r>
            <w:r>
              <w:rPr>
                <w:rFonts w:eastAsia="Calibri" w:cstheme="minorHAnsi"/>
                <w:sz w:val="22"/>
                <w:szCs w:val="22"/>
              </w:rPr>
              <w:t>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</w:t>
            </w:r>
            <w:r>
              <w:rPr>
                <w:rFonts w:eastAsia="Calibri" w:cstheme="minorHAnsi"/>
                <w:sz w:val="22"/>
                <w:szCs w:val="22"/>
              </w:rPr>
              <w:t>R</w:t>
            </w:r>
            <w:r w:rsidRPr="00F1428B">
              <w:rPr>
                <w:rFonts w:eastAsia="Calibri" w:cstheme="minorHAnsi"/>
                <w:sz w:val="22"/>
                <w:szCs w:val="22"/>
              </w:rPr>
              <w:t>aport</w:t>
            </w:r>
            <w:r>
              <w:rPr>
                <w:rFonts w:eastAsia="Calibri" w:cstheme="minorHAnsi"/>
                <w:sz w:val="22"/>
                <w:szCs w:val="22"/>
              </w:rPr>
              <w:t>y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zostan</w:t>
            </w:r>
            <w:r>
              <w:rPr>
                <w:rFonts w:eastAsia="Calibri" w:cstheme="minorHAnsi"/>
                <w:sz w:val="22"/>
                <w:szCs w:val="22"/>
              </w:rPr>
              <w:t>ą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również opublikowan</w:t>
            </w:r>
            <w:r>
              <w:rPr>
                <w:rFonts w:eastAsia="Calibri" w:cstheme="minorHAnsi"/>
                <w:sz w:val="22"/>
                <w:szCs w:val="22"/>
              </w:rPr>
              <w:t>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na dedykowanej dla Przedsięwzięcia stronie przygotowanej przez Zamawiającego.  </w:t>
            </w:r>
          </w:p>
          <w:p w14:paraId="2EEC896B" w14:textId="77777777" w:rsidR="009219BC" w:rsidRPr="005406E3" w:rsidRDefault="009219BC" w:rsidP="009219BC">
            <w:p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Aktualizacja </w:t>
            </w:r>
            <w:r>
              <w:rPr>
                <w:rFonts w:eastAsia="Calibri" w:cstheme="minorHAnsi"/>
                <w:sz w:val="22"/>
                <w:szCs w:val="22"/>
              </w:rPr>
              <w:t>R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aportu może zawierać inne informacje sporządzone przez Wykonawcę, a służące celom Przedsięwzięcia określonym w Rozdziale I Regulaminu, </w:t>
            </w:r>
            <w:r>
              <w:rPr>
                <w:rFonts w:eastAsia="Calibri" w:cstheme="minorHAnsi"/>
                <w:sz w:val="22"/>
                <w:szCs w:val="22"/>
              </w:rPr>
              <w:t>celem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przedstawienia postulatów zmian prawnych w zakresie zidentyfikowanych „wąskich gardeł” dla wdrożenia </w:t>
            </w:r>
            <w:r>
              <w:rPr>
                <w:rFonts w:eastAsia="Calibri" w:cstheme="minorHAnsi"/>
                <w:sz w:val="22"/>
                <w:szCs w:val="22"/>
              </w:rPr>
              <w:t>przedmiotowych Systemów</w:t>
            </w:r>
            <w:r w:rsidRPr="00F1428B">
              <w:rPr>
                <w:rFonts w:eastAsia="Calibri" w:cstheme="minorHAns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43608DA3" w14:textId="77777777" w:rsidR="009219BC" w:rsidRPr="005406E3" w:rsidRDefault="009219BC" w:rsidP="009219BC">
            <w:pPr>
              <w:spacing w:line="276" w:lineRule="auto"/>
              <w:rPr>
                <w:rFonts w:eastAsiaTheme="minorEastAsia" w:cstheme="minorHAnsi"/>
                <w:sz w:val="22"/>
                <w:szCs w:val="22"/>
              </w:rPr>
            </w:pPr>
          </w:p>
        </w:tc>
      </w:tr>
    </w:tbl>
    <w:p w14:paraId="5F9BA6D2" w14:textId="77777777" w:rsidR="009219BC" w:rsidRDefault="009219BC" w:rsidP="009219BC">
      <w:pPr>
        <w:pStyle w:val="Nagwek3"/>
        <w:numPr>
          <w:ilvl w:val="0"/>
          <w:numId w:val="0"/>
        </w:numPr>
      </w:pPr>
    </w:p>
    <w:p w14:paraId="715BAB97" w14:textId="7D083D0D" w:rsidR="009219BC" w:rsidRPr="00F933BB" w:rsidRDefault="009219BC" w:rsidP="009219B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lang w:bidi="ar-SA"/>
        </w:rPr>
        <w:t xml:space="preserve">Wyniki Prac Etapu II muszą zostać przekazane Zamawiającemu w Terminie Doręczenia </w:t>
      </w:r>
      <w:r w:rsidR="00DA0ABC">
        <w:rPr>
          <w:rFonts w:ascii="Calibri" w:hAnsi="Calibri" w:cs="Calibri"/>
          <w:lang w:bidi="ar-SA"/>
        </w:rPr>
        <w:t>Wyników Prac Etapu</w:t>
      </w:r>
      <w:r w:rsidRPr="00F933BB">
        <w:rPr>
          <w:rFonts w:ascii="Calibri" w:hAnsi="Calibri" w:cs="Calibri"/>
          <w:lang w:bidi="ar-SA"/>
        </w:rPr>
        <w:t xml:space="preserve"> II, określonym w </w:t>
      </w:r>
      <w:r>
        <w:rPr>
          <w:rFonts w:ascii="Calibri" w:hAnsi="Calibri" w:cs="Calibri"/>
          <w:lang w:bidi="ar-SA"/>
        </w:rPr>
        <w:t>Tabeli 5</w:t>
      </w:r>
      <w:r w:rsidRPr="00F933BB">
        <w:rPr>
          <w:rFonts w:ascii="Calibri" w:hAnsi="Calibri" w:cs="Calibri"/>
          <w:lang w:bidi="ar-SA"/>
        </w:rPr>
        <w:t xml:space="preserve"> niniejszego Załącznika i w formie określonej w niniejszym Załącznik</w:t>
      </w:r>
      <w:r>
        <w:rPr>
          <w:rFonts w:ascii="Calibri" w:hAnsi="Calibri" w:cs="Calibri"/>
          <w:lang w:bidi="ar-SA"/>
        </w:rPr>
        <w:t>u</w:t>
      </w:r>
      <w:r w:rsidRPr="00F933BB">
        <w:rPr>
          <w:rFonts w:ascii="Calibri" w:hAnsi="Calibri" w:cs="Calibri"/>
          <w:lang w:bidi="ar-SA"/>
        </w:rPr>
        <w:t xml:space="preserve"> oraz </w:t>
      </w:r>
      <w:r>
        <w:rPr>
          <w:rFonts w:ascii="Calibri" w:hAnsi="Calibri" w:cs="Calibri"/>
          <w:lang w:bidi="ar-SA"/>
        </w:rPr>
        <w:t xml:space="preserve">w </w:t>
      </w:r>
      <w:r w:rsidRPr="00F933BB">
        <w:rPr>
          <w:rFonts w:ascii="Calibri" w:hAnsi="Calibri" w:cs="Calibri"/>
          <w:lang w:bidi="ar-SA"/>
        </w:rPr>
        <w:t>Umow</w:t>
      </w:r>
      <w:r>
        <w:rPr>
          <w:rFonts w:ascii="Calibri" w:hAnsi="Calibri" w:cs="Calibri"/>
          <w:lang w:bidi="ar-SA"/>
        </w:rPr>
        <w:t>ie</w:t>
      </w:r>
      <w:r w:rsidRPr="00F933BB">
        <w:rPr>
          <w:rFonts w:ascii="Calibri" w:hAnsi="Calibri" w:cs="Calibri"/>
          <w:lang w:bidi="ar-SA"/>
        </w:rPr>
        <w:t xml:space="preserve">.  </w:t>
      </w:r>
    </w:p>
    <w:p w14:paraId="64D2AFDF" w14:textId="77777777" w:rsidR="009219BC" w:rsidRDefault="009219BC" w:rsidP="009219BC">
      <w:pPr>
        <w:pStyle w:val="Nagwek3"/>
      </w:pPr>
      <w:bookmarkStart w:id="39" w:name="_Toc75353574"/>
      <w:r w:rsidRPr="0057685C">
        <w:t xml:space="preserve">Testy </w:t>
      </w:r>
      <w:r>
        <w:t>Demonstratora B</w:t>
      </w:r>
      <w:bookmarkEnd w:id="39"/>
    </w:p>
    <w:p w14:paraId="01B1ED22" w14:textId="7D98103C" w:rsidR="009219BC" w:rsidRPr="00BF67FD" w:rsidRDefault="009219BC" w:rsidP="009219BC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 xml:space="preserve">Testy </w:t>
      </w:r>
      <w:r>
        <w:rPr>
          <w:rFonts w:cstheme="minorHAnsi"/>
          <w:color w:val="000000" w:themeColor="text1"/>
          <w:szCs w:val="22"/>
          <w:lang w:eastAsia="en-GB"/>
        </w:rPr>
        <w:t>Demonstratora B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</w:t>
      </w:r>
      <w:r>
        <w:rPr>
          <w:rFonts w:cstheme="minorHAnsi"/>
          <w:color w:val="000000" w:themeColor="text1"/>
          <w:szCs w:val="22"/>
          <w:lang w:eastAsia="en-GB"/>
        </w:rPr>
        <w:t>Systemu 3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rozpoczną się po przekazaniu przez Wykonawcę </w:t>
      </w:r>
      <w:r w:rsidR="00DA0ABC">
        <w:rPr>
          <w:rFonts w:cstheme="minorHAnsi"/>
          <w:color w:val="000000" w:themeColor="text1"/>
          <w:szCs w:val="22"/>
          <w:lang w:eastAsia="en-GB"/>
        </w:rPr>
        <w:t>Wyników Prac Etapu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II przedstawionych w </w:t>
      </w:r>
      <w:r>
        <w:rPr>
          <w:rFonts w:cstheme="minorHAnsi"/>
          <w:color w:val="000000" w:themeColor="text1"/>
          <w:szCs w:val="22"/>
          <w:lang w:eastAsia="en-GB"/>
        </w:rPr>
        <w:t>Tabeli 5.</w:t>
      </w:r>
    </w:p>
    <w:p w14:paraId="21E2F324" w14:textId="77777777" w:rsidR="009219BC" w:rsidRPr="00BF67FD" w:rsidRDefault="009219BC" w:rsidP="009219BC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</w:p>
    <w:p w14:paraId="1A9671FE" w14:textId="77777777" w:rsidR="009219BC" w:rsidRDefault="009219BC" w:rsidP="009219BC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>Wykonawca przy współudziale Zamawiając</w:t>
      </w:r>
      <w:r>
        <w:rPr>
          <w:rFonts w:cstheme="minorHAnsi"/>
          <w:color w:val="000000" w:themeColor="text1"/>
          <w:szCs w:val="22"/>
          <w:lang w:eastAsia="en-GB"/>
        </w:rPr>
        <w:t>ego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oraz Użytkownik</w:t>
      </w:r>
      <w:r>
        <w:rPr>
          <w:rFonts w:cstheme="minorHAnsi"/>
          <w:color w:val="000000" w:themeColor="text1"/>
          <w:szCs w:val="22"/>
          <w:lang w:eastAsia="en-GB"/>
        </w:rPr>
        <w:t>a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przeprowadzi Testy </w:t>
      </w:r>
      <w:r>
        <w:rPr>
          <w:rFonts w:cstheme="minorHAnsi"/>
          <w:color w:val="000000" w:themeColor="text1"/>
          <w:szCs w:val="22"/>
          <w:lang w:eastAsia="en-GB"/>
        </w:rPr>
        <w:t>Demonstratora B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dla </w:t>
      </w:r>
      <w:r>
        <w:rPr>
          <w:rFonts w:cstheme="minorHAnsi"/>
          <w:color w:val="000000" w:themeColor="text1"/>
          <w:szCs w:val="22"/>
          <w:lang w:eastAsia="en-GB"/>
        </w:rPr>
        <w:t>Systemu 3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</w:t>
      </w:r>
      <w:r>
        <w:rPr>
          <w:rFonts w:cstheme="minorHAnsi"/>
          <w:color w:val="000000" w:themeColor="text1"/>
          <w:szCs w:val="22"/>
          <w:lang w:eastAsia="en-GB"/>
        </w:rPr>
        <w:t>mające na celu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weryfikację zgodności z projek</w:t>
      </w:r>
      <w:r>
        <w:rPr>
          <w:rFonts w:cstheme="minorHAnsi"/>
          <w:color w:val="000000" w:themeColor="text1"/>
          <w:szCs w:val="22"/>
          <w:lang w:eastAsia="en-GB"/>
        </w:rPr>
        <w:t>tem, poprawności jego działania oraz: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</w:t>
      </w:r>
    </w:p>
    <w:p w14:paraId="189FD373" w14:textId="77777777" w:rsidR="009219BC" w:rsidRPr="009E0611" w:rsidRDefault="009219BC" w:rsidP="009219BC">
      <w:pPr>
        <w:pStyle w:val="Akapitzlist"/>
        <w:numPr>
          <w:ilvl w:val="0"/>
          <w:numId w:val="72"/>
        </w:num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>spełnienia</w:t>
      </w:r>
      <w:r>
        <w:rPr>
          <w:rFonts w:cstheme="minorHAnsi"/>
          <w:color w:val="000000" w:themeColor="text1"/>
          <w:szCs w:val="22"/>
          <w:lang w:eastAsia="en-GB"/>
        </w:rPr>
        <w:t xml:space="preserve"> przez</w:t>
      </w:r>
      <w:r w:rsidRPr="00F1279A">
        <w:rPr>
          <w:rFonts w:cstheme="minorHAnsi"/>
          <w:color w:val="000000" w:themeColor="text1"/>
          <w:szCs w:val="22"/>
          <w:lang w:eastAsia="en-GB"/>
        </w:rPr>
        <w:t xml:space="preserve"> </w:t>
      </w:r>
      <w:r>
        <w:rPr>
          <w:rFonts w:cstheme="minorHAnsi"/>
          <w:color w:val="000000" w:themeColor="text1"/>
          <w:szCs w:val="22"/>
          <w:lang w:eastAsia="en-GB"/>
        </w:rPr>
        <w:t>Demonstrator B</w:t>
      </w:r>
      <w:r w:rsidRPr="009E0611">
        <w:rPr>
          <w:rFonts w:cstheme="minorHAnsi"/>
          <w:color w:val="000000" w:themeColor="text1"/>
          <w:szCs w:val="22"/>
          <w:lang w:eastAsia="en-GB"/>
        </w:rPr>
        <w:t xml:space="preserve"> Wymagań Obligatoryjnych</w:t>
      </w:r>
      <w:r>
        <w:rPr>
          <w:rFonts w:cstheme="minorHAnsi"/>
          <w:color w:val="000000" w:themeColor="text1"/>
          <w:szCs w:val="22"/>
          <w:lang w:eastAsia="en-GB"/>
        </w:rPr>
        <w:t xml:space="preserve"> 1.4</w:t>
      </w:r>
      <w:r w:rsidRPr="009E0611">
        <w:rPr>
          <w:rFonts w:cstheme="minorHAnsi"/>
          <w:color w:val="000000" w:themeColor="text1"/>
          <w:szCs w:val="22"/>
          <w:lang w:eastAsia="en-GB"/>
        </w:rPr>
        <w:t>-1.24 opisanych w Załączniku 1 do Regulaminu,</w:t>
      </w:r>
    </w:p>
    <w:p w14:paraId="467FA2C4" w14:textId="77777777" w:rsidR="009219BC" w:rsidRDefault="009219BC" w:rsidP="009219BC">
      <w:pPr>
        <w:pStyle w:val="Akapitzlist"/>
        <w:numPr>
          <w:ilvl w:val="0"/>
          <w:numId w:val="72"/>
        </w:num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9E0611">
        <w:rPr>
          <w:rFonts w:cstheme="minorHAnsi"/>
          <w:color w:val="000000" w:themeColor="text1"/>
          <w:szCs w:val="22"/>
          <w:lang w:eastAsia="en-GB"/>
        </w:rPr>
        <w:t xml:space="preserve">spełnienia </w:t>
      </w:r>
      <w:r>
        <w:rPr>
          <w:rFonts w:cstheme="minorHAnsi"/>
          <w:color w:val="000000" w:themeColor="text1"/>
          <w:szCs w:val="22"/>
          <w:lang w:eastAsia="en-GB"/>
        </w:rPr>
        <w:t xml:space="preserve">przez Demonstrator B </w:t>
      </w:r>
      <w:r w:rsidRPr="009E0611">
        <w:rPr>
          <w:rFonts w:eastAsia="Calibri" w:cstheme="minorHAnsi"/>
          <w:color w:val="000000" w:themeColor="text1"/>
          <w:szCs w:val="22"/>
        </w:rPr>
        <w:t>deklarowanych przez Wykonawcę wartości parametrów technicznych, które są podstawą do obliczeń i deklaracji Wymagań Konkursowych i opisu Wymagań Jakościowych</w:t>
      </w:r>
      <w:r w:rsidRPr="009E0611">
        <w:rPr>
          <w:rFonts w:cstheme="minorHAnsi"/>
          <w:color w:val="000000" w:themeColor="text1"/>
          <w:szCs w:val="22"/>
          <w:lang w:eastAsia="en-GB"/>
        </w:rPr>
        <w:t xml:space="preserve">. </w:t>
      </w:r>
    </w:p>
    <w:p w14:paraId="299417B0" w14:textId="77777777" w:rsidR="009219BC" w:rsidRDefault="009219BC" w:rsidP="009219BC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</w:p>
    <w:p w14:paraId="315D96A7" w14:textId="77777777" w:rsidR="009219BC" w:rsidRPr="009E0611" w:rsidRDefault="009219BC" w:rsidP="009219BC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9E0611">
        <w:rPr>
          <w:rFonts w:cstheme="minorHAnsi"/>
          <w:color w:val="000000" w:themeColor="text1"/>
          <w:szCs w:val="22"/>
          <w:lang w:eastAsia="en-GB"/>
        </w:rPr>
        <w:t xml:space="preserve">Wyniki Testów będą podlegać ocenie. </w:t>
      </w:r>
    </w:p>
    <w:p w14:paraId="6E6944BB" w14:textId="77777777" w:rsidR="009219BC" w:rsidRPr="00BF67FD" w:rsidRDefault="009219BC" w:rsidP="009219BC">
      <w:pPr>
        <w:jc w:val="both"/>
        <w:rPr>
          <w:szCs w:val="22"/>
          <w:lang w:bidi="ar-SA"/>
        </w:rPr>
      </w:pPr>
    </w:p>
    <w:p w14:paraId="577E9F63" w14:textId="77777777" w:rsidR="009219BC" w:rsidRPr="00BF67FD" w:rsidRDefault="009219BC" w:rsidP="009219BC">
      <w:pPr>
        <w:spacing w:line="276" w:lineRule="auto"/>
        <w:jc w:val="both"/>
        <w:rPr>
          <w:szCs w:val="22"/>
          <w:lang w:bidi="ar-SA"/>
        </w:rPr>
      </w:pPr>
      <w:r w:rsidRPr="00BF67FD">
        <w:rPr>
          <w:szCs w:val="22"/>
          <w:lang w:bidi="ar-SA"/>
        </w:rPr>
        <w:t xml:space="preserve">Pozytywny Wynik Testu </w:t>
      </w:r>
      <w:r>
        <w:rPr>
          <w:szCs w:val="22"/>
          <w:lang w:bidi="ar-SA"/>
        </w:rPr>
        <w:t>Demonstratora B</w:t>
      </w:r>
      <w:r w:rsidRPr="00BF67FD">
        <w:rPr>
          <w:szCs w:val="22"/>
          <w:lang w:bidi="ar-SA"/>
        </w:rPr>
        <w:t xml:space="preserve"> i jest uznawany jeśli Testowany Demonstrator spełnia </w:t>
      </w:r>
      <w:r>
        <w:rPr>
          <w:szCs w:val="22"/>
          <w:lang w:bidi="ar-SA"/>
        </w:rPr>
        <w:t xml:space="preserve">odpowiednio wyżej wymienione </w:t>
      </w:r>
      <w:r w:rsidRPr="00BF67FD">
        <w:rPr>
          <w:szCs w:val="22"/>
          <w:lang w:bidi="ar-SA"/>
        </w:rPr>
        <w:t>Wymagania  Obligatoryjne oraz uzyskuje wartości parametrów dla przeprowadzonych Testów nie niższe niż zadeklarowane parametry techniczne, które są podstawą do obliczeń Wymagań Konkursowych i są zgodne z opisem Wymagań Jakościowych.</w:t>
      </w:r>
    </w:p>
    <w:p w14:paraId="2FB570B5" w14:textId="77777777" w:rsidR="009219BC" w:rsidRDefault="009219BC" w:rsidP="009219BC">
      <w:pPr>
        <w:spacing w:line="276" w:lineRule="auto"/>
        <w:jc w:val="both"/>
        <w:rPr>
          <w:szCs w:val="22"/>
          <w:lang w:bidi="ar-SA"/>
        </w:rPr>
      </w:pPr>
      <w:r w:rsidRPr="00BF67FD">
        <w:rPr>
          <w:szCs w:val="22"/>
          <w:lang w:bidi="ar-SA"/>
        </w:rPr>
        <w:t>Brak spełnienia któregokolwiek Wymagania Obligatoryjnego oraz uzyskanie niższych niż deklarowanych wartości parametrów technicznych umożliwiających szczegółowe wy</w:t>
      </w:r>
      <w:r>
        <w:rPr>
          <w:szCs w:val="22"/>
          <w:lang w:bidi="ar-SA"/>
        </w:rPr>
        <w:t>liczenia Wymagań Konkursowych</w:t>
      </w:r>
      <w:r w:rsidRPr="00BF67FD">
        <w:rPr>
          <w:szCs w:val="22"/>
          <w:lang w:bidi="ar-SA"/>
        </w:rPr>
        <w:t>, skutkuje przyznaniem Wykonawcy Wyniku Negatywnego</w:t>
      </w:r>
    </w:p>
    <w:p w14:paraId="5EB19E21" w14:textId="77777777" w:rsidR="009219BC" w:rsidRPr="009508A4" w:rsidRDefault="009219BC" w:rsidP="009219BC">
      <w:pPr>
        <w:spacing w:line="276" w:lineRule="auto"/>
        <w:jc w:val="both"/>
        <w:rPr>
          <w:szCs w:val="22"/>
          <w:lang w:bidi="ar-SA"/>
        </w:rPr>
      </w:pPr>
    </w:p>
    <w:p w14:paraId="5F0C31AD" w14:textId="77777777" w:rsidR="009219BC" w:rsidRPr="0057685C" w:rsidRDefault="009219BC" w:rsidP="009219BC">
      <w:pPr>
        <w:pStyle w:val="Nagwek3"/>
      </w:pPr>
      <w:bookmarkStart w:id="40" w:name="_Toc75353575"/>
      <w:r w:rsidRPr="0057685C">
        <w:t>Ocena Wyników Prac Etapu II</w:t>
      </w:r>
      <w:bookmarkEnd w:id="40"/>
    </w:p>
    <w:p w14:paraId="71DAA3F2" w14:textId="0509D24D" w:rsidR="009219BC" w:rsidRDefault="009219BC" w:rsidP="009219B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643265">
        <w:rPr>
          <w:rFonts w:ascii="Calibri" w:hAnsi="Calibri" w:cs="Calibri"/>
          <w:lang w:bidi="ar-SA"/>
        </w:rPr>
        <w:lastRenderedPageBreak/>
        <w:t xml:space="preserve">Po zakończeniu Testów </w:t>
      </w:r>
      <w:r>
        <w:rPr>
          <w:rFonts w:ascii="Calibri" w:hAnsi="Calibri" w:cs="Calibri"/>
          <w:lang w:bidi="ar-SA"/>
        </w:rPr>
        <w:t>Demonstratora B</w:t>
      </w:r>
      <w:r w:rsidRPr="00643265">
        <w:rPr>
          <w:rFonts w:ascii="Calibri" w:hAnsi="Calibri" w:cs="Calibri"/>
          <w:lang w:bidi="ar-SA"/>
        </w:rPr>
        <w:t xml:space="preserve"> oraz przekazaniu Zamawiającemu przez Wyko</w:t>
      </w:r>
      <w:r>
        <w:rPr>
          <w:rFonts w:ascii="Calibri" w:hAnsi="Calibri" w:cs="Calibri"/>
          <w:lang w:bidi="ar-SA"/>
        </w:rPr>
        <w:t xml:space="preserve">nawcę </w:t>
      </w:r>
      <w:r w:rsidR="00DA0ABC">
        <w:rPr>
          <w:rFonts w:ascii="Calibri" w:hAnsi="Calibri" w:cs="Calibri"/>
          <w:lang w:bidi="ar-SA"/>
        </w:rPr>
        <w:t>Wyników Prac Etapu</w:t>
      </w:r>
      <w:r w:rsidRPr="00643265">
        <w:rPr>
          <w:rFonts w:ascii="Calibri" w:hAnsi="Calibri" w:cs="Calibri"/>
          <w:lang w:bidi="ar-SA"/>
        </w:rPr>
        <w:t xml:space="preserve"> II opisanych w </w:t>
      </w:r>
      <w:r>
        <w:rPr>
          <w:rFonts w:ascii="Calibri" w:hAnsi="Calibri" w:cs="Calibri"/>
          <w:lang w:bidi="ar-SA"/>
        </w:rPr>
        <w:t>Tabeli 5</w:t>
      </w:r>
      <w:r w:rsidRPr="00643265">
        <w:rPr>
          <w:rFonts w:ascii="Calibri" w:hAnsi="Calibri" w:cs="Calibri"/>
          <w:lang w:bidi="ar-SA"/>
        </w:rPr>
        <w:t>, Zamawiający dokonuj</w:t>
      </w:r>
      <w:r>
        <w:rPr>
          <w:rFonts w:ascii="Calibri" w:hAnsi="Calibri" w:cs="Calibri"/>
          <w:lang w:bidi="ar-SA"/>
        </w:rPr>
        <w:t xml:space="preserve">e Oceny Końcowej Technologii po </w:t>
      </w:r>
      <w:r w:rsidRPr="00643265">
        <w:rPr>
          <w:rFonts w:ascii="Calibri" w:hAnsi="Calibri" w:cs="Calibri"/>
          <w:lang w:bidi="ar-SA"/>
        </w:rPr>
        <w:t>Etapie II</w:t>
      </w:r>
      <w:r>
        <w:rPr>
          <w:rFonts w:ascii="Calibri" w:hAnsi="Calibri" w:cs="Calibri"/>
          <w:lang w:bidi="ar-SA"/>
        </w:rPr>
        <w:t>,</w:t>
      </w:r>
      <w:r w:rsidRPr="00643265">
        <w:rPr>
          <w:rFonts w:ascii="Calibri" w:hAnsi="Calibri" w:cs="Calibri"/>
          <w:lang w:bidi="ar-SA"/>
        </w:rPr>
        <w:t xml:space="preserve"> zgodnie z wymaganiami i na zasadach określonych w Załączniku nr 5 do Regulaminu.</w:t>
      </w:r>
      <w:r>
        <w:rPr>
          <w:rFonts w:ascii="Calibri" w:hAnsi="Calibri" w:cs="Calibri"/>
          <w:lang w:bidi="ar-SA"/>
        </w:rPr>
        <w:t xml:space="preserve"> </w:t>
      </w:r>
    </w:p>
    <w:p w14:paraId="6BD05C8B" w14:textId="77777777" w:rsidR="009219BC" w:rsidRPr="00E31B20" w:rsidRDefault="009219BC" w:rsidP="009219B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u w:val="single"/>
          <w:lang w:bidi="ar-SA"/>
        </w:rPr>
        <w:t>Wynik Pozytywny</w:t>
      </w:r>
      <w:r w:rsidRPr="00F933BB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zostanie </w:t>
      </w:r>
      <w:r w:rsidRPr="00F933BB">
        <w:rPr>
          <w:rFonts w:ascii="Calibri" w:hAnsi="Calibri" w:cs="Calibri"/>
          <w:lang w:bidi="ar-SA"/>
        </w:rPr>
        <w:t>przyzna</w:t>
      </w:r>
      <w:r>
        <w:rPr>
          <w:rFonts w:ascii="Calibri" w:hAnsi="Calibri" w:cs="Calibri"/>
          <w:lang w:bidi="ar-SA"/>
        </w:rPr>
        <w:t>ny</w:t>
      </w:r>
      <w:r w:rsidRPr="00F933BB">
        <w:rPr>
          <w:rFonts w:ascii="Calibri" w:hAnsi="Calibri" w:cs="Calibri"/>
          <w:lang w:bidi="ar-SA"/>
        </w:rPr>
        <w:t xml:space="preserve"> tym Wykonawcom, którzy </w:t>
      </w:r>
      <w:r>
        <w:rPr>
          <w:rFonts w:ascii="Calibri" w:hAnsi="Calibri" w:cs="Calibri"/>
          <w:lang w:bidi="ar-SA"/>
        </w:rPr>
        <w:t>opracowali</w:t>
      </w:r>
      <w:r w:rsidRPr="00F933BB">
        <w:rPr>
          <w:rFonts w:ascii="Calibri" w:hAnsi="Calibri" w:cs="Calibri"/>
          <w:lang w:bidi="ar-SA"/>
        </w:rPr>
        <w:t>/dostarczyli</w:t>
      </w:r>
      <w:r>
        <w:rPr>
          <w:rFonts w:ascii="Calibri" w:hAnsi="Calibri" w:cs="Calibri"/>
          <w:lang w:bidi="ar-SA"/>
        </w:rPr>
        <w:t xml:space="preserve">: </w:t>
      </w:r>
    </w:p>
    <w:p w14:paraId="337B3469" w14:textId="77777777" w:rsidR="009219BC" w:rsidRDefault="009219BC" w:rsidP="009219B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Demonstrator B</w:t>
      </w:r>
      <w:r w:rsidRPr="00E31B20">
        <w:rPr>
          <w:rFonts w:ascii="Calibri" w:hAnsi="Calibri" w:cs="Calibri"/>
          <w:lang w:bidi="ar-SA"/>
        </w:rPr>
        <w:t xml:space="preserve">, </w:t>
      </w:r>
    </w:p>
    <w:p w14:paraId="189679FC" w14:textId="77777777" w:rsidR="009219BC" w:rsidRPr="00345240" w:rsidRDefault="009219BC" w:rsidP="009219B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E31B20">
        <w:rPr>
          <w:rFonts w:ascii="Calibri" w:hAnsi="Calibri" w:cs="Calibri"/>
          <w:lang w:bidi="ar-SA"/>
        </w:rPr>
        <w:t xml:space="preserve">Gwarancje Wykonawcy na </w:t>
      </w:r>
      <w:r>
        <w:rPr>
          <w:rFonts w:ascii="Calibri" w:hAnsi="Calibri" w:cs="Calibri"/>
          <w:lang w:bidi="ar-SA"/>
        </w:rPr>
        <w:t>Demonstrator B,</w:t>
      </w:r>
    </w:p>
    <w:p w14:paraId="5FD28A38" w14:textId="77777777" w:rsidR="009219BC" w:rsidRDefault="009219BC" w:rsidP="009219B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lang w:bidi="ar-SA"/>
        </w:rPr>
        <w:t>Raport z Testów</w:t>
      </w:r>
      <w:r>
        <w:rPr>
          <w:rFonts w:ascii="Calibri" w:hAnsi="Calibri" w:cs="Calibri"/>
          <w:lang w:bidi="ar-SA"/>
        </w:rPr>
        <w:t xml:space="preserve"> </w:t>
      </w:r>
      <w:r w:rsidRPr="00F933BB">
        <w:rPr>
          <w:rFonts w:ascii="Calibri" w:hAnsi="Calibri" w:cs="Calibri"/>
          <w:lang w:bidi="ar-SA"/>
        </w:rPr>
        <w:t xml:space="preserve">obrazujący pracę </w:t>
      </w:r>
      <w:r>
        <w:rPr>
          <w:rFonts w:ascii="Calibri" w:hAnsi="Calibri" w:cs="Calibri"/>
          <w:lang w:bidi="ar-SA"/>
        </w:rPr>
        <w:t>Demonstratora B</w:t>
      </w:r>
      <w:r w:rsidRPr="00F933BB">
        <w:rPr>
          <w:rFonts w:ascii="Calibri" w:hAnsi="Calibri" w:cs="Calibri"/>
          <w:lang w:bidi="ar-SA"/>
        </w:rPr>
        <w:t>, wraz z interpretacją uzyskanych wyników</w:t>
      </w:r>
      <w:r>
        <w:rPr>
          <w:rFonts w:ascii="Calibri" w:hAnsi="Calibri" w:cs="Calibri"/>
          <w:lang w:bidi="ar-SA"/>
        </w:rPr>
        <w:t>,</w:t>
      </w:r>
      <w:r w:rsidRPr="00F933BB">
        <w:rPr>
          <w:rFonts w:ascii="Calibri" w:hAnsi="Calibri" w:cs="Calibri"/>
          <w:lang w:bidi="ar-SA"/>
        </w:rPr>
        <w:t xml:space="preserve"> </w:t>
      </w:r>
    </w:p>
    <w:p w14:paraId="2B0D5FBC" w14:textId="401B21D8" w:rsidR="009219BC" w:rsidRDefault="009219BC" w:rsidP="009219B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lang w:bidi="ar-SA"/>
        </w:rPr>
        <w:t xml:space="preserve">Wszystkie wymagane </w:t>
      </w:r>
      <w:r w:rsidRPr="00FE7FD8">
        <w:rPr>
          <w:rFonts w:ascii="Calibri" w:hAnsi="Calibri" w:cs="Calibri"/>
          <w:lang w:bidi="ar-SA"/>
        </w:rPr>
        <w:t xml:space="preserve">Wyniki Prac </w:t>
      </w:r>
      <w:r>
        <w:rPr>
          <w:rFonts w:ascii="Calibri" w:hAnsi="Calibri" w:cs="Calibri"/>
          <w:lang w:bidi="ar-SA"/>
        </w:rPr>
        <w:t>E</w:t>
      </w:r>
      <w:r w:rsidRPr="00FE7FD8">
        <w:rPr>
          <w:rFonts w:ascii="Calibri" w:hAnsi="Calibri" w:cs="Calibri"/>
          <w:lang w:bidi="ar-SA"/>
        </w:rPr>
        <w:t>tapu II</w:t>
      </w:r>
      <w:r>
        <w:rPr>
          <w:rFonts w:ascii="Calibri" w:hAnsi="Calibri" w:cs="Calibri"/>
          <w:lang w:bidi="ar-SA"/>
        </w:rPr>
        <w:t>,</w:t>
      </w:r>
      <w:r w:rsidRPr="00E31B20">
        <w:rPr>
          <w:rFonts w:ascii="Calibri" w:hAnsi="Calibri" w:cs="Calibri"/>
          <w:lang w:bidi="ar-SA"/>
        </w:rPr>
        <w:t xml:space="preserve"> </w:t>
      </w:r>
      <w:r w:rsidRPr="00F933BB">
        <w:rPr>
          <w:rFonts w:ascii="Calibri" w:hAnsi="Calibri" w:cs="Calibri"/>
          <w:lang w:bidi="ar-SA"/>
        </w:rPr>
        <w:t>zgodnie z Tabelą</w:t>
      </w:r>
      <w:r w:rsidR="004B3E3E">
        <w:rPr>
          <w:rFonts w:ascii="Calibri" w:hAnsi="Calibri" w:cs="Calibri"/>
          <w:lang w:bidi="ar-SA"/>
        </w:rPr>
        <w:t xml:space="preserve"> 5</w:t>
      </w:r>
      <w:r>
        <w:rPr>
          <w:rFonts w:ascii="Calibri" w:hAnsi="Calibri" w:cs="Calibri"/>
          <w:lang w:bidi="ar-SA"/>
        </w:rPr>
        <w:t xml:space="preserve"> niniejszego dokumentu. </w:t>
      </w:r>
    </w:p>
    <w:p w14:paraId="3B1E7D86" w14:textId="77777777" w:rsidR="009219BC" w:rsidRDefault="009219BC" w:rsidP="009219BC">
      <w:pPr>
        <w:pStyle w:val="Akapitzlist"/>
        <w:autoSpaceDE w:val="0"/>
        <w:autoSpaceDN w:val="0"/>
        <w:adjustRightInd w:val="0"/>
        <w:spacing w:before="240" w:after="240" w:line="276" w:lineRule="auto"/>
        <w:ind w:left="1440"/>
        <w:jc w:val="both"/>
        <w:rPr>
          <w:rFonts w:ascii="Calibri" w:hAnsi="Calibri" w:cs="Calibri"/>
          <w:lang w:bidi="ar-SA"/>
        </w:rPr>
      </w:pPr>
    </w:p>
    <w:p w14:paraId="1BC2496F" w14:textId="77777777" w:rsidR="009219BC" w:rsidRDefault="009219BC" w:rsidP="009219B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u w:val="single"/>
          <w:lang w:bidi="ar-SA"/>
        </w:rPr>
        <w:t>Wynik Negatywny</w:t>
      </w:r>
      <w:r w:rsidRPr="00F933BB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zostanie </w:t>
      </w:r>
      <w:r w:rsidRPr="00F933BB">
        <w:rPr>
          <w:rFonts w:ascii="Calibri" w:hAnsi="Calibri" w:cs="Calibri"/>
          <w:lang w:bidi="ar-SA"/>
        </w:rPr>
        <w:t>przyzna</w:t>
      </w:r>
      <w:r>
        <w:rPr>
          <w:rFonts w:ascii="Calibri" w:hAnsi="Calibri" w:cs="Calibri"/>
          <w:lang w:bidi="ar-SA"/>
        </w:rPr>
        <w:t>ny</w:t>
      </w:r>
      <w:r w:rsidRPr="00F933BB">
        <w:rPr>
          <w:rFonts w:ascii="Calibri" w:hAnsi="Calibri" w:cs="Calibri"/>
          <w:lang w:bidi="ar-SA"/>
        </w:rPr>
        <w:t xml:space="preserve"> Wykonawcom, którzy nie wykonali/dostarczyli któregokolwiek z </w:t>
      </w:r>
      <w:r>
        <w:rPr>
          <w:rFonts w:ascii="Calibri" w:hAnsi="Calibri" w:cs="Calibri"/>
          <w:lang w:bidi="ar-SA"/>
        </w:rPr>
        <w:t xml:space="preserve">wyżej </w:t>
      </w:r>
      <w:r w:rsidRPr="00F933BB">
        <w:rPr>
          <w:rFonts w:ascii="Calibri" w:hAnsi="Calibri" w:cs="Calibri"/>
          <w:lang w:bidi="ar-SA"/>
        </w:rPr>
        <w:t xml:space="preserve">wymienionych punktów.  </w:t>
      </w:r>
    </w:p>
    <w:p w14:paraId="0787F34E" w14:textId="77777777" w:rsidR="009219BC" w:rsidRPr="00F933BB" w:rsidRDefault="009219BC" w:rsidP="009219B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</w:p>
    <w:p w14:paraId="058DB1DC" w14:textId="77777777" w:rsidR="009219BC" w:rsidRDefault="009219BC" w:rsidP="009219BC">
      <w:pPr>
        <w:spacing w:after="160" w:line="276" w:lineRule="auto"/>
        <w:jc w:val="both"/>
        <w:rPr>
          <w:rFonts w:eastAsia="Calibri"/>
          <w:szCs w:val="22"/>
          <w:lang w:eastAsia="pl-PL"/>
        </w:rPr>
      </w:pPr>
    </w:p>
    <w:p w14:paraId="27ECF314" w14:textId="77777777" w:rsidR="009219BC" w:rsidRDefault="009219BC" w:rsidP="009219BC">
      <w:pPr>
        <w:pStyle w:val="Nagwek1"/>
        <w:numPr>
          <w:ilvl w:val="0"/>
          <w:numId w:val="0"/>
        </w:numPr>
        <w:ind w:left="680" w:hanging="680"/>
      </w:pPr>
    </w:p>
    <w:p w14:paraId="48361BE9" w14:textId="77777777" w:rsidR="009219BC" w:rsidRDefault="009219BC" w:rsidP="009219BC">
      <w:pPr>
        <w:pStyle w:val="Nagwek1"/>
        <w:numPr>
          <w:ilvl w:val="0"/>
          <w:numId w:val="0"/>
        </w:numPr>
        <w:ind w:left="680" w:hanging="680"/>
      </w:pPr>
    </w:p>
    <w:p w14:paraId="5ED984B9" w14:textId="77777777" w:rsidR="009219BC" w:rsidRPr="00D922AE" w:rsidRDefault="009219BC" w:rsidP="009219BC">
      <w:pPr>
        <w:pStyle w:val="Nagwek1"/>
        <w:numPr>
          <w:ilvl w:val="0"/>
          <w:numId w:val="0"/>
        </w:numPr>
        <w:rPr>
          <w:rFonts w:eastAsia="Calibri"/>
          <w:lang w:eastAsia="pl-PL"/>
        </w:rPr>
      </w:pPr>
    </w:p>
    <w:p w14:paraId="03F74B09" w14:textId="77777777" w:rsidR="009219BC" w:rsidRDefault="009219BC" w:rsidP="009219BC">
      <w:pPr>
        <w:pStyle w:val="Nagwek1"/>
        <w:numPr>
          <w:ilvl w:val="0"/>
          <w:numId w:val="0"/>
        </w:numPr>
      </w:pPr>
    </w:p>
    <w:p w14:paraId="64247B8D" w14:textId="6136B869" w:rsidR="0057685C" w:rsidRDefault="0057685C" w:rsidP="0057685C">
      <w:pPr>
        <w:pStyle w:val="Nagwek1"/>
        <w:numPr>
          <w:ilvl w:val="0"/>
          <w:numId w:val="0"/>
        </w:numPr>
        <w:ind w:left="680" w:hanging="680"/>
      </w:pPr>
    </w:p>
    <w:p w14:paraId="5D9727E4" w14:textId="77777777" w:rsidR="0057685C" w:rsidRPr="00D922AE" w:rsidRDefault="0057685C" w:rsidP="009E0611">
      <w:pPr>
        <w:pStyle w:val="Nagwek1"/>
        <w:numPr>
          <w:ilvl w:val="0"/>
          <w:numId w:val="0"/>
        </w:numPr>
        <w:rPr>
          <w:rFonts w:eastAsia="Calibri"/>
          <w:lang w:eastAsia="pl-PL"/>
        </w:rPr>
      </w:pPr>
    </w:p>
    <w:sectPr w:rsidR="0057685C" w:rsidRPr="00D922AE" w:rsidSect="009E0611">
      <w:footerReference w:type="default" r:id="rId11"/>
      <w:headerReference w:type="first" r:id="rId12"/>
      <w:pgSz w:w="11900" w:h="16840" w:code="9"/>
      <w:pgMar w:top="1135" w:right="1268" w:bottom="720" w:left="1134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0B845" w14:textId="77777777" w:rsidR="00C75DAC" w:rsidRDefault="00C75DAC">
      <w:r>
        <w:separator/>
      </w:r>
    </w:p>
  </w:endnote>
  <w:endnote w:type="continuationSeparator" w:id="0">
    <w:p w14:paraId="2C72B7F3" w14:textId="77777777" w:rsidR="00C75DAC" w:rsidRDefault="00C75DAC">
      <w:r>
        <w:continuationSeparator/>
      </w:r>
    </w:p>
  </w:endnote>
  <w:endnote w:type="continuationNotice" w:id="1">
    <w:p w14:paraId="69D1AF60" w14:textId="77777777" w:rsidR="00C75DAC" w:rsidRDefault="00C75D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C7051" w14:textId="64F1C57C" w:rsidR="00AB55D0" w:rsidRPr="00B64DBA" w:rsidRDefault="00AB55D0" w:rsidP="00943870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2700D3">
      <w:rPr>
        <w:rFonts w:ascii="Calibri Light" w:hAnsi="Calibri Light" w:cs="Calibri Light"/>
        <w:b/>
        <w:bCs/>
        <w:noProof/>
        <w:sz w:val="20"/>
        <w:szCs w:val="20"/>
      </w:rPr>
      <w:t>37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2700D3">
      <w:rPr>
        <w:rFonts w:ascii="Calibri Light" w:hAnsi="Calibri Light" w:cs="Calibri Light"/>
        <w:b/>
        <w:bCs/>
        <w:noProof/>
        <w:sz w:val="20"/>
        <w:szCs w:val="20"/>
      </w:rPr>
      <w:t>37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432DD2E1" w14:textId="77777777" w:rsidR="00AB55D0" w:rsidRDefault="00AB55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F9C5E" w14:textId="77777777" w:rsidR="00C75DAC" w:rsidRDefault="00C75DAC">
      <w:r>
        <w:separator/>
      </w:r>
    </w:p>
  </w:footnote>
  <w:footnote w:type="continuationSeparator" w:id="0">
    <w:p w14:paraId="49490AA3" w14:textId="77777777" w:rsidR="00C75DAC" w:rsidRDefault="00C75DAC">
      <w:r>
        <w:continuationSeparator/>
      </w:r>
    </w:p>
  </w:footnote>
  <w:footnote w:type="continuationNotice" w:id="1">
    <w:p w14:paraId="6F7C519F" w14:textId="77777777" w:rsidR="00C75DAC" w:rsidRDefault="00C75D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C9479" w14:textId="2BF98BD2" w:rsidR="00583D1A" w:rsidRDefault="00583D1A" w:rsidP="00583D1A">
    <w:pPr>
      <w:pStyle w:val="Nagwek"/>
      <w:tabs>
        <w:tab w:val="right" w:pos="3969"/>
      </w:tabs>
      <w:ind w:right="4110"/>
      <w:jc w:val="both"/>
      <w:rPr>
        <w:b/>
        <w:i/>
        <w:szCs w:val="22"/>
        <w:u w:val="single"/>
        <w:lang w:bidi="ar-SA"/>
      </w:rPr>
    </w:pPr>
    <w:r>
      <w:rPr>
        <w:noProof/>
        <w:lang w:eastAsia="pl-PL" w:bidi="ar-SA"/>
      </w:rPr>
      <w:drawing>
        <wp:inline distT="0" distB="0" distL="0" distR="0" wp14:anchorId="1095C112" wp14:editId="1C05F7A1">
          <wp:extent cx="5743575" cy="342900"/>
          <wp:effectExtent l="0" t="0" r="9525" b="0"/>
          <wp:docPr id="1" name="Obraz 1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ir_ncbr_rp_ueefrr_02_02_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8C3FE" w14:textId="77777777" w:rsidR="00583D1A" w:rsidRDefault="00583D1A" w:rsidP="00583D1A">
    <w:pPr>
      <w:pStyle w:val="Nagwek"/>
      <w:jc w:val="center"/>
      <w:rPr>
        <w:i/>
        <w:sz w:val="15"/>
        <w:szCs w:val="15"/>
      </w:rPr>
    </w:pPr>
  </w:p>
  <w:p w14:paraId="6703BF89" w14:textId="77777777" w:rsidR="00583D1A" w:rsidRDefault="00583D1A" w:rsidP="00583D1A">
    <w:pPr>
      <w:pStyle w:val="Nagwek"/>
      <w:jc w:val="center"/>
      <w:rPr>
        <w:szCs w:val="22"/>
      </w:rPr>
    </w:pPr>
    <w:r>
      <w:rPr>
        <w:i/>
        <w:sz w:val="15"/>
        <w:szCs w:val="15"/>
      </w:rPr>
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</w:r>
  </w:p>
  <w:p w14:paraId="033B7274" w14:textId="2DA43BC5" w:rsidR="00AB55D0" w:rsidRPr="00583D1A" w:rsidRDefault="00AB55D0" w:rsidP="00583D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5" w15:restartNumberingAfterBreak="0">
    <w:nsid w:val="01A37523"/>
    <w:multiLevelType w:val="hybridMultilevel"/>
    <w:tmpl w:val="21A88D68"/>
    <w:lvl w:ilvl="0" w:tplc="7B68A4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EA6E96"/>
    <w:multiLevelType w:val="hybridMultilevel"/>
    <w:tmpl w:val="7020E298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99673D"/>
    <w:multiLevelType w:val="hybridMultilevel"/>
    <w:tmpl w:val="1BB40C62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BE74C6"/>
    <w:multiLevelType w:val="hybridMultilevel"/>
    <w:tmpl w:val="1EFC01C8"/>
    <w:lvl w:ilvl="0" w:tplc="71A64D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1A64D4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9E7982"/>
    <w:multiLevelType w:val="hybridMultilevel"/>
    <w:tmpl w:val="69660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817B6D"/>
    <w:multiLevelType w:val="hybridMultilevel"/>
    <w:tmpl w:val="BA2EF482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601862"/>
    <w:multiLevelType w:val="hybridMultilevel"/>
    <w:tmpl w:val="4580A748"/>
    <w:lvl w:ilvl="0" w:tplc="00EEF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9C0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8249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05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344D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7818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F216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80CD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00D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6060A1"/>
    <w:multiLevelType w:val="hybridMultilevel"/>
    <w:tmpl w:val="A9DABD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752188"/>
    <w:multiLevelType w:val="hybridMultilevel"/>
    <w:tmpl w:val="FFFFFFFF"/>
    <w:lvl w:ilvl="0" w:tplc="3DCC1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1ADD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2F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AE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44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380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AEC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F07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C69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D52EA1"/>
    <w:multiLevelType w:val="hybridMultilevel"/>
    <w:tmpl w:val="934404A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74B0D"/>
    <w:multiLevelType w:val="hybridMultilevel"/>
    <w:tmpl w:val="FF680360"/>
    <w:lvl w:ilvl="0" w:tplc="B93815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1567FD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768B16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E4DE9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8E388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178D76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D5A871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F6660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C98191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88E2F8E"/>
    <w:multiLevelType w:val="hybridMultilevel"/>
    <w:tmpl w:val="9A240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43CA"/>
    <w:multiLevelType w:val="hybridMultilevel"/>
    <w:tmpl w:val="292CF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AC325D"/>
    <w:multiLevelType w:val="hybridMultilevel"/>
    <w:tmpl w:val="A55E9090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DA5A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2932936"/>
    <w:multiLevelType w:val="hybridMultilevel"/>
    <w:tmpl w:val="1166C6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8E28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4F92C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54328B6"/>
    <w:multiLevelType w:val="hybridMultilevel"/>
    <w:tmpl w:val="2EA245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5CE17F4"/>
    <w:multiLevelType w:val="hybridMultilevel"/>
    <w:tmpl w:val="98EE4B0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4D6C6D"/>
    <w:multiLevelType w:val="hybridMultilevel"/>
    <w:tmpl w:val="F114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974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D846289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1D2352"/>
    <w:multiLevelType w:val="hybridMultilevel"/>
    <w:tmpl w:val="06AA00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35EDF1C">
      <w:start w:val="1"/>
      <w:numFmt w:val="lowerLetter"/>
      <w:lvlText w:val="%2."/>
      <w:lvlJc w:val="left"/>
      <w:pPr>
        <w:ind w:left="1440" w:hanging="360"/>
      </w:pPr>
    </w:lvl>
    <w:lvl w:ilvl="2" w:tplc="F230DAC4">
      <w:start w:val="1"/>
      <w:numFmt w:val="lowerRoman"/>
      <w:lvlText w:val="%3."/>
      <w:lvlJc w:val="right"/>
      <w:pPr>
        <w:ind w:left="2160" w:hanging="180"/>
      </w:pPr>
    </w:lvl>
    <w:lvl w:ilvl="3" w:tplc="52641952">
      <w:start w:val="1"/>
      <w:numFmt w:val="decimal"/>
      <w:lvlText w:val="%4."/>
      <w:lvlJc w:val="left"/>
      <w:pPr>
        <w:ind w:left="2880" w:hanging="360"/>
      </w:pPr>
    </w:lvl>
    <w:lvl w:ilvl="4" w:tplc="C082B670">
      <w:start w:val="1"/>
      <w:numFmt w:val="lowerLetter"/>
      <w:lvlText w:val="%5."/>
      <w:lvlJc w:val="left"/>
      <w:pPr>
        <w:ind w:left="3600" w:hanging="360"/>
      </w:pPr>
    </w:lvl>
    <w:lvl w:ilvl="5" w:tplc="8C2013B6">
      <w:start w:val="1"/>
      <w:numFmt w:val="lowerRoman"/>
      <w:lvlText w:val="%6."/>
      <w:lvlJc w:val="right"/>
      <w:pPr>
        <w:ind w:left="4320" w:hanging="180"/>
      </w:pPr>
    </w:lvl>
    <w:lvl w:ilvl="6" w:tplc="925443F8">
      <w:start w:val="1"/>
      <w:numFmt w:val="decimal"/>
      <w:lvlText w:val="%7."/>
      <w:lvlJc w:val="left"/>
      <w:pPr>
        <w:ind w:left="5040" w:hanging="360"/>
      </w:pPr>
    </w:lvl>
    <w:lvl w:ilvl="7" w:tplc="DF8EDCA0">
      <w:start w:val="1"/>
      <w:numFmt w:val="lowerLetter"/>
      <w:lvlText w:val="%8."/>
      <w:lvlJc w:val="left"/>
      <w:pPr>
        <w:ind w:left="5760" w:hanging="360"/>
      </w:pPr>
    </w:lvl>
    <w:lvl w:ilvl="8" w:tplc="6368E92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FC735D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5B1717"/>
    <w:multiLevelType w:val="hybridMultilevel"/>
    <w:tmpl w:val="29AC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0B7C96"/>
    <w:multiLevelType w:val="hybridMultilevel"/>
    <w:tmpl w:val="CF6ABA3E"/>
    <w:lvl w:ilvl="0" w:tplc="C390EE90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2" w15:restartNumberingAfterBreak="0">
    <w:nsid w:val="36F21850"/>
    <w:multiLevelType w:val="hybridMultilevel"/>
    <w:tmpl w:val="22B62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AB1639"/>
    <w:multiLevelType w:val="hybridMultilevel"/>
    <w:tmpl w:val="7ACA3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C7119B"/>
    <w:multiLevelType w:val="hybridMultilevel"/>
    <w:tmpl w:val="98EE4B0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001D3B"/>
    <w:multiLevelType w:val="hybridMultilevel"/>
    <w:tmpl w:val="24202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2C5C9E"/>
    <w:multiLevelType w:val="hybridMultilevel"/>
    <w:tmpl w:val="CA547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B7279D"/>
    <w:multiLevelType w:val="hybridMultilevel"/>
    <w:tmpl w:val="ED2EB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3D276C"/>
    <w:multiLevelType w:val="hybridMultilevel"/>
    <w:tmpl w:val="19F646A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02178E"/>
    <w:multiLevelType w:val="hybridMultilevel"/>
    <w:tmpl w:val="AD8EC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21343F"/>
    <w:multiLevelType w:val="hybridMultilevel"/>
    <w:tmpl w:val="2108A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944E10"/>
    <w:multiLevelType w:val="hybridMultilevel"/>
    <w:tmpl w:val="E71A7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E42F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A5C74F4"/>
    <w:multiLevelType w:val="hybridMultilevel"/>
    <w:tmpl w:val="2AFA00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C7D2050"/>
    <w:multiLevelType w:val="hybridMultilevel"/>
    <w:tmpl w:val="88163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0E1153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0D3035"/>
    <w:multiLevelType w:val="hybridMultilevel"/>
    <w:tmpl w:val="FFFFFFFF"/>
    <w:lvl w:ilvl="0" w:tplc="37CC16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8656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E70089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04C7FB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BAF39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7840E1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0089D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5DA942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FFA296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92537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BFB6D63"/>
    <w:multiLevelType w:val="hybridMultilevel"/>
    <w:tmpl w:val="6AB63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7735A5"/>
    <w:multiLevelType w:val="hybridMultilevel"/>
    <w:tmpl w:val="6A024D3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AA5F3C"/>
    <w:multiLevelType w:val="hybridMultilevel"/>
    <w:tmpl w:val="C3DC64D4"/>
    <w:lvl w:ilvl="0" w:tplc="71A64D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59D0B4B"/>
    <w:multiLevelType w:val="hybridMultilevel"/>
    <w:tmpl w:val="C0D4F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DE7C12"/>
    <w:multiLevelType w:val="multilevel"/>
    <w:tmpl w:val="248ED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A020D13"/>
    <w:multiLevelType w:val="hybridMultilevel"/>
    <w:tmpl w:val="9990A938"/>
    <w:lvl w:ilvl="0" w:tplc="75CA50B4">
      <w:start w:val="1"/>
      <w:numFmt w:val="decimal"/>
      <w:lvlText w:val="%1."/>
      <w:lvlJc w:val="left"/>
      <w:pPr>
        <w:ind w:left="360" w:hanging="360"/>
      </w:pPr>
    </w:lvl>
    <w:lvl w:ilvl="1" w:tplc="9334AB20">
      <w:start w:val="1"/>
      <w:numFmt w:val="lowerLetter"/>
      <w:lvlText w:val="%2."/>
      <w:lvlJc w:val="left"/>
      <w:pPr>
        <w:ind w:left="1080" w:hanging="360"/>
      </w:pPr>
    </w:lvl>
    <w:lvl w:ilvl="2" w:tplc="989C46B2">
      <w:start w:val="1"/>
      <w:numFmt w:val="lowerRoman"/>
      <w:lvlText w:val="%3."/>
      <w:lvlJc w:val="right"/>
      <w:pPr>
        <w:ind w:left="1800" w:hanging="180"/>
      </w:pPr>
    </w:lvl>
    <w:lvl w:ilvl="3" w:tplc="8B9A2036">
      <w:start w:val="1"/>
      <w:numFmt w:val="decimal"/>
      <w:lvlText w:val="%4."/>
      <w:lvlJc w:val="left"/>
      <w:pPr>
        <w:ind w:left="2520" w:hanging="360"/>
      </w:pPr>
    </w:lvl>
    <w:lvl w:ilvl="4" w:tplc="FBA0AB92">
      <w:start w:val="1"/>
      <w:numFmt w:val="lowerLetter"/>
      <w:lvlText w:val="%5."/>
      <w:lvlJc w:val="left"/>
      <w:pPr>
        <w:ind w:left="3240" w:hanging="360"/>
      </w:pPr>
    </w:lvl>
    <w:lvl w:ilvl="5" w:tplc="9F866924">
      <w:start w:val="1"/>
      <w:numFmt w:val="lowerRoman"/>
      <w:lvlText w:val="%6."/>
      <w:lvlJc w:val="right"/>
      <w:pPr>
        <w:ind w:left="3960" w:hanging="180"/>
      </w:pPr>
    </w:lvl>
    <w:lvl w:ilvl="6" w:tplc="151672C4">
      <w:start w:val="1"/>
      <w:numFmt w:val="decimal"/>
      <w:lvlText w:val="%7."/>
      <w:lvlJc w:val="left"/>
      <w:pPr>
        <w:ind w:left="4680" w:hanging="360"/>
      </w:pPr>
    </w:lvl>
    <w:lvl w:ilvl="7" w:tplc="4872CB24">
      <w:start w:val="1"/>
      <w:numFmt w:val="lowerLetter"/>
      <w:lvlText w:val="%8."/>
      <w:lvlJc w:val="left"/>
      <w:pPr>
        <w:ind w:left="5400" w:hanging="360"/>
      </w:pPr>
    </w:lvl>
    <w:lvl w:ilvl="8" w:tplc="9D30BAB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A477758"/>
    <w:multiLevelType w:val="hybridMultilevel"/>
    <w:tmpl w:val="53AE9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6A150C"/>
    <w:multiLevelType w:val="hybridMultilevel"/>
    <w:tmpl w:val="3D485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F13D4E"/>
    <w:multiLevelType w:val="multilevel"/>
    <w:tmpl w:val="E14E04E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7" w15:restartNumberingAfterBreak="0">
    <w:nsid w:val="71517734"/>
    <w:multiLevelType w:val="hybridMultilevel"/>
    <w:tmpl w:val="ABE02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443EF5"/>
    <w:multiLevelType w:val="hybridMultilevel"/>
    <w:tmpl w:val="E0A23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C81584"/>
    <w:multiLevelType w:val="hybridMultilevel"/>
    <w:tmpl w:val="934404A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970141"/>
    <w:multiLevelType w:val="hybridMultilevel"/>
    <w:tmpl w:val="9A10D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5C1B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11"/>
  </w:num>
  <w:num w:numId="3">
    <w:abstractNumId w:val="46"/>
  </w:num>
  <w:num w:numId="4">
    <w:abstractNumId w:val="15"/>
  </w:num>
  <w:num w:numId="5">
    <w:abstractNumId w:val="13"/>
  </w:num>
  <w:num w:numId="6">
    <w:abstractNumId w:val="56"/>
  </w:num>
  <w:num w:numId="7">
    <w:abstractNumId w:val="30"/>
  </w:num>
  <w:num w:numId="8">
    <w:abstractNumId w:val="14"/>
  </w:num>
  <w:num w:numId="9">
    <w:abstractNumId w:val="34"/>
  </w:num>
  <w:num w:numId="10">
    <w:abstractNumId w:val="53"/>
  </w:num>
  <w:num w:numId="11">
    <w:abstractNumId w:val="43"/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4"/>
  </w:num>
  <w:num w:numId="14">
    <w:abstractNumId w:val="51"/>
  </w:num>
  <w:num w:numId="15">
    <w:abstractNumId w:val="39"/>
  </w:num>
  <w:num w:numId="16">
    <w:abstractNumId w:val="41"/>
  </w:num>
  <w:num w:numId="17">
    <w:abstractNumId w:val="17"/>
  </w:num>
  <w:num w:numId="18">
    <w:abstractNumId w:val="25"/>
  </w:num>
  <w:num w:numId="19">
    <w:abstractNumId w:val="52"/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6"/>
  </w:num>
  <w:num w:numId="31">
    <w:abstractNumId w:val="50"/>
  </w:num>
  <w:num w:numId="32">
    <w:abstractNumId w:val="48"/>
  </w:num>
  <w:num w:numId="33">
    <w:abstractNumId w:val="55"/>
  </w:num>
  <w:num w:numId="34">
    <w:abstractNumId w:val="40"/>
  </w:num>
  <w:num w:numId="35">
    <w:abstractNumId w:val="33"/>
  </w:num>
  <w:num w:numId="36">
    <w:abstractNumId w:val="23"/>
  </w:num>
  <w:num w:numId="37">
    <w:abstractNumId w:val="9"/>
  </w:num>
  <w:num w:numId="38">
    <w:abstractNumId w:val="31"/>
  </w:num>
  <w:num w:numId="3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1"/>
  </w:num>
  <w:num w:numId="42">
    <w:abstractNumId w:val="2"/>
  </w:num>
  <w:num w:numId="43">
    <w:abstractNumId w:val="3"/>
  </w:num>
  <w:num w:numId="44">
    <w:abstractNumId w:val="4"/>
  </w:num>
  <w:num w:numId="45">
    <w:abstractNumId w:val="5"/>
  </w:num>
  <w:num w:numId="46">
    <w:abstractNumId w:val="6"/>
  </w:num>
  <w:num w:numId="47">
    <w:abstractNumId w:val="19"/>
  </w:num>
  <w:num w:numId="48">
    <w:abstractNumId w:val="16"/>
  </w:num>
  <w:num w:numId="49">
    <w:abstractNumId w:val="57"/>
  </w:num>
  <w:num w:numId="50">
    <w:abstractNumId w:val="29"/>
  </w:num>
  <w:num w:numId="51">
    <w:abstractNumId w:val="45"/>
  </w:num>
  <w:num w:numId="52">
    <w:abstractNumId w:val="27"/>
  </w:num>
  <w:num w:numId="53">
    <w:abstractNumId w:val="12"/>
  </w:num>
  <w:num w:numId="54">
    <w:abstractNumId w:val="20"/>
  </w:num>
  <w:num w:numId="55">
    <w:abstractNumId w:val="21"/>
  </w:num>
  <w:num w:numId="56">
    <w:abstractNumId w:val="61"/>
  </w:num>
  <w:num w:numId="57">
    <w:abstractNumId w:val="26"/>
  </w:num>
  <w:num w:numId="58">
    <w:abstractNumId w:val="42"/>
  </w:num>
  <w:num w:numId="59">
    <w:abstractNumId w:val="47"/>
  </w:num>
  <w:num w:numId="60">
    <w:abstractNumId w:val="10"/>
  </w:num>
  <w:num w:numId="61">
    <w:abstractNumId w:val="38"/>
  </w:num>
  <w:num w:numId="62">
    <w:abstractNumId w:val="37"/>
  </w:num>
  <w:num w:numId="63">
    <w:abstractNumId w:val="22"/>
  </w:num>
  <w:num w:numId="64">
    <w:abstractNumId w:val="32"/>
  </w:num>
  <w:num w:numId="65">
    <w:abstractNumId w:val="49"/>
  </w:num>
  <w:num w:numId="66">
    <w:abstractNumId w:val="35"/>
  </w:num>
  <w:num w:numId="67">
    <w:abstractNumId w:val="60"/>
  </w:num>
  <w:num w:numId="68">
    <w:abstractNumId w:val="54"/>
  </w:num>
  <w:num w:numId="69">
    <w:abstractNumId w:val="36"/>
  </w:num>
  <w:num w:numId="70">
    <w:abstractNumId w:val="8"/>
  </w:num>
  <w:num w:numId="71">
    <w:abstractNumId w:val="7"/>
  </w:num>
  <w:num w:numId="72">
    <w:abstractNumId w:val="18"/>
  </w:num>
  <w:num w:numId="73">
    <w:abstractNumId w:val="58"/>
  </w:num>
  <w:num w:numId="7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4"/>
  </w:num>
  <w:num w:numId="76">
    <w:abstractNumId w:val="59"/>
  </w:num>
  <w:numIdMacAtCleanup w:val="7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eta Ruzik">
    <w15:presenceInfo w15:providerId="AD" w15:userId="S-1-5-21-173655626-1250637352-3715470798-137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DB"/>
    <w:rsid w:val="0000146F"/>
    <w:rsid w:val="00005E87"/>
    <w:rsid w:val="00006B2C"/>
    <w:rsid w:val="00007D9C"/>
    <w:rsid w:val="0002037C"/>
    <w:rsid w:val="00020606"/>
    <w:rsid w:val="00032970"/>
    <w:rsid w:val="000332F7"/>
    <w:rsid w:val="00036CBB"/>
    <w:rsid w:val="00041783"/>
    <w:rsid w:val="00041970"/>
    <w:rsid w:val="000441E3"/>
    <w:rsid w:val="0004CF63"/>
    <w:rsid w:val="000507A3"/>
    <w:rsid w:val="000561AE"/>
    <w:rsid w:val="00062B83"/>
    <w:rsid w:val="00066E25"/>
    <w:rsid w:val="00071B85"/>
    <w:rsid w:val="0008065A"/>
    <w:rsid w:val="00082D6B"/>
    <w:rsid w:val="00086610"/>
    <w:rsid w:val="0008667A"/>
    <w:rsid w:val="00092EDF"/>
    <w:rsid w:val="000949CB"/>
    <w:rsid w:val="000966EC"/>
    <w:rsid w:val="000A1153"/>
    <w:rsid w:val="000A3D0A"/>
    <w:rsid w:val="000B1A72"/>
    <w:rsid w:val="000B203E"/>
    <w:rsid w:val="000B3839"/>
    <w:rsid w:val="000C0954"/>
    <w:rsid w:val="000D3151"/>
    <w:rsid w:val="000D6DCA"/>
    <w:rsid w:val="000F29DD"/>
    <w:rsid w:val="000F4304"/>
    <w:rsid w:val="00100D3A"/>
    <w:rsid w:val="00101E0D"/>
    <w:rsid w:val="0010224A"/>
    <w:rsid w:val="00104D78"/>
    <w:rsid w:val="001110AB"/>
    <w:rsid w:val="00114403"/>
    <w:rsid w:val="00115F9B"/>
    <w:rsid w:val="00121DA7"/>
    <w:rsid w:val="001235CF"/>
    <w:rsid w:val="00123AB3"/>
    <w:rsid w:val="00123EC3"/>
    <w:rsid w:val="0012493C"/>
    <w:rsid w:val="00125F52"/>
    <w:rsid w:val="00127306"/>
    <w:rsid w:val="00127E3F"/>
    <w:rsid w:val="00130085"/>
    <w:rsid w:val="001312C7"/>
    <w:rsid w:val="0013177B"/>
    <w:rsid w:val="00132BA9"/>
    <w:rsid w:val="00135364"/>
    <w:rsid w:val="00143693"/>
    <w:rsid w:val="001556D4"/>
    <w:rsid w:val="00156DCC"/>
    <w:rsid w:val="00160F19"/>
    <w:rsid w:val="001618C7"/>
    <w:rsid w:val="00161D1A"/>
    <w:rsid w:val="00162C83"/>
    <w:rsid w:val="001647E9"/>
    <w:rsid w:val="0016585D"/>
    <w:rsid w:val="00166A01"/>
    <w:rsid w:val="0016780C"/>
    <w:rsid w:val="00170AF8"/>
    <w:rsid w:val="00171914"/>
    <w:rsid w:val="00174A8C"/>
    <w:rsid w:val="001802C3"/>
    <w:rsid w:val="00180FDB"/>
    <w:rsid w:val="00185465"/>
    <w:rsid w:val="00192F7C"/>
    <w:rsid w:val="00193689"/>
    <w:rsid w:val="00194FE1"/>
    <w:rsid w:val="00195F17"/>
    <w:rsid w:val="00196982"/>
    <w:rsid w:val="001A3100"/>
    <w:rsid w:val="001A64A2"/>
    <w:rsid w:val="001A7737"/>
    <w:rsid w:val="001AF281"/>
    <w:rsid w:val="001B1C24"/>
    <w:rsid w:val="001B2DC6"/>
    <w:rsid w:val="001B4543"/>
    <w:rsid w:val="001C03A5"/>
    <w:rsid w:val="001C163C"/>
    <w:rsid w:val="001C3DC7"/>
    <w:rsid w:val="001C3F39"/>
    <w:rsid w:val="001C5778"/>
    <w:rsid w:val="001D203B"/>
    <w:rsid w:val="001D2F6E"/>
    <w:rsid w:val="001D31FE"/>
    <w:rsid w:val="001D3A34"/>
    <w:rsid w:val="001D436B"/>
    <w:rsid w:val="001D43BC"/>
    <w:rsid w:val="001D4895"/>
    <w:rsid w:val="001D6042"/>
    <w:rsid w:val="001D75D2"/>
    <w:rsid w:val="001E0845"/>
    <w:rsid w:val="001E1182"/>
    <w:rsid w:val="001F1695"/>
    <w:rsid w:val="001F230B"/>
    <w:rsid w:val="001F595D"/>
    <w:rsid w:val="002005DF"/>
    <w:rsid w:val="00201874"/>
    <w:rsid w:val="0020189A"/>
    <w:rsid w:val="002032C9"/>
    <w:rsid w:val="00206362"/>
    <w:rsid w:val="002114D0"/>
    <w:rsid w:val="00211B3F"/>
    <w:rsid w:val="00211BBE"/>
    <w:rsid w:val="00211C46"/>
    <w:rsid w:val="002126FD"/>
    <w:rsid w:val="00213F2E"/>
    <w:rsid w:val="002236F5"/>
    <w:rsid w:val="00224CC4"/>
    <w:rsid w:val="00226F09"/>
    <w:rsid w:val="00230112"/>
    <w:rsid w:val="002343F1"/>
    <w:rsid w:val="0023522D"/>
    <w:rsid w:val="0023658C"/>
    <w:rsid w:val="002412E3"/>
    <w:rsid w:val="002449D2"/>
    <w:rsid w:val="00245A89"/>
    <w:rsid w:val="00246BEC"/>
    <w:rsid w:val="00254899"/>
    <w:rsid w:val="00256C09"/>
    <w:rsid w:val="002635CB"/>
    <w:rsid w:val="00265CD8"/>
    <w:rsid w:val="00267343"/>
    <w:rsid w:val="002700D3"/>
    <w:rsid w:val="002766AB"/>
    <w:rsid w:val="002778DF"/>
    <w:rsid w:val="00280738"/>
    <w:rsid w:val="00284A0D"/>
    <w:rsid w:val="002861B1"/>
    <w:rsid w:val="00286662"/>
    <w:rsid w:val="00287FC0"/>
    <w:rsid w:val="00295E89"/>
    <w:rsid w:val="002A08FF"/>
    <w:rsid w:val="002A4B89"/>
    <w:rsid w:val="002A7AD6"/>
    <w:rsid w:val="002B11D2"/>
    <w:rsid w:val="002B1655"/>
    <w:rsid w:val="002B6365"/>
    <w:rsid w:val="002B6AE2"/>
    <w:rsid w:val="002C3C10"/>
    <w:rsid w:val="002C8AAB"/>
    <w:rsid w:val="002D2215"/>
    <w:rsid w:val="002D6A95"/>
    <w:rsid w:val="002E21CB"/>
    <w:rsid w:val="002E3452"/>
    <w:rsid w:val="002E363A"/>
    <w:rsid w:val="002E46FE"/>
    <w:rsid w:val="002E4933"/>
    <w:rsid w:val="002E4AB6"/>
    <w:rsid w:val="002E69C7"/>
    <w:rsid w:val="002E7AFC"/>
    <w:rsid w:val="002F55E4"/>
    <w:rsid w:val="002F73C2"/>
    <w:rsid w:val="0030413B"/>
    <w:rsid w:val="00306CE4"/>
    <w:rsid w:val="00311FF3"/>
    <w:rsid w:val="00312AA1"/>
    <w:rsid w:val="00315957"/>
    <w:rsid w:val="00316F94"/>
    <w:rsid w:val="00320383"/>
    <w:rsid w:val="00323BCE"/>
    <w:rsid w:val="00324779"/>
    <w:rsid w:val="0033248D"/>
    <w:rsid w:val="0033373A"/>
    <w:rsid w:val="00336501"/>
    <w:rsid w:val="00342498"/>
    <w:rsid w:val="003434D8"/>
    <w:rsid w:val="00343E71"/>
    <w:rsid w:val="0034698D"/>
    <w:rsid w:val="00351411"/>
    <w:rsid w:val="00351B04"/>
    <w:rsid w:val="00352804"/>
    <w:rsid w:val="00360322"/>
    <w:rsid w:val="00360F43"/>
    <w:rsid w:val="003621E8"/>
    <w:rsid w:val="00362729"/>
    <w:rsid w:val="0036352D"/>
    <w:rsid w:val="00363B6C"/>
    <w:rsid w:val="003654AD"/>
    <w:rsid w:val="00365D1A"/>
    <w:rsid w:val="00373BFE"/>
    <w:rsid w:val="00375D2F"/>
    <w:rsid w:val="0037673B"/>
    <w:rsid w:val="00381D19"/>
    <w:rsid w:val="003833E0"/>
    <w:rsid w:val="003848BE"/>
    <w:rsid w:val="0038575B"/>
    <w:rsid w:val="00385D4B"/>
    <w:rsid w:val="00387C8A"/>
    <w:rsid w:val="00390AAA"/>
    <w:rsid w:val="00390D51"/>
    <w:rsid w:val="00395C6F"/>
    <w:rsid w:val="00396158"/>
    <w:rsid w:val="003A4126"/>
    <w:rsid w:val="003B2A84"/>
    <w:rsid w:val="003B5500"/>
    <w:rsid w:val="003C038A"/>
    <w:rsid w:val="003C368C"/>
    <w:rsid w:val="003C5041"/>
    <w:rsid w:val="003D0CF1"/>
    <w:rsid w:val="003D0E08"/>
    <w:rsid w:val="003D31DF"/>
    <w:rsid w:val="003D5044"/>
    <w:rsid w:val="003E17AB"/>
    <w:rsid w:val="003E1807"/>
    <w:rsid w:val="003E3275"/>
    <w:rsid w:val="003E552A"/>
    <w:rsid w:val="003F092F"/>
    <w:rsid w:val="0041383F"/>
    <w:rsid w:val="004141B9"/>
    <w:rsid w:val="00415E49"/>
    <w:rsid w:val="0042255F"/>
    <w:rsid w:val="004230A6"/>
    <w:rsid w:val="00427D58"/>
    <w:rsid w:val="004332C1"/>
    <w:rsid w:val="004376EA"/>
    <w:rsid w:val="00444A8E"/>
    <w:rsid w:val="0044C8D5"/>
    <w:rsid w:val="0045461F"/>
    <w:rsid w:val="004549CF"/>
    <w:rsid w:val="00455569"/>
    <w:rsid w:val="00455F36"/>
    <w:rsid w:val="00457BDE"/>
    <w:rsid w:val="004638CD"/>
    <w:rsid w:val="0046736D"/>
    <w:rsid w:val="004701B0"/>
    <w:rsid w:val="0047231A"/>
    <w:rsid w:val="004733C8"/>
    <w:rsid w:val="004758AC"/>
    <w:rsid w:val="00476384"/>
    <w:rsid w:val="00477111"/>
    <w:rsid w:val="00480B1C"/>
    <w:rsid w:val="00484E13"/>
    <w:rsid w:val="0048DFC5"/>
    <w:rsid w:val="004973CE"/>
    <w:rsid w:val="004A05D0"/>
    <w:rsid w:val="004A301A"/>
    <w:rsid w:val="004A63C9"/>
    <w:rsid w:val="004A6FDB"/>
    <w:rsid w:val="004B3E3E"/>
    <w:rsid w:val="004C13EC"/>
    <w:rsid w:val="004C3742"/>
    <w:rsid w:val="004C441A"/>
    <w:rsid w:val="004D6B19"/>
    <w:rsid w:val="004D7205"/>
    <w:rsid w:val="004E0FA0"/>
    <w:rsid w:val="004E1418"/>
    <w:rsid w:val="004E40D9"/>
    <w:rsid w:val="004F3241"/>
    <w:rsid w:val="004F4D1C"/>
    <w:rsid w:val="00502015"/>
    <w:rsid w:val="005037F2"/>
    <w:rsid w:val="00512582"/>
    <w:rsid w:val="00512987"/>
    <w:rsid w:val="0051432D"/>
    <w:rsid w:val="00514A7B"/>
    <w:rsid w:val="00517DF1"/>
    <w:rsid w:val="00520D71"/>
    <w:rsid w:val="0052278C"/>
    <w:rsid w:val="00526C96"/>
    <w:rsid w:val="00527135"/>
    <w:rsid w:val="00530B5F"/>
    <w:rsid w:val="00532D01"/>
    <w:rsid w:val="005406E3"/>
    <w:rsid w:val="005421FE"/>
    <w:rsid w:val="00542F8D"/>
    <w:rsid w:val="0055096B"/>
    <w:rsid w:val="00551722"/>
    <w:rsid w:val="00552E67"/>
    <w:rsid w:val="00556C18"/>
    <w:rsid w:val="0055713A"/>
    <w:rsid w:val="0056212A"/>
    <w:rsid w:val="00562E2B"/>
    <w:rsid w:val="005653C7"/>
    <w:rsid w:val="00565E4C"/>
    <w:rsid w:val="00567E5F"/>
    <w:rsid w:val="00570F35"/>
    <w:rsid w:val="005714C7"/>
    <w:rsid w:val="00572458"/>
    <w:rsid w:val="00572A07"/>
    <w:rsid w:val="00575A08"/>
    <w:rsid w:val="005764E3"/>
    <w:rsid w:val="0057685C"/>
    <w:rsid w:val="00577F0D"/>
    <w:rsid w:val="00583D1A"/>
    <w:rsid w:val="0058433A"/>
    <w:rsid w:val="00587248"/>
    <w:rsid w:val="00590BE8"/>
    <w:rsid w:val="00592923"/>
    <w:rsid w:val="005A006C"/>
    <w:rsid w:val="005A2383"/>
    <w:rsid w:val="005B1D8E"/>
    <w:rsid w:val="005B5C80"/>
    <w:rsid w:val="005B615E"/>
    <w:rsid w:val="005C0E62"/>
    <w:rsid w:val="005C5F41"/>
    <w:rsid w:val="005C65E2"/>
    <w:rsid w:val="005D00C2"/>
    <w:rsid w:val="005D2B33"/>
    <w:rsid w:val="005D4A9A"/>
    <w:rsid w:val="005D76CF"/>
    <w:rsid w:val="005D7F47"/>
    <w:rsid w:val="005E0A72"/>
    <w:rsid w:val="005E1A87"/>
    <w:rsid w:val="005F1677"/>
    <w:rsid w:val="005F2258"/>
    <w:rsid w:val="005F465E"/>
    <w:rsid w:val="005F4CD7"/>
    <w:rsid w:val="00602EA7"/>
    <w:rsid w:val="00607D0D"/>
    <w:rsid w:val="00607F70"/>
    <w:rsid w:val="006216E7"/>
    <w:rsid w:val="00624168"/>
    <w:rsid w:val="00624D1B"/>
    <w:rsid w:val="0063005B"/>
    <w:rsid w:val="0063033D"/>
    <w:rsid w:val="00640FB9"/>
    <w:rsid w:val="00643265"/>
    <w:rsid w:val="00644CE1"/>
    <w:rsid w:val="006471C3"/>
    <w:rsid w:val="00647CA3"/>
    <w:rsid w:val="00651DE3"/>
    <w:rsid w:val="0065291C"/>
    <w:rsid w:val="00652E2C"/>
    <w:rsid w:val="00657EE0"/>
    <w:rsid w:val="0066609C"/>
    <w:rsid w:val="00670878"/>
    <w:rsid w:val="00670C8C"/>
    <w:rsid w:val="00673DF3"/>
    <w:rsid w:val="006743FA"/>
    <w:rsid w:val="006751CD"/>
    <w:rsid w:val="00675D7D"/>
    <w:rsid w:val="00682A38"/>
    <w:rsid w:val="00684A08"/>
    <w:rsid w:val="0068D7C7"/>
    <w:rsid w:val="006907F7"/>
    <w:rsid w:val="00693356"/>
    <w:rsid w:val="006A1A86"/>
    <w:rsid w:val="006A7BED"/>
    <w:rsid w:val="006B1FA3"/>
    <w:rsid w:val="006B3130"/>
    <w:rsid w:val="006B6C8E"/>
    <w:rsid w:val="006B6CE5"/>
    <w:rsid w:val="006C17C7"/>
    <w:rsid w:val="006C1F42"/>
    <w:rsid w:val="006C3121"/>
    <w:rsid w:val="006D04C9"/>
    <w:rsid w:val="006D2724"/>
    <w:rsid w:val="006D2C3A"/>
    <w:rsid w:val="006D2E7A"/>
    <w:rsid w:val="006E464E"/>
    <w:rsid w:val="006E6B50"/>
    <w:rsid w:val="006E6F91"/>
    <w:rsid w:val="006E7D45"/>
    <w:rsid w:val="006F1369"/>
    <w:rsid w:val="006F2A0C"/>
    <w:rsid w:val="006F3D7A"/>
    <w:rsid w:val="00703FC7"/>
    <w:rsid w:val="00707138"/>
    <w:rsid w:val="0070FC15"/>
    <w:rsid w:val="007147F4"/>
    <w:rsid w:val="00714C81"/>
    <w:rsid w:val="00725932"/>
    <w:rsid w:val="00734ADE"/>
    <w:rsid w:val="0073E566"/>
    <w:rsid w:val="00740D8F"/>
    <w:rsid w:val="007422CA"/>
    <w:rsid w:val="007443AE"/>
    <w:rsid w:val="00750545"/>
    <w:rsid w:val="007531FC"/>
    <w:rsid w:val="007675DA"/>
    <w:rsid w:val="007740AA"/>
    <w:rsid w:val="007814F6"/>
    <w:rsid w:val="0078691A"/>
    <w:rsid w:val="0078765C"/>
    <w:rsid w:val="00792427"/>
    <w:rsid w:val="007947ED"/>
    <w:rsid w:val="007A01A4"/>
    <w:rsid w:val="007C2DDD"/>
    <w:rsid w:val="007C6129"/>
    <w:rsid w:val="007C74A4"/>
    <w:rsid w:val="007D1524"/>
    <w:rsid w:val="007D193A"/>
    <w:rsid w:val="007D1A3F"/>
    <w:rsid w:val="007D284D"/>
    <w:rsid w:val="007D2F17"/>
    <w:rsid w:val="007D7EC7"/>
    <w:rsid w:val="007E0635"/>
    <w:rsid w:val="007E3455"/>
    <w:rsid w:val="007E55DD"/>
    <w:rsid w:val="007F0E6D"/>
    <w:rsid w:val="007F0F18"/>
    <w:rsid w:val="007F1437"/>
    <w:rsid w:val="007F2447"/>
    <w:rsid w:val="007F58E9"/>
    <w:rsid w:val="007F5F4F"/>
    <w:rsid w:val="00804084"/>
    <w:rsid w:val="00810D5B"/>
    <w:rsid w:val="00812AD5"/>
    <w:rsid w:val="008162A3"/>
    <w:rsid w:val="00816671"/>
    <w:rsid w:val="008253FB"/>
    <w:rsid w:val="00827A4A"/>
    <w:rsid w:val="008324B3"/>
    <w:rsid w:val="008345BD"/>
    <w:rsid w:val="0083693D"/>
    <w:rsid w:val="00843BDE"/>
    <w:rsid w:val="0085324D"/>
    <w:rsid w:val="008574BD"/>
    <w:rsid w:val="00857ED2"/>
    <w:rsid w:val="0086238B"/>
    <w:rsid w:val="00862BF9"/>
    <w:rsid w:val="008649B6"/>
    <w:rsid w:val="00866B42"/>
    <w:rsid w:val="0087073A"/>
    <w:rsid w:val="008734C2"/>
    <w:rsid w:val="00877E87"/>
    <w:rsid w:val="00877FC7"/>
    <w:rsid w:val="0087AFF3"/>
    <w:rsid w:val="0087E74E"/>
    <w:rsid w:val="008822C7"/>
    <w:rsid w:val="00883B8D"/>
    <w:rsid w:val="0089A6BF"/>
    <w:rsid w:val="008A2151"/>
    <w:rsid w:val="008A2A11"/>
    <w:rsid w:val="008A3A84"/>
    <w:rsid w:val="008B1E87"/>
    <w:rsid w:val="008B3F97"/>
    <w:rsid w:val="008B61CB"/>
    <w:rsid w:val="008B63DA"/>
    <w:rsid w:val="008C4F15"/>
    <w:rsid w:val="008E0726"/>
    <w:rsid w:val="008E19ED"/>
    <w:rsid w:val="008E7BD1"/>
    <w:rsid w:val="008F209A"/>
    <w:rsid w:val="008F2854"/>
    <w:rsid w:val="008F3C5A"/>
    <w:rsid w:val="00904015"/>
    <w:rsid w:val="0091414A"/>
    <w:rsid w:val="00914208"/>
    <w:rsid w:val="00914AC7"/>
    <w:rsid w:val="009177D0"/>
    <w:rsid w:val="009219BC"/>
    <w:rsid w:val="009235C1"/>
    <w:rsid w:val="009306A4"/>
    <w:rsid w:val="0093189E"/>
    <w:rsid w:val="00932597"/>
    <w:rsid w:val="0093297F"/>
    <w:rsid w:val="00932E7E"/>
    <w:rsid w:val="00934A60"/>
    <w:rsid w:val="00935AE0"/>
    <w:rsid w:val="009405D2"/>
    <w:rsid w:val="009419A8"/>
    <w:rsid w:val="00943870"/>
    <w:rsid w:val="00947423"/>
    <w:rsid w:val="00947E82"/>
    <w:rsid w:val="009508A4"/>
    <w:rsid w:val="00950916"/>
    <w:rsid w:val="0095887B"/>
    <w:rsid w:val="00964509"/>
    <w:rsid w:val="00964964"/>
    <w:rsid w:val="0096521E"/>
    <w:rsid w:val="009655E6"/>
    <w:rsid w:val="009661F5"/>
    <w:rsid w:val="0097016F"/>
    <w:rsid w:val="00972FC1"/>
    <w:rsid w:val="009803F4"/>
    <w:rsid w:val="00994E26"/>
    <w:rsid w:val="00997346"/>
    <w:rsid w:val="009A2921"/>
    <w:rsid w:val="009A35F0"/>
    <w:rsid w:val="009A4558"/>
    <w:rsid w:val="009B11E9"/>
    <w:rsid w:val="009B1A7D"/>
    <w:rsid w:val="009B4140"/>
    <w:rsid w:val="009B5320"/>
    <w:rsid w:val="009B860E"/>
    <w:rsid w:val="009C1E69"/>
    <w:rsid w:val="009C7098"/>
    <w:rsid w:val="009C7C9D"/>
    <w:rsid w:val="009D25E1"/>
    <w:rsid w:val="009D2645"/>
    <w:rsid w:val="009D574B"/>
    <w:rsid w:val="009D6AF9"/>
    <w:rsid w:val="009E0462"/>
    <w:rsid w:val="009E0611"/>
    <w:rsid w:val="009E2CD6"/>
    <w:rsid w:val="009E4210"/>
    <w:rsid w:val="009E7274"/>
    <w:rsid w:val="009F088A"/>
    <w:rsid w:val="009F11BB"/>
    <w:rsid w:val="009F4991"/>
    <w:rsid w:val="009F4BD4"/>
    <w:rsid w:val="00A001DD"/>
    <w:rsid w:val="00A02B3A"/>
    <w:rsid w:val="00A03CAA"/>
    <w:rsid w:val="00A04357"/>
    <w:rsid w:val="00A04417"/>
    <w:rsid w:val="00A062CB"/>
    <w:rsid w:val="00A103B7"/>
    <w:rsid w:val="00A117EF"/>
    <w:rsid w:val="00A1659E"/>
    <w:rsid w:val="00A21D81"/>
    <w:rsid w:val="00A32276"/>
    <w:rsid w:val="00A32E27"/>
    <w:rsid w:val="00A33DD1"/>
    <w:rsid w:val="00A42279"/>
    <w:rsid w:val="00A45956"/>
    <w:rsid w:val="00A508DE"/>
    <w:rsid w:val="00A50E29"/>
    <w:rsid w:val="00A51C05"/>
    <w:rsid w:val="00A5360C"/>
    <w:rsid w:val="00A55E24"/>
    <w:rsid w:val="00A6297F"/>
    <w:rsid w:val="00A62E93"/>
    <w:rsid w:val="00A70FC9"/>
    <w:rsid w:val="00A714E8"/>
    <w:rsid w:val="00A767C6"/>
    <w:rsid w:val="00A809A5"/>
    <w:rsid w:val="00A81281"/>
    <w:rsid w:val="00A850AF"/>
    <w:rsid w:val="00A874F3"/>
    <w:rsid w:val="00A9282D"/>
    <w:rsid w:val="00A9377D"/>
    <w:rsid w:val="00A942BA"/>
    <w:rsid w:val="00A94623"/>
    <w:rsid w:val="00AA0D35"/>
    <w:rsid w:val="00AA0EFD"/>
    <w:rsid w:val="00AA794A"/>
    <w:rsid w:val="00AB1B4E"/>
    <w:rsid w:val="00AB30B9"/>
    <w:rsid w:val="00AB55D0"/>
    <w:rsid w:val="00AC06C1"/>
    <w:rsid w:val="00AC2F7D"/>
    <w:rsid w:val="00AC4C30"/>
    <w:rsid w:val="00AC6A08"/>
    <w:rsid w:val="00AC6E26"/>
    <w:rsid w:val="00ACCB50"/>
    <w:rsid w:val="00AD1A06"/>
    <w:rsid w:val="00AD3C9F"/>
    <w:rsid w:val="00AE14D7"/>
    <w:rsid w:val="00AE15C3"/>
    <w:rsid w:val="00AE3030"/>
    <w:rsid w:val="00AE3329"/>
    <w:rsid w:val="00AE523D"/>
    <w:rsid w:val="00AE6D08"/>
    <w:rsid w:val="00AF6E53"/>
    <w:rsid w:val="00B03998"/>
    <w:rsid w:val="00B12E69"/>
    <w:rsid w:val="00B13964"/>
    <w:rsid w:val="00B15847"/>
    <w:rsid w:val="00B16AA0"/>
    <w:rsid w:val="00B17649"/>
    <w:rsid w:val="00B21744"/>
    <w:rsid w:val="00B23E5F"/>
    <w:rsid w:val="00B2756A"/>
    <w:rsid w:val="00B27B8F"/>
    <w:rsid w:val="00B32FEB"/>
    <w:rsid w:val="00B34804"/>
    <w:rsid w:val="00B410E9"/>
    <w:rsid w:val="00B41EDB"/>
    <w:rsid w:val="00B52C4B"/>
    <w:rsid w:val="00B53301"/>
    <w:rsid w:val="00B54A5D"/>
    <w:rsid w:val="00B54AD9"/>
    <w:rsid w:val="00B59EDC"/>
    <w:rsid w:val="00B5EEC7"/>
    <w:rsid w:val="00B657E1"/>
    <w:rsid w:val="00B67040"/>
    <w:rsid w:val="00B70586"/>
    <w:rsid w:val="00B70F98"/>
    <w:rsid w:val="00B733F4"/>
    <w:rsid w:val="00B7587B"/>
    <w:rsid w:val="00B7783F"/>
    <w:rsid w:val="00B80701"/>
    <w:rsid w:val="00B83B5A"/>
    <w:rsid w:val="00B924B7"/>
    <w:rsid w:val="00B96277"/>
    <w:rsid w:val="00BA3906"/>
    <w:rsid w:val="00BA5E78"/>
    <w:rsid w:val="00BB7C2B"/>
    <w:rsid w:val="00BC62F8"/>
    <w:rsid w:val="00BD37EA"/>
    <w:rsid w:val="00BD408C"/>
    <w:rsid w:val="00BE3671"/>
    <w:rsid w:val="00BE7E6F"/>
    <w:rsid w:val="00BF2EE6"/>
    <w:rsid w:val="00C01836"/>
    <w:rsid w:val="00C043A7"/>
    <w:rsid w:val="00C04A6E"/>
    <w:rsid w:val="00C0F7A7"/>
    <w:rsid w:val="00C1551C"/>
    <w:rsid w:val="00C15D9C"/>
    <w:rsid w:val="00C206F3"/>
    <w:rsid w:val="00C208FA"/>
    <w:rsid w:val="00C2168F"/>
    <w:rsid w:val="00C253B6"/>
    <w:rsid w:val="00C30715"/>
    <w:rsid w:val="00C3088B"/>
    <w:rsid w:val="00C329A3"/>
    <w:rsid w:val="00C33480"/>
    <w:rsid w:val="00C3579A"/>
    <w:rsid w:val="00C361FA"/>
    <w:rsid w:val="00C37415"/>
    <w:rsid w:val="00C432BD"/>
    <w:rsid w:val="00C51763"/>
    <w:rsid w:val="00C62E9C"/>
    <w:rsid w:val="00C6350B"/>
    <w:rsid w:val="00C647FB"/>
    <w:rsid w:val="00C66663"/>
    <w:rsid w:val="00C66A56"/>
    <w:rsid w:val="00C68A89"/>
    <w:rsid w:val="00C701DF"/>
    <w:rsid w:val="00C72A91"/>
    <w:rsid w:val="00C75CC2"/>
    <w:rsid w:val="00C75DAC"/>
    <w:rsid w:val="00C76D1A"/>
    <w:rsid w:val="00C81BDD"/>
    <w:rsid w:val="00C9181C"/>
    <w:rsid w:val="00C919E4"/>
    <w:rsid w:val="00C94996"/>
    <w:rsid w:val="00CA3B84"/>
    <w:rsid w:val="00CA3E4E"/>
    <w:rsid w:val="00CA4C51"/>
    <w:rsid w:val="00CA5162"/>
    <w:rsid w:val="00CA5ED8"/>
    <w:rsid w:val="00CB7C32"/>
    <w:rsid w:val="00CC39FB"/>
    <w:rsid w:val="00CD1D10"/>
    <w:rsid w:val="00CD247E"/>
    <w:rsid w:val="00CD3144"/>
    <w:rsid w:val="00CD4624"/>
    <w:rsid w:val="00CD4B23"/>
    <w:rsid w:val="00CD4D18"/>
    <w:rsid w:val="00CD52C3"/>
    <w:rsid w:val="00CD6A26"/>
    <w:rsid w:val="00CD794E"/>
    <w:rsid w:val="00CF1E94"/>
    <w:rsid w:val="00CF3BDC"/>
    <w:rsid w:val="00CF4ECB"/>
    <w:rsid w:val="00D03383"/>
    <w:rsid w:val="00D10B08"/>
    <w:rsid w:val="00D121FC"/>
    <w:rsid w:val="00D16002"/>
    <w:rsid w:val="00D17C22"/>
    <w:rsid w:val="00D21A98"/>
    <w:rsid w:val="00D21E85"/>
    <w:rsid w:val="00D266E9"/>
    <w:rsid w:val="00D340A7"/>
    <w:rsid w:val="00D357AA"/>
    <w:rsid w:val="00D376DA"/>
    <w:rsid w:val="00D37D15"/>
    <w:rsid w:val="00D4430A"/>
    <w:rsid w:val="00D4659A"/>
    <w:rsid w:val="00D46D7D"/>
    <w:rsid w:val="00D4755D"/>
    <w:rsid w:val="00D47A63"/>
    <w:rsid w:val="00D509D5"/>
    <w:rsid w:val="00D54918"/>
    <w:rsid w:val="00D61C2E"/>
    <w:rsid w:val="00D62B8D"/>
    <w:rsid w:val="00D64450"/>
    <w:rsid w:val="00D72E7C"/>
    <w:rsid w:val="00D73668"/>
    <w:rsid w:val="00D75232"/>
    <w:rsid w:val="00D75ED7"/>
    <w:rsid w:val="00D844FE"/>
    <w:rsid w:val="00D915B6"/>
    <w:rsid w:val="00D922AE"/>
    <w:rsid w:val="00D979E9"/>
    <w:rsid w:val="00DA0ABC"/>
    <w:rsid w:val="00DA5ED9"/>
    <w:rsid w:val="00DB2DD4"/>
    <w:rsid w:val="00DB3431"/>
    <w:rsid w:val="00DB3DB6"/>
    <w:rsid w:val="00DB6536"/>
    <w:rsid w:val="00DB6C18"/>
    <w:rsid w:val="00DB6C4F"/>
    <w:rsid w:val="00DC47BD"/>
    <w:rsid w:val="00DC51F5"/>
    <w:rsid w:val="00DD023B"/>
    <w:rsid w:val="00DD0C7A"/>
    <w:rsid w:val="00DD1107"/>
    <w:rsid w:val="00DD626E"/>
    <w:rsid w:val="00DD6D86"/>
    <w:rsid w:val="00DE3EFF"/>
    <w:rsid w:val="00DF0525"/>
    <w:rsid w:val="00DF0D34"/>
    <w:rsid w:val="00DF179D"/>
    <w:rsid w:val="00DF39A4"/>
    <w:rsid w:val="00DF3D28"/>
    <w:rsid w:val="00DF5156"/>
    <w:rsid w:val="00DF7E18"/>
    <w:rsid w:val="00E201EB"/>
    <w:rsid w:val="00E26A3A"/>
    <w:rsid w:val="00E27F24"/>
    <w:rsid w:val="00E30C44"/>
    <w:rsid w:val="00E31B20"/>
    <w:rsid w:val="00E32FDB"/>
    <w:rsid w:val="00E33906"/>
    <w:rsid w:val="00E43389"/>
    <w:rsid w:val="00E43A9C"/>
    <w:rsid w:val="00E46F62"/>
    <w:rsid w:val="00E57A3B"/>
    <w:rsid w:val="00E61A67"/>
    <w:rsid w:val="00E6334D"/>
    <w:rsid w:val="00E71EA0"/>
    <w:rsid w:val="00E71FDB"/>
    <w:rsid w:val="00E7361D"/>
    <w:rsid w:val="00E85DE2"/>
    <w:rsid w:val="00EA1B09"/>
    <w:rsid w:val="00EA25B5"/>
    <w:rsid w:val="00EA7595"/>
    <w:rsid w:val="00EB0900"/>
    <w:rsid w:val="00EB1F80"/>
    <w:rsid w:val="00EB27C7"/>
    <w:rsid w:val="00EB4F93"/>
    <w:rsid w:val="00EB52B7"/>
    <w:rsid w:val="00EB58F7"/>
    <w:rsid w:val="00EB62E2"/>
    <w:rsid w:val="00EC0177"/>
    <w:rsid w:val="00EC13AE"/>
    <w:rsid w:val="00EC6FE0"/>
    <w:rsid w:val="00EE18AB"/>
    <w:rsid w:val="00EE1ECE"/>
    <w:rsid w:val="00EE51E9"/>
    <w:rsid w:val="00EE55D8"/>
    <w:rsid w:val="00EE7CE0"/>
    <w:rsid w:val="00EF0ECE"/>
    <w:rsid w:val="00EF1F8F"/>
    <w:rsid w:val="00EF3B3C"/>
    <w:rsid w:val="00EF3F4F"/>
    <w:rsid w:val="00EF6CEC"/>
    <w:rsid w:val="00EF7343"/>
    <w:rsid w:val="00F01A43"/>
    <w:rsid w:val="00F05C20"/>
    <w:rsid w:val="00F1279A"/>
    <w:rsid w:val="00F1428B"/>
    <w:rsid w:val="00F15B84"/>
    <w:rsid w:val="00F21DEC"/>
    <w:rsid w:val="00F22113"/>
    <w:rsid w:val="00F23F40"/>
    <w:rsid w:val="00F37358"/>
    <w:rsid w:val="00F37EA6"/>
    <w:rsid w:val="00F404A0"/>
    <w:rsid w:val="00F42F6D"/>
    <w:rsid w:val="00F43963"/>
    <w:rsid w:val="00F44BE4"/>
    <w:rsid w:val="00F45099"/>
    <w:rsid w:val="00F50D1E"/>
    <w:rsid w:val="00F51A55"/>
    <w:rsid w:val="00F5485B"/>
    <w:rsid w:val="00F55487"/>
    <w:rsid w:val="00F57BEF"/>
    <w:rsid w:val="00F6069B"/>
    <w:rsid w:val="00F72D6C"/>
    <w:rsid w:val="00F74980"/>
    <w:rsid w:val="00F75788"/>
    <w:rsid w:val="00F77441"/>
    <w:rsid w:val="00F87B03"/>
    <w:rsid w:val="00F92075"/>
    <w:rsid w:val="00F933BB"/>
    <w:rsid w:val="00F9365F"/>
    <w:rsid w:val="00FA116D"/>
    <w:rsid w:val="00FA454F"/>
    <w:rsid w:val="00FA5871"/>
    <w:rsid w:val="00FB1D46"/>
    <w:rsid w:val="00FB209E"/>
    <w:rsid w:val="00FB427A"/>
    <w:rsid w:val="00FB48FB"/>
    <w:rsid w:val="00FB5D83"/>
    <w:rsid w:val="00FB5DAF"/>
    <w:rsid w:val="00FB6D4D"/>
    <w:rsid w:val="00FC0E1C"/>
    <w:rsid w:val="00FC45A9"/>
    <w:rsid w:val="00FD0CC4"/>
    <w:rsid w:val="00FE07EE"/>
    <w:rsid w:val="00FE2ED4"/>
    <w:rsid w:val="00FE4019"/>
    <w:rsid w:val="00FE4448"/>
    <w:rsid w:val="00FE79E1"/>
    <w:rsid w:val="00FF404F"/>
    <w:rsid w:val="00FF44B5"/>
    <w:rsid w:val="010C65AA"/>
    <w:rsid w:val="010F54A7"/>
    <w:rsid w:val="013C0168"/>
    <w:rsid w:val="0154CFB8"/>
    <w:rsid w:val="016F3AD1"/>
    <w:rsid w:val="01724CFA"/>
    <w:rsid w:val="01766375"/>
    <w:rsid w:val="018E2616"/>
    <w:rsid w:val="0197706F"/>
    <w:rsid w:val="01A1275C"/>
    <w:rsid w:val="01B2E796"/>
    <w:rsid w:val="01BA37E4"/>
    <w:rsid w:val="01BCF9C7"/>
    <w:rsid w:val="01C9FCE5"/>
    <w:rsid w:val="01CE0D44"/>
    <w:rsid w:val="01D426A0"/>
    <w:rsid w:val="01DAEDB8"/>
    <w:rsid w:val="01DB5243"/>
    <w:rsid w:val="01E52C1F"/>
    <w:rsid w:val="01E66D23"/>
    <w:rsid w:val="020AFB6F"/>
    <w:rsid w:val="0217EE9F"/>
    <w:rsid w:val="021DFC8C"/>
    <w:rsid w:val="028ADF2F"/>
    <w:rsid w:val="028EC3B5"/>
    <w:rsid w:val="028EDB3E"/>
    <w:rsid w:val="02ABB3CA"/>
    <w:rsid w:val="02BFF390"/>
    <w:rsid w:val="02CEBB57"/>
    <w:rsid w:val="02D98455"/>
    <w:rsid w:val="02E00C6D"/>
    <w:rsid w:val="02E6D26C"/>
    <w:rsid w:val="02EC65D1"/>
    <w:rsid w:val="02F49F54"/>
    <w:rsid w:val="02FD5E0D"/>
    <w:rsid w:val="0309011F"/>
    <w:rsid w:val="031123F3"/>
    <w:rsid w:val="0318B885"/>
    <w:rsid w:val="0324CC5F"/>
    <w:rsid w:val="0350E5EA"/>
    <w:rsid w:val="03550403"/>
    <w:rsid w:val="0365AFC0"/>
    <w:rsid w:val="036BD5C1"/>
    <w:rsid w:val="0388EEDF"/>
    <w:rsid w:val="038DCC22"/>
    <w:rsid w:val="039A7814"/>
    <w:rsid w:val="03A60582"/>
    <w:rsid w:val="03C69A9C"/>
    <w:rsid w:val="03D203E5"/>
    <w:rsid w:val="03E0891B"/>
    <w:rsid w:val="03E7A603"/>
    <w:rsid w:val="03E8D3A1"/>
    <w:rsid w:val="03EF90FC"/>
    <w:rsid w:val="0406C12F"/>
    <w:rsid w:val="041939E8"/>
    <w:rsid w:val="041A1334"/>
    <w:rsid w:val="044124A3"/>
    <w:rsid w:val="0447B1BD"/>
    <w:rsid w:val="0449B7FA"/>
    <w:rsid w:val="044F72B7"/>
    <w:rsid w:val="0469AFDA"/>
    <w:rsid w:val="046C307B"/>
    <w:rsid w:val="0473BCB6"/>
    <w:rsid w:val="04809E4F"/>
    <w:rsid w:val="0487E877"/>
    <w:rsid w:val="048D660D"/>
    <w:rsid w:val="049194ED"/>
    <w:rsid w:val="04A8E7B9"/>
    <w:rsid w:val="04D0DA78"/>
    <w:rsid w:val="04D630A8"/>
    <w:rsid w:val="04E40653"/>
    <w:rsid w:val="04EC7C79"/>
    <w:rsid w:val="04F6CE22"/>
    <w:rsid w:val="04FA8B2C"/>
    <w:rsid w:val="05053D36"/>
    <w:rsid w:val="0505D094"/>
    <w:rsid w:val="05175917"/>
    <w:rsid w:val="05203C95"/>
    <w:rsid w:val="0526D260"/>
    <w:rsid w:val="053BEB44"/>
    <w:rsid w:val="053DF096"/>
    <w:rsid w:val="0542F7A0"/>
    <w:rsid w:val="05463898"/>
    <w:rsid w:val="054BB6F2"/>
    <w:rsid w:val="0552C5B9"/>
    <w:rsid w:val="055457D3"/>
    <w:rsid w:val="0567A7A5"/>
    <w:rsid w:val="0568FF20"/>
    <w:rsid w:val="056A3738"/>
    <w:rsid w:val="056F7686"/>
    <w:rsid w:val="057241B1"/>
    <w:rsid w:val="057346CE"/>
    <w:rsid w:val="057BAECB"/>
    <w:rsid w:val="059A4AF6"/>
    <w:rsid w:val="05BF820D"/>
    <w:rsid w:val="05C7F223"/>
    <w:rsid w:val="05D3E95E"/>
    <w:rsid w:val="05E3821E"/>
    <w:rsid w:val="05E50ADF"/>
    <w:rsid w:val="05ED7275"/>
    <w:rsid w:val="05F79452"/>
    <w:rsid w:val="05FA29A1"/>
    <w:rsid w:val="05FB8877"/>
    <w:rsid w:val="05FEBE1D"/>
    <w:rsid w:val="06003A27"/>
    <w:rsid w:val="06112517"/>
    <w:rsid w:val="06123907"/>
    <w:rsid w:val="061F8F52"/>
    <w:rsid w:val="062F4913"/>
    <w:rsid w:val="063A119F"/>
    <w:rsid w:val="063DC649"/>
    <w:rsid w:val="06464239"/>
    <w:rsid w:val="065C160B"/>
    <w:rsid w:val="0665B3F2"/>
    <w:rsid w:val="066C9CB0"/>
    <w:rsid w:val="066F0797"/>
    <w:rsid w:val="0678397D"/>
    <w:rsid w:val="067DB96E"/>
    <w:rsid w:val="06856814"/>
    <w:rsid w:val="068D5FD1"/>
    <w:rsid w:val="06A9EB0E"/>
    <w:rsid w:val="06BF0CBE"/>
    <w:rsid w:val="06BF161D"/>
    <w:rsid w:val="06E09CA0"/>
    <w:rsid w:val="07009430"/>
    <w:rsid w:val="07015E0D"/>
    <w:rsid w:val="07033FB3"/>
    <w:rsid w:val="0704CF81"/>
    <w:rsid w:val="071F2628"/>
    <w:rsid w:val="0728AF2A"/>
    <w:rsid w:val="072F4A8F"/>
    <w:rsid w:val="072FE9BC"/>
    <w:rsid w:val="073A6184"/>
    <w:rsid w:val="074771C5"/>
    <w:rsid w:val="075A3A6D"/>
    <w:rsid w:val="075B1FA8"/>
    <w:rsid w:val="0763E213"/>
    <w:rsid w:val="0769AC68"/>
    <w:rsid w:val="07729CD6"/>
    <w:rsid w:val="0773F475"/>
    <w:rsid w:val="078AEC48"/>
    <w:rsid w:val="079E7063"/>
    <w:rsid w:val="07A7AABC"/>
    <w:rsid w:val="07B0F09C"/>
    <w:rsid w:val="07B96AF2"/>
    <w:rsid w:val="07B99C0E"/>
    <w:rsid w:val="07BE5965"/>
    <w:rsid w:val="07C12D92"/>
    <w:rsid w:val="07D670A4"/>
    <w:rsid w:val="07E701B1"/>
    <w:rsid w:val="0802195E"/>
    <w:rsid w:val="080970AA"/>
    <w:rsid w:val="0811A2AA"/>
    <w:rsid w:val="08166DB6"/>
    <w:rsid w:val="081A3E34"/>
    <w:rsid w:val="082630B7"/>
    <w:rsid w:val="082C778E"/>
    <w:rsid w:val="0838A502"/>
    <w:rsid w:val="083E157F"/>
    <w:rsid w:val="0852AB2E"/>
    <w:rsid w:val="08583767"/>
    <w:rsid w:val="085EE893"/>
    <w:rsid w:val="086BE0E1"/>
    <w:rsid w:val="086C8858"/>
    <w:rsid w:val="0898627D"/>
    <w:rsid w:val="08A59DCF"/>
    <w:rsid w:val="08AA98BA"/>
    <w:rsid w:val="08BEFC04"/>
    <w:rsid w:val="08C17398"/>
    <w:rsid w:val="08E28F02"/>
    <w:rsid w:val="08E6EFB9"/>
    <w:rsid w:val="08F06D15"/>
    <w:rsid w:val="08F0C0C8"/>
    <w:rsid w:val="09021919"/>
    <w:rsid w:val="09146E88"/>
    <w:rsid w:val="0917A8F7"/>
    <w:rsid w:val="092314AA"/>
    <w:rsid w:val="094E55EF"/>
    <w:rsid w:val="09509AD6"/>
    <w:rsid w:val="09650610"/>
    <w:rsid w:val="0970C0CC"/>
    <w:rsid w:val="099462D5"/>
    <w:rsid w:val="099C051A"/>
    <w:rsid w:val="09B1477A"/>
    <w:rsid w:val="09CDF545"/>
    <w:rsid w:val="09D70519"/>
    <w:rsid w:val="09DB4BA2"/>
    <w:rsid w:val="09F9A25A"/>
    <w:rsid w:val="0A21B818"/>
    <w:rsid w:val="0A2A676C"/>
    <w:rsid w:val="0A34EC95"/>
    <w:rsid w:val="0A5233AD"/>
    <w:rsid w:val="0A5B000D"/>
    <w:rsid w:val="0A66B559"/>
    <w:rsid w:val="0A71A0BE"/>
    <w:rsid w:val="0A8BA9D3"/>
    <w:rsid w:val="0A8D99D0"/>
    <w:rsid w:val="0A9936EE"/>
    <w:rsid w:val="0A9A5561"/>
    <w:rsid w:val="0AB26487"/>
    <w:rsid w:val="0ABEE50B"/>
    <w:rsid w:val="0ACDC197"/>
    <w:rsid w:val="0ADE8D2D"/>
    <w:rsid w:val="0AE2DD24"/>
    <w:rsid w:val="0AECFDAD"/>
    <w:rsid w:val="0AFB03E0"/>
    <w:rsid w:val="0B024FFB"/>
    <w:rsid w:val="0B35085C"/>
    <w:rsid w:val="0B43F7B3"/>
    <w:rsid w:val="0B449D8E"/>
    <w:rsid w:val="0B4EE8DB"/>
    <w:rsid w:val="0B698DC2"/>
    <w:rsid w:val="0B6D859B"/>
    <w:rsid w:val="0BA4291A"/>
    <w:rsid w:val="0BAABA78"/>
    <w:rsid w:val="0BAE00FF"/>
    <w:rsid w:val="0BB098C3"/>
    <w:rsid w:val="0BBFBCAC"/>
    <w:rsid w:val="0BC29E8A"/>
    <w:rsid w:val="0BD84CC3"/>
    <w:rsid w:val="0BDA1757"/>
    <w:rsid w:val="0BE010DA"/>
    <w:rsid w:val="0BEC9B71"/>
    <w:rsid w:val="0BF5D954"/>
    <w:rsid w:val="0BF79468"/>
    <w:rsid w:val="0C28A90E"/>
    <w:rsid w:val="0C28FC88"/>
    <w:rsid w:val="0C3B53D0"/>
    <w:rsid w:val="0C50FBE5"/>
    <w:rsid w:val="0C5C97E8"/>
    <w:rsid w:val="0C720866"/>
    <w:rsid w:val="0C7537FB"/>
    <w:rsid w:val="0C837E75"/>
    <w:rsid w:val="0C9B97C9"/>
    <w:rsid w:val="0CB80639"/>
    <w:rsid w:val="0CBA6B80"/>
    <w:rsid w:val="0CBE5CE8"/>
    <w:rsid w:val="0CBFF3BF"/>
    <w:rsid w:val="0CCAA323"/>
    <w:rsid w:val="0CE8516A"/>
    <w:rsid w:val="0CE8E83C"/>
    <w:rsid w:val="0CEB5C5B"/>
    <w:rsid w:val="0CF3CEE0"/>
    <w:rsid w:val="0D0631B3"/>
    <w:rsid w:val="0D17A2D2"/>
    <w:rsid w:val="0D1E442A"/>
    <w:rsid w:val="0D390349"/>
    <w:rsid w:val="0D3F2F4B"/>
    <w:rsid w:val="0D5C7570"/>
    <w:rsid w:val="0D65FB17"/>
    <w:rsid w:val="0D6C8D57"/>
    <w:rsid w:val="0D6D6F18"/>
    <w:rsid w:val="0D75DDAF"/>
    <w:rsid w:val="0D8DAC39"/>
    <w:rsid w:val="0DA4BACB"/>
    <w:rsid w:val="0DABC92C"/>
    <w:rsid w:val="0DACCE94"/>
    <w:rsid w:val="0DBCF21B"/>
    <w:rsid w:val="0DBEA0CF"/>
    <w:rsid w:val="0DC5B170"/>
    <w:rsid w:val="0DCAEE29"/>
    <w:rsid w:val="0DD056C6"/>
    <w:rsid w:val="0DD1CD02"/>
    <w:rsid w:val="0DF223AF"/>
    <w:rsid w:val="0E03B666"/>
    <w:rsid w:val="0E097384"/>
    <w:rsid w:val="0E1A65FC"/>
    <w:rsid w:val="0E2796DD"/>
    <w:rsid w:val="0E51E117"/>
    <w:rsid w:val="0E66A2AA"/>
    <w:rsid w:val="0EA21EA3"/>
    <w:rsid w:val="0EAE254B"/>
    <w:rsid w:val="0EB1A483"/>
    <w:rsid w:val="0EB47DD2"/>
    <w:rsid w:val="0EB82931"/>
    <w:rsid w:val="0EC17544"/>
    <w:rsid w:val="0ED84944"/>
    <w:rsid w:val="0ED9DBDC"/>
    <w:rsid w:val="0EE6AA76"/>
    <w:rsid w:val="0F1311C9"/>
    <w:rsid w:val="0F414367"/>
    <w:rsid w:val="0F41E2BA"/>
    <w:rsid w:val="0F519DB6"/>
    <w:rsid w:val="0F86AD9B"/>
    <w:rsid w:val="0F915F0E"/>
    <w:rsid w:val="0F92562E"/>
    <w:rsid w:val="0F9E1986"/>
    <w:rsid w:val="0FB87DF5"/>
    <w:rsid w:val="0FC4D13D"/>
    <w:rsid w:val="0FD32CE1"/>
    <w:rsid w:val="0FD65D30"/>
    <w:rsid w:val="0FE0F62E"/>
    <w:rsid w:val="0FE0FEA8"/>
    <w:rsid w:val="0FE24835"/>
    <w:rsid w:val="0FE2E27D"/>
    <w:rsid w:val="0FE6536F"/>
    <w:rsid w:val="0FF24CF5"/>
    <w:rsid w:val="0FF3BDD2"/>
    <w:rsid w:val="0FFAFEC2"/>
    <w:rsid w:val="10157ADE"/>
    <w:rsid w:val="101675E5"/>
    <w:rsid w:val="102737E4"/>
    <w:rsid w:val="1027A0C1"/>
    <w:rsid w:val="10407119"/>
    <w:rsid w:val="10495CB5"/>
    <w:rsid w:val="1054A247"/>
    <w:rsid w:val="105D049A"/>
    <w:rsid w:val="10626DEF"/>
    <w:rsid w:val="1066493B"/>
    <w:rsid w:val="107B03EA"/>
    <w:rsid w:val="10A7EA98"/>
    <w:rsid w:val="10AB2388"/>
    <w:rsid w:val="10C12C4B"/>
    <w:rsid w:val="10C29011"/>
    <w:rsid w:val="10CA3097"/>
    <w:rsid w:val="10D6F85E"/>
    <w:rsid w:val="10D9F9C8"/>
    <w:rsid w:val="10DE2E09"/>
    <w:rsid w:val="10F2031A"/>
    <w:rsid w:val="10F2132B"/>
    <w:rsid w:val="10F9284E"/>
    <w:rsid w:val="10FA1E3D"/>
    <w:rsid w:val="11026738"/>
    <w:rsid w:val="110449A7"/>
    <w:rsid w:val="11075763"/>
    <w:rsid w:val="110ADC00"/>
    <w:rsid w:val="11137F68"/>
    <w:rsid w:val="1116F603"/>
    <w:rsid w:val="1118DBE7"/>
    <w:rsid w:val="11198311"/>
    <w:rsid w:val="111DCB44"/>
    <w:rsid w:val="11384761"/>
    <w:rsid w:val="113E2DEC"/>
    <w:rsid w:val="114A99BE"/>
    <w:rsid w:val="11701713"/>
    <w:rsid w:val="118E08F9"/>
    <w:rsid w:val="119A6C9F"/>
    <w:rsid w:val="119E4EFF"/>
    <w:rsid w:val="11A51156"/>
    <w:rsid w:val="11A6BC0A"/>
    <w:rsid w:val="11C07B0D"/>
    <w:rsid w:val="121134F7"/>
    <w:rsid w:val="122A0359"/>
    <w:rsid w:val="126B4BC6"/>
    <w:rsid w:val="1273B276"/>
    <w:rsid w:val="1274C8A6"/>
    <w:rsid w:val="1286087B"/>
    <w:rsid w:val="12865922"/>
    <w:rsid w:val="1292065F"/>
    <w:rsid w:val="12A9B164"/>
    <w:rsid w:val="12B0F981"/>
    <w:rsid w:val="12D136CE"/>
    <w:rsid w:val="12DA945D"/>
    <w:rsid w:val="12F9C38A"/>
    <w:rsid w:val="12FEF728"/>
    <w:rsid w:val="1306E162"/>
    <w:rsid w:val="130A4738"/>
    <w:rsid w:val="132050A8"/>
    <w:rsid w:val="13214B26"/>
    <w:rsid w:val="13235202"/>
    <w:rsid w:val="13308FCC"/>
    <w:rsid w:val="13512EC9"/>
    <w:rsid w:val="13550CBD"/>
    <w:rsid w:val="135F6759"/>
    <w:rsid w:val="13607584"/>
    <w:rsid w:val="1365D80E"/>
    <w:rsid w:val="1375A026"/>
    <w:rsid w:val="137BA221"/>
    <w:rsid w:val="1383E240"/>
    <w:rsid w:val="139E2766"/>
    <w:rsid w:val="13A21A38"/>
    <w:rsid w:val="13AA6A0F"/>
    <w:rsid w:val="13B9AD24"/>
    <w:rsid w:val="13BFE319"/>
    <w:rsid w:val="13C2DAC0"/>
    <w:rsid w:val="13DB87DE"/>
    <w:rsid w:val="13E31D48"/>
    <w:rsid w:val="13E645C9"/>
    <w:rsid w:val="13E8061D"/>
    <w:rsid w:val="13F868C3"/>
    <w:rsid w:val="13FB8C2D"/>
    <w:rsid w:val="14052E6F"/>
    <w:rsid w:val="14087D4D"/>
    <w:rsid w:val="140BA0D9"/>
    <w:rsid w:val="1425F4CD"/>
    <w:rsid w:val="142FCF37"/>
    <w:rsid w:val="14353875"/>
    <w:rsid w:val="144A09A5"/>
    <w:rsid w:val="1475B208"/>
    <w:rsid w:val="1489AE0B"/>
    <w:rsid w:val="14A41282"/>
    <w:rsid w:val="14B961F6"/>
    <w:rsid w:val="14C02A10"/>
    <w:rsid w:val="14CFA116"/>
    <w:rsid w:val="14D5EFC1"/>
    <w:rsid w:val="14DEA85B"/>
    <w:rsid w:val="14E1683A"/>
    <w:rsid w:val="15068A44"/>
    <w:rsid w:val="15172744"/>
    <w:rsid w:val="15177282"/>
    <w:rsid w:val="151CF9AA"/>
    <w:rsid w:val="151D66CF"/>
    <w:rsid w:val="151ED98A"/>
    <w:rsid w:val="1524E92F"/>
    <w:rsid w:val="152C9158"/>
    <w:rsid w:val="15375F5A"/>
    <w:rsid w:val="155A3153"/>
    <w:rsid w:val="15681472"/>
    <w:rsid w:val="158621C0"/>
    <w:rsid w:val="158F98A9"/>
    <w:rsid w:val="159B7AC8"/>
    <w:rsid w:val="15AC4BE0"/>
    <w:rsid w:val="15AD326A"/>
    <w:rsid w:val="15C1C52E"/>
    <w:rsid w:val="15CCB678"/>
    <w:rsid w:val="15EA0218"/>
    <w:rsid w:val="15F46F15"/>
    <w:rsid w:val="15FB7854"/>
    <w:rsid w:val="161079CC"/>
    <w:rsid w:val="1611A7BF"/>
    <w:rsid w:val="1615F581"/>
    <w:rsid w:val="1620078D"/>
    <w:rsid w:val="1620C259"/>
    <w:rsid w:val="162309D0"/>
    <w:rsid w:val="162DF932"/>
    <w:rsid w:val="16313617"/>
    <w:rsid w:val="1641118E"/>
    <w:rsid w:val="1647EA1A"/>
    <w:rsid w:val="16560749"/>
    <w:rsid w:val="166A85B9"/>
    <w:rsid w:val="166B10E0"/>
    <w:rsid w:val="167EBA91"/>
    <w:rsid w:val="167EE58F"/>
    <w:rsid w:val="1689C427"/>
    <w:rsid w:val="168FA775"/>
    <w:rsid w:val="1693E754"/>
    <w:rsid w:val="16A25AA5"/>
    <w:rsid w:val="16A7705B"/>
    <w:rsid w:val="16A8AD1E"/>
    <w:rsid w:val="16AEF1D8"/>
    <w:rsid w:val="16B709AA"/>
    <w:rsid w:val="16BC3B24"/>
    <w:rsid w:val="16C5C5B0"/>
    <w:rsid w:val="16C62B80"/>
    <w:rsid w:val="16CF2A55"/>
    <w:rsid w:val="16FA0514"/>
    <w:rsid w:val="1727286E"/>
    <w:rsid w:val="172B690A"/>
    <w:rsid w:val="17314F0B"/>
    <w:rsid w:val="1743873E"/>
    <w:rsid w:val="1749195B"/>
    <w:rsid w:val="1749BA54"/>
    <w:rsid w:val="175FBEB2"/>
    <w:rsid w:val="1762A38B"/>
    <w:rsid w:val="176C2D90"/>
    <w:rsid w:val="17702E60"/>
    <w:rsid w:val="177CEB1E"/>
    <w:rsid w:val="177E2FA5"/>
    <w:rsid w:val="1794EF6B"/>
    <w:rsid w:val="17959620"/>
    <w:rsid w:val="179AAFE4"/>
    <w:rsid w:val="179BCF99"/>
    <w:rsid w:val="179F8FA5"/>
    <w:rsid w:val="17BBDD28"/>
    <w:rsid w:val="17DB1ECC"/>
    <w:rsid w:val="1800A050"/>
    <w:rsid w:val="1811E6A1"/>
    <w:rsid w:val="1852CCF4"/>
    <w:rsid w:val="185F8EFD"/>
    <w:rsid w:val="18715B20"/>
    <w:rsid w:val="189C0B81"/>
    <w:rsid w:val="18A08E49"/>
    <w:rsid w:val="18A214F3"/>
    <w:rsid w:val="18AF6CC1"/>
    <w:rsid w:val="18B07A6B"/>
    <w:rsid w:val="18C9C9B8"/>
    <w:rsid w:val="18CE5352"/>
    <w:rsid w:val="18D062F0"/>
    <w:rsid w:val="18E3ECA2"/>
    <w:rsid w:val="18EFB041"/>
    <w:rsid w:val="18EFF8E2"/>
    <w:rsid w:val="18F3E43B"/>
    <w:rsid w:val="18FA268E"/>
    <w:rsid w:val="18FB182F"/>
    <w:rsid w:val="1901A833"/>
    <w:rsid w:val="190E57A1"/>
    <w:rsid w:val="1927CFCB"/>
    <w:rsid w:val="194EF92C"/>
    <w:rsid w:val="19682811"/>
    <w:rsid w:val="198FD800"/>
    <w:rsid w:val="19A41DAF"/>
    <w:rsid w:val="19E04DE0"/>
    <w:rsid w:val="19E1191F"/>
    <w:rsid w:val="19E9DCD5"/>
    <w:rsid w:val="19F58ECF"/>
    <w:rsid w:val="19F83434"/>
    <w:rsid w:val="1A18B87A"/>
    <w:rsid w:val="1A1A981B"/>
    <w:rsid w:val="1A253B2D"/>
    <w:rsid w:val="1A2815F8"/>
    <w:rsid w:val="1A337B2C"/>
    <w:rsid w:val="1A398439"/>
    <w:rsid w:val="1A3B166D"/>
    <w:rsid w:val="1A4696AE"/>
    <w:rsid w:val="1A49B51E"/>
    <w:rsid w:val="1A52EAC7"/>
    <w:rsid w:val="1A6350DE"/>
    <w:rsid w:val="1A79115D"/>
    <w:rsid w:val="1A8A6187"/>
    <w:rsid w:val="1A9BC638"/>
    <w:rsid w:val="1A9D23D7"/>
    <w:rsid w:val="1A9D28D8"/>
    <w:rsid w:val="1AABA0F0"/>
    <w:rsid w:val="1ABD90B5"/>
    <w:rsid w:val="1ADB848A"/>
    <w:rsid w:val="1AF37DEA"/>
    <w:rsid w:val="1AFDA75B"/>
    <w:rsid w:val="1B1A699A"/>
    <w:rsid w:val="1B1F2586"/>
    <w:rsid w:val="1B296C1A"/>
    <w:rsid w:val="1B3AC118"/>
    <w:rsid w:val="1B4379DA"/>
    <w:rsid w:val="1B4D1338"/>
    <w:rsid w:val="1B58864E"/>
    <w:rsid w:val="1B5A4269"/>
    <w:rsid w:val="1B64BE3D"/>
    <w:rsid w:val="1B75AA98"/>
    <w:rsid w:val="1B80D052"/>
    <w:rsid w:val="1BA12487"/>
    <w:rsid w:val="1BA4E2F7"/>
    <w:rsid w:val="1BB3C5A0"/>
    <w:rsid w:val="1BCE0EDB"/>
    <w:rsid w:val="1BCE7F56"/>
    <w:rsid w:val="1BD86C74"/>
    <w:rsid w:val="1BEBA2E2"/>
    <w:rsid w:val="1BEC9157"/>
    <w:rsid w:val="1C00C39E"/>
    <w:rsid w:val="1C07EDF7"/>
    <w:rsid w:val="1C08AA5A"/>
    <w:rsid w:val="1C115FB5"/>
    <w:rsid w:val="1C149247"/>
    <w:rsid w:val="1C19767B"/>
    <w:rsid w:val="1C29C1B4"/>
    <w:rsid w:val="1C32B8F1"/>
    <w:rsid w:val="1C355DCE"/>
    <w:rsid w:val="1C3A19F3"/>
    <w:rsid w:val="1C3ECCD8"/>
    <w:rsid w:val="1C4A883C"/>
    <w:rsid w:val="1C5CBE33"/>
    <w:rsid w:val="1C604002"/>
    <w:rsid w:val="1C60A2A7"/>
    <w:rsid w:val="1C63D143"/>
    <w:rsid w:val="1C69D835"/>
    <w:rsid w:val="1C70D936"/>
    <w:rsid w:val="1C7E3DC0"/>
    <w:rsid w:val="1C80E093"/>
    <w:rsid w:val="1C8EE895"/>
    <w:rsid w:val="1C91C508"/>
    <w:rsid w:val="1C9AC030"/>
    <w:rsid w:val="1CA3C06D"/>
    <w:rsid w:val="1CA575A9"/>
    <w:rsid w:val="1CABCE29"/>
    <w:rsid w:val="1CB0B71B"/>
    <w:rsid w:val="1CC548CD"/>
    <w:rsid w:val="1CC6B6FB"/>
    <w:rsid w:val="1CD3B5D8"/>
    <w:rsid w:val="1CDA9F99"/>
    <w:rsid w:val="1CDFE421"/>
    <w:rsid w:val="1CEB3931"/>
    <w:rsid w:val="1CFF2EDD"/>
    <w:rsid w:val="1D008E9E"/>
    <w:rsid w:val="1D0CBA3B"/>
    <w:rsid w:val="1D153F0B"/>
    <w:rsid w:val="1D1952E6"/>
    <w:rsid w:val="1D314674"/>
    <w:rsid w:val="1D345ABA"/>
    <w:rsid w:val="1D38076B"/>
    <w:rsid w:val="1D54449D"/>
    <w:rsid w:val="1D5767AB"/>
    <w:rsid w:val="1D60D57B"/>
    <w:rsid w:val="1D665BFD"/>
    <w:rsid w:val="1D846B89"/>
    <w:rsid w:val="1D8A0C23"/>
    <w:rsid w:val="1D9C7513"/>
    <w:rsid w:val="1DAA8260"/>
    <w:rsid w:val="1DB050B8"/>
    <w:rsid w:val="1DB1185A"/>
    <w:rsid w:val="1DB863E5"/>
    <w:rsid w:val="1DD676D8"/>
    <w:rsid w:val="1DE31111"/>
    <w:rsid w:val="1DE806B0"/>
    <w:rsid w:val="1DEBF300"/>
    <w:rsid w:val="1DF846F9"/>
    <w:rsid w:val="1DFF643B"/>
    <w:rsid w:val="1E0FB91E"/>
    <w:rsid w:val="1E24D9F2"/>
    <w:rsid w:val="1E2E76E0"/>
    <w:rsid w:val="1E363331"/>
    <w:rsid w:val="1E48431A"/>
    <w:rsid w:val="1E52F706"/>
    <w:rsid w:val="1E53115A"/>
    <w:rsid w:val="1E7666E2"/>
    <w:rsid w:val="1E78646F"/>
    <w:rsid w:val="1E78BE3B"/>
    <w:rsid w:val="1E7C89DF"/>
    <w:rsid w:val="1E7E8446"/>
    <w:rsid w:val="1E9767D3"/>
    <w:rsid w:val="1EA64612"/>
    <w:rsid w:val="1EAB20B8"/>
    <w:rsid w:val="1EAB2F9A"/>
    <w:rsid w:val="1EB61F05"/>
    <w:rsid w:val="1EBBAC89"/>
    <w:rsid w:val="1EC6F7B6"/>
    <w:rsid w:val="1EC9CFF6"/>
    <w:rsid w:val="1ED2A7F4"/>
    <w:rsid w:val="1EE645EA"/>
    <w:rsid w:val="1EFA4542"/>
    <w:rsid w:val="1EFC7F96"/>
    <w:rsid w:val="1F100D36"/>
    <w:rsid w:val="1F18C668"/>
    <w:rsid w:val="1F18DF22"/>
    <w:rsid w:val="1F196AD6"/>
    <w:rsid w:val="1F45E4C6"/>
    <w:rsid w:val="1F4D46E1"/>
    <w:rsid w:val="1F576C9D"/>
    <w:rsid w:val="1F6C5B2B"/>
    <w:rsid w:val="1F7747FD"/>
    <w:rsid w:val="1F95DCF3"/>
    <w:rsid w:val="1F9B504B"/>
    <w:rsid w:val="1F9C8234"/>
    <w:rsid w:val="1FAB897F"/>
    <w:rsid w:val="1FAEE392"/>
    <w:rsid w:val="1FAEF9BD"/>
    <w:rsid w:val="1FB5AA91"/>
    <w:rsid w:val="1FCB3B86"/>
    <w:rsid w:val="1FF8F023"/>
    <w:rsid w:val="20050031"/>
    <w:rsid w:val="201752D5"/>
    <w:rsid w:val="20255ACB"/>
    <w:rsid w:val="204830E4"/>
    <w:rsid w:val="20548AD2"/>
    <w:rsid w:val="2064DF31"/>
    <w:rsid w:val="2067F7AB"/>
    <w:rsid w:val="20760C9B"/>
    <w:rsid w:val="20835A33"/>
    <w:rsid w:val="209DFCBF"/>
    <w:rsid w:val="209E7A9D"/>
    <w:rsid w:val="20ABDD97"/>
    <w:rsid w:val="20B289C3"/>
    <w:rsid w:val="20BCADF9"/>
    <w:rsid w:val="20BDE8CC"/>
    <w:rsid w:val="20BF1405"/>
    <w:rsid w:val="20C045C3"/>
    <w:rsid w:val="20D42E4A"/>
    <w:rsid w:val="20D62EBD"/>
    <w:rsid w:val="20D77823"/>
    <w:rsid w:val="20DAB07C"/>
    <w:rsid w:val="20E0A161"/>
    <w:rsid w:val="210F3FB6"/>
    <w:rsid w:val="21184028"/>
    <w:rsid w:val="212843B1"/>
    <w:rsid w:val="212E94A2"/>
    <w:rsid w:val="2133005E"/>
    <w:rsid w:val="213704FD"/>
    <w:rsid w:val="2148BC1C"/>
    <w:rsid w:val="215153E4"/>
    <w:rsid w:val="21647FB8"/>
    <w:rsid w:val="21712546"/>
    <w:rsid w:val="21967FA3"/>
    <w:rsid w:val="21AF786F"/>
    <w:rsid w:val="21B8413F"/>
    <w:rsid w:val="21BC74E4"/>
    <w:rsid w:val="21D254F0"/>
    <w:rsid w:val="21FC668F"/>
    <w:rsid w:val="21FE4A5D"/>
    <w:rsid w:val="2210660B"/>
    <w:rsid w:val="2239CD20"/>
    <w:rsid w:val="2251F863"/>
    <w:rsid w:val="225AE466"/>
    <w:rsid w:val="22606CA5"/>
    <w:rsid w:val="22645D8D"/>
    <w:rsid w:val="226763D8"/>
    <w:rsid w:val="2271FE51"/>
    <w:rsid w:val="2271FF1E"/>
    <w:rsid w:val="227871E5"/>
    <w:rsid w:val="22796678"/>
    <w:rsid w:val="228232F4"/>
    <w:rsid w:val="228FBF10"/>
    <w:rsid w:val="2298BB53"/>
    <w:rsid w:val="22A27345"/>
    <w:rsid w:val="22AB9BE8"/>
    <w:rsid w:val="22AE21F0"/>
    <w:rsid w:val="22BAC837"/>
    <w:rsid w:val="22BB7382"/>
    <w:rsid w:val="22BDC5CF"/>
    <w:rsid w:val="22C9A838"/>
    <w:rsid w:val="22DC319F"/>
    <w:rsid w:val="22EEFCB0"/>
    <w:rsid w:val="230A0B1C"/>
    <w:rsid w:val="2312648D"/>
    <w:rsid w:val="2316EBA8"/>
    <w:rsid w:val="23180DEE"/>
    <w:rsid w:val="231C50E2"/>
    <w:rsid w:val="2321BF07"/>
    <w:rsid w:val="232791AB"/>
    <w:rsid w:val="2356A7C5"/>
    <w:rsid w:val="235FCA69"/>
    <w:rsid w:val="23621F9F"/>
    <w:rsid w:val="236243DB"/>
    <w:rsid w:val="2364156E"/>
    <w:rsid w:val="236991E3"/>
    <w:rsid w:val="23702FE8"/>
    <w:rsid w:val="2376250C"/>
    <w:rsid w:val="238F1DAC"/>
    <w:rsid w:val="2397531A"/>
    <w:rsid w:val="239FF3C3"/>
    <w:rsid w:val="23A188FA"/>
    <w:rsid w:val="23ADAD5D"/>
    <w:rsid w:val="23BCCA06"/>
    <w:rsid w:val="23C70412"/>
    <w:rsid w:val="23C83EFB"/>
    <w:rsid w:val="23FE556D"/>
    <w:rsid w:val="240B7D32"/>
    <w:rsid w:val="2410626E"/>
    <w:rsid w:val="24199D7D"/>
    <w:rsid w:val="241AE014"/>
    <w:rsid w:val="2420B1FD"/>
    <w:rsid w:val="2429234D"/>
    <w:rsid w:val="242E78C9"/>
    <w:rsid w:val="242E8CCF"/>
    <w:rsid w:val="24439A09"/>
    <w:rsid w:val="2445B85C"/>
    <w:rsid w:val="24477462"/>
    <w:rsid w:val="245E49BB"/>
    <w:rsid w:val="24632AB4"/>
    <w:rsid w:val="246FF357"/>
    <w:rsid w:val="248E3961"/>
    <w:rsid w:val="24A5031F"/>
    <w:rsid w:val="24A7B8D0"/>
    <w:rsid w:val="24BEF25A"/>
    <w:rsid w:val="24CAF26B"/>
    <w:rsid w:val="2502DFFF"/>
    <w:rsid w:val="2519490A"/>
    <w:rsid w:val="251C8CDE"/>
    <w:rsid w:val="2529BA7E"/>
    <w:rsid w:val="252EBDC6"/>
    <w:rsid w:val="25398C96"/>
    <w:rsid w:val="253F1F32"/>
    <w:rsid w:val="2540D66C"/>
    <w:rsid w:val="25507B84"/>
    <w:rsid w:val="255685B1"/>
    <w:rsid w:val="25605FB7"/>
    <w:rsid w:val="257C36E0"/>
    <w:rsid w:val="258B1EAE"/>
    <w:rsid w:val="25A424BE"/>
    <w:rsid w:val="25A78002"/>
    <w:rsid w:val="25AD46F8"/>
    <w:rsid w:val="25C0E221"/>
    <w:rsid w:val="25C56425"/>
    <w:rsid w:val="25CD7E27"/>
    <w:rsid w:val="25DB0765"/>
    <w:rsid w:val="25E4C971"/>
    <w:rsid w:val="25E4CFD6"/>
    <w:rsid w:val="25EB7DFD"/>
    <w:rsid w:val="25FEB4DD"/>
    <w:rsid w:val="2603D2CE"/>
    <w:rsid w:val="260CE246"/>
    <w:rsid w:val="26107101"/>
    <w:rsid w:val="26176B98"/>
    <w:rsid w:val="262C09A8"/>
    <w:rsid w:val="263502F0"/>
    <w:rsid w:val="26485066"/>
    <w:rsid w:val="265B9311"/>
    <w:rsid w:val="266A59BF"/>
    <w:rsid w:val="269C0FD8"/>
    <w:rsid w:val="26A0582B"/>
    <w:rsid w:val="26A16576"/>
    <w:rsid w:val="26C6980B"/>
    <w:rsid w:val="26CE6E72"/>
    <w:rsid w:val="26D38DDE"/>
    <w:rsid w:val="26E007BD"/>
    <w:rsid w:val="27066C7F"/>
    <w:rsid w:val="270B7E6F"/>
    <w:rsid w:val="272221AE"/>
    <w:rsid w:val="27292E43"/>
    <w:rsid w:val="2735CC83"/>
    <w:rsid w:val="273D06E8"/>
    <w:rsid w:val="273E65A6"/>
    <w:rsid w:val="274AE5DD"/>
    <w:rsid w:val="27524CD9"/>
    <w:rsid w:val="27546FF2"/>
    <w:rsid w:val="2754ADEC"/>
    <w:rsid w:val="275DAB98"/>
    <w:rsid w:val="276439DF"/>
    <w:rsid w:val="27671D47"/>
    <w:rsid w:val="277A6DA1"/>
    <w:rsid w:val="277F43C7"/>
    <w:rsid w:val="2786562E"/>
    <w:rsid w:val="2790B803"/>
    <w:rsid w:val="2790D74B"/>
    <w:rsid w:val="27B7550E"/>
    <w:rsid w:val="27C3C385"/>
    <w:rsid w:val="27D76D49"/>
    <w:rsid w:val="27E9D2E5"/>
    <w:rsid w:val="27EE274E"/>
    <w:rsid w:val="27FA3F66"/>
    <w:rsid w:val="27FD9BBD"/>
    <w:rsid w:val="28083EA6"/>
    <w:rsid w:val="2819BC5E"/>
    <w:rsid w:val="281DFA90"/>
    <w:rsid w:val="2824AA8F"/>
    <w:rsid w:val="2831FE88"/>
    <w:rsid w:val="28496672"/>
    <w:rsid w:val="28520B09"/>
    <w:rsid w:val="2866C9BC"/>
    <w:rsid w:val="286A3ED3"/>
    <w:rsid w:val="2879C96D"/>
    <w:rsid w:val="28A05A2E"/>
    <w:rsid w:val="28A611EA"/>
    <w:rsid w:val="28A8046F"/>
    <w:rsid w:val="28A88E66"/>
    <w:rsid w:val="28B22F4B"/>
    <w:rsid w:val="28B50FFF"/>
    <w:rsid w:val="28DE96FB"/>
    <w:rsid w:val="28EAC4FB"/>
    <w:rsid w:val="28F364C6"/>
    <w:rsid w:val="28FCE08B"/>
    <w:rsid w:val="28FF2034"/>
    <w:rsid w:val="29028E4F"/>
    <w:rsid w:val="2910F3D6"/>
    <w:rsid w:val="291C032C"/>
    <w:rsid w:val="292E7699"/>
    <w:rsid w:val="294A2CBD"/>
    <w:rsid w:val="2953095E"/>
    <w:rsid w:val="296117DF"/>
    <w:rsid w:val="2964DBB7"/>
    <w:rsid w:val="296EC764"/>
    <w:rsid w:val="2981E966"/>
    <w:rsid w:val="29861C4A"/>
    <w:rsid w:val="298A9CFE"/>
    <w:rsid w:val="29901C69"/>
    <w:rsid w:val="29A19188"/>
    <w:rsid w:val="29A39A81"/>
    <w:rsid w:val="29C3D9EA"/>
    <w:rsid w:val="29C7FCFC"/>
    <w:rsid w:val="29CDA49E"/>
    <w:rsid w:val="29D87A29"/>
    <w:rsid w:val="29DD0DD5"/>
    <w:rsid w:val="29E4FA07"/>
    <w:rsid w:val="29E93E5C"/>
    <w:rsid w:val="29ED8F7B"/>
    <w:rsid w:val="2A052F93"/>
    <w:rsid w:val="2A0CBBBC"/>
    <w:rsid w:val="2A24DC67"/>
    <w:rsid w:val="2A289836"/>
    <w:rsid w:val="2A298667"/>
    <w:rsid w:val="2A3A8A89"/>
    <w:rsid w:val="2A5C0FBE"/>
    <w:rsid w:val="2A5DCBBD"/>
    <w:rsid w:val="2A61FBCB"/>
    <w:rsid w:val="2A6813DC"/>
    <w:rsid w:val="2A6BE83A"/>
    <w:rsid w:val="2A787E77"/>
    <w:rsid w:val="2A8EDF95"/>
    <w:rsid w:val="2A912805"/>
    <w:rsid w:val="2A97DA06"/>
    <w:rsid w:val="2AA1F01E"/>
    <w:rsid w:val="2AAB4398"/>
    <w:rsid w:val="2ADDDACE"/>
    <w:rsid w:val="2AE7EED9"/>
    <w:rsid w:val="2AFF28E0"/>
    <w:rsid w:val="2B027D68"/>
    <w:rsid w:val="2B20AFF2"/>
    <w:rsid w:val="2B269112"/>
    <w:rsid w:val="2B2DC124"/>
    <w:rsid w:val="2B3D61E9"/>
    <w:rsid w:val="2B413C3A"/>
    <w:rsid w:val="2B414D39"/>
    <w:rsid w:val="2B46303D"/>
    <w:rsid w:val="2B466564"/>
    <w:rsid w:val="2B5A30B7"/>
    <w:rsid w:val="2B63B583"/>
    <w:rsid w:val="2B78D2A8"/>
    <w:rsid w:val="2B8041AA"/>
    <w:rsid w:val="2B83720A"/>
    <w:rsid w:val="2B8FA6B8"/>
    <w:rsid w:val="2B92F861"/>
    <w:rsid w:val="2B9AD7AF"/>
    <w:rsid w:val="2BCF4ECB"/>
    <w:rsid w:val="2BDA21E7"/>
    <w:rsid w:val="2BE9A764"/>
    <w:rsid w:val="2BEBA278"/>
    <w:rsid w:val="2BFAFB20"/>
    <w:rsid w:val="2C00625A"/>
    <w:rsid w:val="2C0E6DEA"/>
    <w:rsid w:val="2C28C619"/>
    <w:rsid w:val="2C330345"/>
    <w:rsid w:val="2C36AF6A"/>
    <w:rsid w:val="2C3CB1FC"/>
    <w:rsid w:val="2C658AAF"/>
    <w:rsid w:val="2C687761"/>
    <w:rsid w:val="2C71600B"/>
    <w:rsid w:val="2C84B114"/>
    <w:rsid w:val="2CA87F12"/>
    <w:rsid w:val="2CC6E8FD"/>
    <w:rsid w:val="2CD28874"/>
    <w:rsid w:val="2CF367D9"/>
    <w:rsid w:val="2CF692B4"/>
    <w:rsid w:val="2D0A254F"/>
    <w:rsid w:val="2D17F36C"/>
    <w:rsid w:val="2D1CD795"/>
    <w:rsid w:val="2D2580D6"/>
    <w:rsid w:val="2D37C3B5"/>
    <w:rsid w:val="2D38F5BC"/>
    <w:rsid w:val="2D483ED4"/>
    <w:rsid w:val="2D548BA3"/>
    <w:rsid w:val="2D5618BB"/>
    <w:rsid w:val="2D9B98EF"/>
    <w:rsid w:val="2DBB1FE8"/>
    <w:rsid w:val="2DCB62DA"/>
    <w:rsid w:val="2DD041DF"/>
    <w:rsid w:val="2DD0DA12"/>
    <w:rsid w:val="2DD87309"/>
    <w:rsid w:val="2DDCABD0"/>
    <w:rsid w:val="2DE6DD74"/>
    <w:rsid w:val="2DE750FB"/>
    <w:rsid w:val="2DF04084"/>
    <w:rsid w:val="2DF3696D"/>
    <w:rsid w:val="2DFA61FE"/>
    <w:rsid w:val="2E00400C"/>
    <w:rsid w:val="2E06ED0C"/>
    <w:rsid w:val="2E125C92"/>
    <w:rsid w:val="2E1CA55B"/>
    <w:rsid w:val="2E41EE28"/>
    <w:rsid w:val="2E43C08E"/>
    <w:rsid w:val="2E46DBA5"/>
    <w:rsid w:val="2E55039A"/>
    <w:rsid w:val="2E7A8710"/>
    <w:rsid w:val="2E93D84A"/>
    <w:rsid w:val="2E9AE1D3"/>
    <w:rsid w:val="2E9E6C80"/>
    <w:rsid w:val="2EA13D11"/>
    <w:rsid w:val="2EA2ED93"/>
    <w:rsid w:val="2EA81AA9"/>
    <w:rsid w:val="2EAD679B"/>
    <w:rsid w:val="2EB2AB56"/>
    <w:rsid w:val="2EBB004A"/>
    <w:rsid w:val="2EBB99A2"/>
    <w:rsid w:val="2EE3487A"/>
    <w:rsid w:val="2EFF27CB"/>
    <w:rsid w:val="2F03A9F7"/>
    <w:rsid w:val="2F03B801"/>
    <w:rsid w:val="2F0A9890"/>
    <w:rsid w:val="2F0D1335"/>
    <w:rsid w:val="2F1B752D"/>
    <w:rsid w:val="2F1DE567"/>
    <w:rsid w:val="2F2FE133"/>
    <w:rsid w:val="2F432EC1"/>
    <w:rsid w:val="2F497DED"/>
    <w:rsid w:val="2F5404EF"/>
    <w:rsid w:val="2F57A15F"/>
    <w:rsid w:val="2F75111C"/>
    <w:rsid w:val="2F75725A"/>
    <w:rsid w:val="2F7E7F21"/>
    <w:rsid w:val="2F936B68"/>
    <w:rsid w:val="2F946016"/>
    <w:rsid w:val="2F96325F"/>
    <w:rsid w:val="2F985A4F"/>
    <w:rsid w:val="2FA0F027"/>
    <w:rsid w:val="2FA1C252"/>
    <w:rsid w:val="2FA900CD"/>
    <w:rsid w:val="2FAB1E34"/>
    <w:rsid w:val="2FB2A5FE"/>
    <w:rsid w:val="2FD15B04"/>
    <w:rsid w:val="2FD5EE8B"/>
    <w:rsid w:val="2FDC5B50"/>
    <w:rsid w:val="3008ADA2"/>
    <w:rsid w:val="30093751"/>
    <w:rsid w:val="300A975A"/>
    <w:rsid w:val="301751E8"/>
    <w:rsid w:val="3021E07E"/>
    <w:rsid w:val="3027EAF6"/>
    <w:rsid w:val="302B27E5"/>
    <w:rsid w:val="303F85C9"/>
    <w:rsid w:val="303FD364"/>
    <w:rsid w:val="304D4894"/>
    <w:rsid w:val="306384A1"/>
    <w:rsid w:val="306751AB"/>
    <w:rsid w:val="3067B7F5"/>
    <w:rsid w:val="308D4094"/>
    <w:rsid w:val="30993858"/>
    <w:rsid w:val="309B1F83"/>
    <w:rsid w:val="30A4436F"/>
    <w:rsid w:val="30AA24B3"/>
    <w:rsid w:val="30DEC02B"/>
    <w:rsid w:val="30F9E7C8"/>
    <w:rsid w:val="3114D941"/>
    <w:rsid w:val="312164CD"/>
    <w:rsid w:val="312776CF"/>
    <w:rsid w:val="314E2A49"/>
    <w:rsid w:val="315464C2"/>
    <w:rsid w:val="31711385"/>
    <w:rsid w:val="317C0C4A"/>
    <w:rsid w:val="3187DB1E"/>
    <w:rsid w:val="31892878"/>
    <w:rsid w:val="31991BB5"/>
    <w:rsid w:val="31A2CB4E"/>
    <w:rsid w:val="31A2EC0A"/>
    <w:rsid w:val="31A7DA12"/>
    <w:rsid w:val="31C5AFF9"/>
    <w:rsid w:val="31C61ED0"/>
    <w:rsid w:val="31D91141"/>
    <w:rsid w:val="31E6CAF4"/>
    <w:rsid w:val="3208F753"/>
    <w:rsid w:val="32246F85"/>
    <w:rsid w:val="3227221B"/>
    <w:rsid w:val="32306F59"/>
    <w:rsid w:val="325108CD"/>
    <w:rsid w:val="3254A312"/>
    <w:rsid w:val="3254B0D3"/>
    <w:rsid w:val="325884C3"/>
    <w:rsid w:val="32588D16"/>
    <w:rsid w:val="325D130C"/>
    <w:rsid w:val="326F8BF2"/>
    <w:rsid w:val="3294A1E9"/>
    <w:rsid w:val="329A6795"/>
    <w:rsid w:val="329EDA8D"/>
    <w:rsid w:val="329EDE63"/>
    <w:rsid w:val="32B3ED75"/>
    <w:rsid w:val="32BF9A0D"/>
    <w:rsid w:val="32C6C9EA"/>
    <w:rsid w:val="32E97B90"/>
    <w:rsid w:val="32F23446"/>
    <w:rsid w:val="32F88476"/>
    <w:rsid w:val="33043C02"/>
    <w:rsid w:val="330B9094"/>
    <w:rsid w:val="331BC3B9"/>
    <w:rsid w:val="332EE739"/>
    <w:rsid w:val="3346F4CB"/>
    <w:rsid w:val="334CD484"/>
    <w:rsid w:val="33584871"/>
    <w:rsid w:val="335DF41D"/>
    <w:rsid w:val="335EA778"/>
    <w:rsid w:val="338FE448"/>
    <w:rsid w:val="33B0F4A3"/>
    <w:rsid w:val="33BF1012"/>
    <w:rsid w:val="33C10408"/>
    <w:rsid w:val="33C4E156"/>
    <w:rsid w:val="33C57D60"/>
    <w:rsid w:val="33EBB63E"/>
    <w:rsid w:val="33F24A51"/>
    <w:rsid w:val="33F9A223"/>
    <w:rsid w:val="33FAFB4E"/>
    <w:rsid w:val="33FC6B3E"/>
    <w:rsid w:val="34004451"/>
    <w:rsid w:val="340F8605"/>
    <w:rsid w:val="341C931D"/>
    <w:rsid w:val="34322E49"/>
    <w:rsid w:val="3446DDD5"/>
    <w:rsid w:val="3449E56A"/>
    <w:rsid w:val="34585280"/>
    <w:rsid w:val="34742A3B"/>
    <w:rsid w:val="348DD440"/>
    <w:rsid w:val="349CD422"/>
    <w:rsid w:val="34A61755"/>
    <w:rsid w:val="34A8314E"/>
    <w:rsid w:val="34A8AACA"/>
    <w:rsid w:val="34ACB9AD"/>
    <w:rsid w:val="34B93D3C"/>
    <w:rsid w:val="34C49468"/>
    <w:rsid w:val="34D95C5F"/>
    <w:rsid w:val="34DB2244"/>
    <w:rsid w:val="34E158FF"/>
    <w:rsid w:val="34E82112"/>
    <w:rsid w:val="34F9FF68"/>
    <w:rsid w:val="350999DB"/>
    <w:rsid w:val="3510B203"/>
    <w:rsid w:val="35110122"/>
    <w:rsid w:val="3519E42E"/>
    <w:rsid w:val="3525BD6A"/>
    <w:rsid w:val="3527BF78"/>
    <w:rsid w:val="3529DA60"/>
    <w:rsid w:val="353A8D70"/>
    <w:rsid w:val="3541962C"/>
    <w:rsid w:val="3556961A"/>
    <w:rsid w:val="3561B8CA"/>
    <w:rsid w:val="357610C0"/>
    <w:rsid w:val="3581C74D"/>
    <w:rsid w:val="3589FEE2"/>
    <w:rsid w:val="3590467F"/>
    <w:rsid w:val="35908A63"/>
    <w:rsid w:val="35A149E5"/>
    <w:rsid w:val="35A49745"/>
    <w:rsid w:val="35AD38C5"/>
    <w:rsid w:val="35E9CB7F"/>
    <w:rsid w:val="361F779C"/>
    <w:rsid w:val="362ED94A"/>
    <w:rsid w:val="3632EC35"/>
    <w:rsid w:val="3634D4CA"/>
    <w:rsid w:val="365B5201"/>
    <w:rsid w:val="365F66A5"/>
    <w:rsid w:val="367994CB"/>
    <w:rsid w:val="367AA723"/>
    <w:rsid w:val="367DCD00"/>
    <w:rsid w:val="3695E787"/>
    <w:rsid w:val="36BC23A2"/>
    <w:rsid w:val="36C1C5E1"/>
    <w:rsid w:val="36D1A0A4"/>
    <w:rsid w:val="36E7736B"/>
    <w:rsid w:val="36E7E9BA"/>
    <w:rsid w:val="36EE9A26"/>
    <w:rsid w:val="36EE9B73"/>
    <w:rsid w:val="37015372"/>
    <w:rsid w:val="370EC07A"/>
    <w:rsid w:val="370F31DE"/>
    <w:rsid w:val="371FCAA5"/>
    <w:rsid w:val="37321B33"/>
    <w:rsid w:val="37390A7B"/>
    <w:rsid w:val="3754FCE8"/>
    <w:rsid w:val="375A9A4A"/>
    <w:rsid w:val="375E57A1"/>
    <w:rsid w:val="3770013E"/>
    <w:rsid w:val="378FF342"/>
    <w:rsid w:val="37B2E963"/>
    <w:rsid w:val="37B48AB6"/>
    <w:rsid w:val="37B9B466"/>
    <w:rsid w:val="37C5A569"/>
    <w:rsid w:val="37EC30C6"/>
    <w:rsid w:val="37F245BE"/>
    <w:rsid w:val="3800F20F"/>
    <w:rsid w:val="381575B7"/>
    <w:rsid w:val="3819C9FF"/>
    <w:rsid w:val="381EDC72"/>
    <w:rsid w:val="38313507"/>
    <w:rsid w:val="384B2E00"/>
    <w:rsid w:val="385BC01D"/>
    <w:rsid w:val="386AD978"/>
    <w:rsid w:val="3873A93F"/>
    <w:rsid w:val="387477F4"/>
    <w:rsid w:val="38789CA0"/>
    <w:rsid w:val="387AA6BA"/>
    <w:rsid w:val="388E9FE2"/>
    <w:rsid w:val="38950737"/>
    <w:rsid w:val="38BCCD81"/>
    <w:rsid w:val="38BD5DE5"/>
    <w:rsid w:val="38C3C1C4"/>
    <w:rsid w:val="38C71D80"/>
    <w:rsid w:val="390B2F04"/>
    <w:rsid w:val="39233E45"/>
    <w:rsid w:val="3926F42A"/>
    <w:rsid w:val="394E55F7"/>
    <w:rsid w:val="397E05AA"/>
    <w:rsid w:val="3992FB40"/>
    <w:rsid w:val="39942AE6"/>
    <w:rsid w:val="399BDAB3"/>
    <w:rsid w:val="39A57944"/>
    <w:rsid w:val="39AD22E5"/>
    <w:rsid w:val="39AF930E"/>
    <w:rsid w:val="39B1358D"/>
    <w:rsid w:val="39B59A60"/>
    <w:rsid w:val="39B7DC90"/>
    <w:rsid w:val="39BC36D6"/>
    <w:rsid w:val="39CBC2B4"/>
    <w:rsid w:val="39CC11BD"/>
    <w:rsid w:val="39D1B2E4"/>
    <w:rsid w:val="39D6B713"/>
    <w:rsid w:val="39DBBE97"/>
    <w:rsid w:val="39E011EC"/>
    <w:rsid w:val="39E20169"/>
    <w:rsid w:val="39E5FD6F"/>
    <w:rsid w:val="39ED0F99"/>
    <w:rsid w:val="39F73EAD"/>
    <w:rsid w:val="39F99CE5"/>
    <w:rsid w:val="3A03580D"/>
    <w:rsid w:val="3A0F8BC2"/>
    <w:rsid w:val="3A1B7366"/>
    <w:rsid w:val="3A1CB404"/>
    <w:rsid w:val="3A200932"/>
    <w:rsid w:val="3A2D059E"/>
    <w:rsid w:val="3A36F99E"/>
    <w:rsid w:val="3A3D3F9C"/>
    <w:rsid w:val="3A43C818"/>
    <w:rsid w:val="3A6C298E"/>
    <w:rsid w:val="3A705694"/>
    <w:rsid w:val="3A73DAF2"/>
    <w:rsid w:val="3A7AF5BD"/>
    <w:rsid w:val="3A89F8A8"/>
    <w:rsid w:val="3A8ED3AE"/>
    <w:rsid w:val="3AB8A5F7"/>
    <w:rsid w:val="3ACCD4BF"/>
    <w:rsid w:val="3AD4FC35"/>
    <w:rsid w:val="3AE1F4F1"/>
    <w:rsid w:val="3AF25068"/>
    <w:rsid w:val="3AF752FE"/>
    <w:rsid w:val="3B02E957"/>
    <w:rsid w:val="3B04E853"/>
    <w:rsid w:val="3B32E947"/>
    <w:rsid w:val="3B3B11D6"/>
    <w:rsid w:val="3B4CDBDD"/>
    <w:rsid w:val="3B4D05EE"/>
    <w:rsid w:val="3B4D806A"/>
    <w:rsid w:val="3B572D1F"/>
    <w:rsid w:val="3B5D3F75"/>
    <w:rsid w:val="3B631B2C"/>
    <w:rsid w:val="3B647C58"/>
    <w:rsid w:val="3B655D63"/>
    <w:rsid w:val="3B7FF387"/>
    <w:rsid w:val="3B882BD4"/>
    <w:rsid w:val="3B984EB3"/>
    <w:rsid w:val="3B9F15F7"/>
    <w:rsid w:val="3BA2C8D4"/>
    <w:rsid w:val="3BE9C117"/>
    <w:rsid w:val="3C03A7E5"/>
    <w:rsid w:val="3C03D911"/>
    <w:rsid w:val="3C07175D"/>
    <w:rsid w:val="3C0989B4"/>
    <w:rsid w:val="3C0C6425"/>
    <w:rsid w:val="3C1DA85D"/>
    <w:rsid w:val="3C4BB33A"/>
    <w:rsid w:val="3C4C28C1"/>
    <w:rsid w:val="3C636465"/>
    <w:rsid w:val="3C6CF22D"/>
    <w:rsid w:val="3C71C676"/>
    <w:rsid w:val="3C7C10E1"/>
    <w:rsid w:val="3C913A54"/>
    <w:rsid w:val="3C967F44"/>
    <w:rsid w:val="3C9923BD"/>
    <w:rsid w:val="3CA988B0"/>
    <w:rsid w:val="3CB7CB92"/>
    <w:rsid w:val="3CBA0397"/>
    <w:rsid w:val="3CD0B623"/>
    <w:rsid w:val="3CE8AC3E"/>
    <w:rsid w:val="3CEBAE06"/>
    <w:rsid w:val="3CF2850C"/>
    <w:rsid w:val="3CF4BD9B"/>
    <w:rsid w:val="3CFB9391"/>
    <w:rsid w:val="3D008A09"/>
    <w:rsid w:val="3D147F75"/>
    <w:rsid w:val="3D1CA879"/>
    <w:rsid w:val="3D1E9BAB"/>
    <w:rsid w:val="3D329A3D"/>
    <w:rsid w:val="3D34EC45"/>
    <w:rsid w:val="3D42004A"/>
    <w:rsid w:val="3D48E8A8"/>
    <w:rsid w:val="3D4F1A0A"/>
    <w:rsid w:val="3D50059E"/>
    <w:rsid w:val="3D545926"/>
    <w:rsid w:val="3D5B2367"/>
    <w:rsid w:val="3D63B2F5"/>
    <w:rsid w:val="3D6AD685"/>
    <w:rsid w:val="3D8A787D"/>
    <w:rsid w:val="3D8D5627"/>
    <w:rsid w:val="3DBB05E6"/>
    <w:rsid w:val="3DBE5749"/>
    <w:rsid w:val="3DE16069"/>
    <w:rsid w:val="3DF693AD"/>
    <w:rsid w:val="3DF72778"/>
    <w:rsid w:val="3E0D96D7"/>
    <w:rsid w:val="3E17E142"/>
    <w:rsid w:val="3E2EF3C0"/>
    <w:rsid w:val="3E4B8009"/>
    <w:rsid w:val="3E56C71F"/>
    <w:rsid w:val="3E618A1F"/>
    <w:rsid w:val="3E68A008"/>
    <w:rsid w:val="3E79EB9E"/>
    <w:rsid w:val="3E8B4DB3"/>
    <w:rsid w:val="3E9026E9"/>
    <w:rsid w:val="3E9EE0F2"/>
    <w:rsid w:val="3EBD7328"/>
    <w:rsid w:val="3EC4F8B2"/>
    <w:rsid w:val="3ECC6688"/>
    <w:rsid w:val="3ED0C3EF"/>
    <w:rsid w:val="3ED1C20E"/>
    <w:rsid w:val="3ED3DDFA"/>
    <w:rsid w:val="3ED9A201"/>
    <w:rsid w:val="3EF4FB45"/>
    <w:rsid w:val="3F0793FD"/>
    <w:rsid w:val="3F2A5828"/>
    <w:rsid w:val="3F2FD716"/>
    <w:rsid w:val="3F574CC5"/>
    <w:rsid w:val="3F5A6488"/>
    <w:rsid w:val="3F73B933"/>
    <w:rsid w:val="3F78D581"/>
    <w:rsid w:val="3F9DD8AD"/>
    <w:rsid w:val="3FA252A0"/>
    <w:rsid w:val="3FAABFD0"/>
    <w:rsid w:val="3FB52EA1"/>
    <w:rsid w:val="3FB98958"/>
    <w:rsid w:val="3FC0A86A"/>
    <w:rsid w:val="3FC0F527"/>
    <w:rsid w:val="3FC50CD5"/>
    <w:rsid w:val="3FC8B008"/>
    <w:rsid w:val="3FDB782D"/>
    <w:rsid w:val="3FE794F9"/>
    <w:rsid w:val="3FFC415D"/>
    <w:rsid w:val="401E1F73"/>
    <w:rsid w:val="40333453"/>
    <w:rsid w:val="4043ABA8"/>
    <w:rsid w:val="404BAF27"/>
    <w:rsid w:val="406E2EEF"/>
    <w:rsid w:val="40777724"/>
    <w:rsid w:val="408479DD"/>
    <w:rsid w:val="40A11E0C"/>
    <w:rsid w:val="40ADA4D9"/>
    <w:rsid w:val="40C59991"/>
    <w:rsid w:val="40C5D209"/>
    <w:rsid w:val="40D4E157"/>
    <w:rsid w:val="40E0501A"/>
    <w:rsid w:val="40E1B42E"/>
    <w:rsid w:val="40F556E3"/>
    <w:rsid w:val="40F73225"/>
    <w:rsid w:val="412BB7E1"/>
    <w:rsid w:val="412DD355"/>
    <w:rsid w:val="41332048"/>
    <w:rsid w:val="4142BF1D"/>
    <w:rsid w:val="41457760"/>
    <w:rsid w:val="4146062D"/>
    <w:rsid w:val="41501410"/>
    <w:rsid w:val="4153047B"/>
    <w:rsid w:val="4154F08D"/>
    <w:rsid w:val="41559D5C"/>
    <w:rsid w:val="415C1950"/>
    <w:rsid w:val="415DCADC"/>
    <w:rsid w:val="4162669D"/>
    <w:rsid w:val="4165D6DB"/>
    <w:rsid w:val="416A2F19"/>
    <w:rsid w:val="41770C49"/>
    <w:rsid w:val="4188A153"/>
    <w:rsid w:val="41B40B70"/>
    <w:rsid w:val="41CF04B4"/>
    <w:rsid w:val="41E1E3BE"/>
    <w:rsid w:val="42001A09"/>
    <w:rsid w:val="42046159"/>
    <w:rsid w:val="42064AF3"/>
    <w:rsid w:val="42324882"/>
    <w:rsid w:val="423A9F7A"/>
    <w:rsid w:val="4242AFDD"/>
    <w:rsid w:val="4261B2DC"/>
    <w:rsid w:val="42707261"/>
    <w:rsid w:val="42745682"/>
    <w:rsid w:val="427B76F5"/>
    <w:rsid w:val="428EF482"/>
    <w:rsid w:val="4291D018"/>
    <w:rsid w:val="42AFE054"/>
    <w:rsid w:val="42B6F847"/>
    <w:rsid w:val="42BB3B71"/>
    <w:rsid w:val="42C659F2"/>
    <w:rsid w:val="42D2A5E9"/>
    <w:rsid w:val="42D3B033"/>
    <w:rsid w:val="42E759A3"/>
    <w:rsid w:val="42F2B8A5"/>
    <w:rsid w:val="42FC422A"/>
    <w:rsid w:val="42FFB1AD"/>
    <w:rsid w:val="43093B98"/>
    <w:rsid w:val="431F5785"/>
    <w:rsid w:val="432CF14F"/>
    <w:rsid w:val="43431DBA"/>
    <w:rsid w:val="4343C4C1"/>
    <w:rsid w:val="43544650"/>
    <w:rsid w:val="437B2ADA"/>
    <w:rsid w:val="43A58530"/>
    <w:rsid w:val="43B3739D"/>
    <w:rsid w:val="43BAEF8A"/>
    <w:rsid w:val="43D3A291"/>
    <w:rsid w:val="43DD651B"/>
    <w:rsid w:val="43DD841F"/>
    <w:rsid w:val="43E008E8"/>
    <w:rsid w:val="43E94C51"/>
    <w:rsid w:val="43F49C29"/>
    <w:rsid w:val="43FCED10"/>
    <w:rsid w:val="440314D4"/>
    <w:rsid w:val="440DFC99"/>
    <w:rsid w:val="440F5033"/>
    <w:rsid w:val="441239F8"/>
    <w:rsid w:val="4417BD14"/>
    <w:rsid w:val="4425C451"/>
    <w:rsid w:val="44269F3E"/>
    <w:rsid w:val="442DAA46"/>
    <w:rsid w:val="444F9804"/>
    <w:rsid w:val="44544627"/>
    <w:rsid w:val="445F5B32"/>
    <w:rsid w:val="447152B5"/>
    <w:rsid w:val="447302BA"/>
    <w:rsid w:val="447DB51A"/>
    <w:rsid w:val="448F78B4"/>
    <w:rsid w:val="449BA220"/>
    <w:rsid w:val="44CB0AB2"/>
    <w:rsid w:val="44CDB7E4"/>
    <w:rsid w:val="44D3DC11"/>
    <w:rsid w:val="44D5A56A"/>
    <w:rsid w:val="44D75F87"/>
    <w:rsid w:val="44DAED23"/>
    <w:rsid w:val="44E54D09"/>
    <w:rsid w:val="44E8C254"/>
    <w:rsid w:val="44ED11F7"/>
    <w:rsid w:val="44F24E09"/>
    <w:rsid w:val="44FCFD06"/>
    <w:rsid w:val="450CBDDD"/>
    <w:rsid w:val="45159AF6"/>
    <w:rsid w:val="45293069"/>
    <w:rsid w:val="453CD12F"/>
    <w:rsid w:val="4548411A"/>
    <w:rsid w:val="454CD908"/>
    <w:rsid w:val="4552C5D4"/>
    <w:rsid w:val="45547FE3"/>
    <w:rsid w:val="457D7003"/>
    <w:rsid w:val="4589E5D0"/>
    <w:rsid w:val="458D2412"/>
    <w:rsid w:val="458D9282"/>
    <w:rsid w:val="4591F837"/>
    <w:rsid w:val="459A5AC9"/>
    <w:rsid w:val="45A8527A"/>
    <w:rsid w:val="45DD88F5"/>
    <w:rsid w:val="46039914"/>
    <w:rsid w:val="460B4876"/>
    <w:rsid w:val="461BEFAE"/>
    <w:rsid w:val="462C8338"/>
    <w:rsid w:val="462DE9B5"/>
    <w:rsid w:val="4631FE77"/>
    <w:rsid w:val="463341B5"/>
    <w:rsid w:val="46441752"/>
    <w:rsid w:val="464962D3"/>
    <w:rsid w:val="46696956"/>
    <w:rsid w:val="466BC04A"/>
    <w:rsid w:val="4672B0B1"/>
    <w:rsid w:val="468B0690"/>
    <w:rsid w:val="46977C0A"/>
    <w:rsid w:val="46A42687"/>
    <w:rsid w:val="46B81581"/>
    <w:rsid w:val="46C0D7FC"/>
    <w:rsid w:val="46CE9BC1"/>
    <w:rsid w:val="46D8228D"/>
    <w:rsid w:val="46DB5671"/>
    <w:rsid w:val="46DEE6B0"/>
    <w:rsid w:val="46E15AF1"/>
    <w:rsid w:val="46E4F25C"/>
    <w:rsid w:val="470C134A"/>
    <w:rsid w:val="470F4087"/>
    <w:rsid w:val="471D2412"/>
    <w:rsid w:val="471EC768"/>
    <w:rsid w:val="472AEFFF"/>
    <w:rsid w:val="47638F17"/>
    <w:rsid w:val="477AC5D3"/>
    <w:rsid w:val="478C436F"/>
    <w:rsid w:val="4792BA24"/>
    <w:rsid w:val="4793C1ED"/>
    <w:rsid w:val="47A1F68A"/>
    <w:rsid w:val="47B291F2"/>
    <w:rsid w:val="47D469C9"/>
    <w:rsid w:val="47D97E81"/>
    <w:rsid w:val="47DA7B9B"/>
    <w:rsid w:val="47EE03C0"/>
    <w:rsid w:val="4804E541"/>
    <w:rsid w:val="482BD1A5"/>
    <w:rsid w:val="482D5F09"/>
    <w:rsid w:val="4840C04A"/>
    <w:rsid w:val="485558CF"/>
    <w:rsid w:val="4857FE71"/>
    <w:rsid w:val="4873A789"/>
    <w:rsid w:val="487B24B3"/>
    <w:rsid w:val="488A6AFC"/>
    <w:rsid w:val="488E8C00"/>
    <w:rsid w:val="489103B7"/>
    <w:rsid w:val="4898D239"/>
    <w:rsid w:val="489DDFF5"/>
    <w:rsid w:val="48A7DB5B"/>
    <w:rsid w:val="48ADEFA3"/>
    <w:rsid w:val="48B69F44"/>
    <w:rsid w:val="48C03F47"/>
    <w:rsid w:val="48C80347"/>
    <w:rsid w:val="48D9AC56"/>
    <w:rsid w:val="48DABC05"/>
    <w:rsid w:val="48DCE8B4"/>
    <w:rsid w:val="48F91B99"/>
    <w:rsid w:val="490E03E4"/>
    <w:rsid w:val="491E91FE"/>
    <w:rsid w:val="491F8589"/>
    <w:rsid w:val="4924BD43"/>
    <w:rsid w:val="494370D9"/>
    <w:rsid w:val="49483509"/>
    <w:rsid w:val="494E6253"/>
    <w:rsid w:val="4953A480"/>
    <w:rsid w:val="4957D1DE"/>
    <w:rsid w:val="495D239F"/>
    <w:rsid w:val="4972C34C"/>
    <w:rsid w:val="49743CC5"/>
    <w:rsid w:val="497A22A1"/>
    <w:rsid w:val="497D987A"/>
    <w:rsid w:val="497EAB68"/>
    <w:rsid w:val="49870F85"/>
    <w:rsid w:val="499E1D7F"/>
    <w:rsid w:val="499E85D6"/>
    <w:rsid w:val="49A1712F"/>
    <w:rsid w:val="49DB6E17"/>
    <w:rsid w:val="49ED8A6C"/>
    <w:rsid w:val="49F8B109"/>
    <w:rsid w:val="4A02FB35"/>
    <w:rsid w:val="4A1A8A3F"/>
    <w:rsid w:val="4A1E0B02"/>
    <w:rsid w:val="4A207E12"/>
    <w:rsid w:val="4A235253"/>
    <w:rsid w:val="4A34ACB8"/>
    <w:rsid w:val="4A40C7C8"/>
    <w:rsid w:val="4A4CC345"/>
    <w:rsid w:val="4A5155DE"/>
    <w:rsid w:val="4A578BD1"/>
    <w:rsid w:val="4A69AB38"/>
    <w:rsid w:val="4A6D8F31"/>
    <w:rsid w:val="4A7A03C9"/>
    <w:rsid w:val="4AAA3E04"/>
    <w:rsid w:val="4AAAD1BD"/>
    <w:rsid w:val="4ABD7DFD"/>
    <w:rsid w:val="4AC333DC"/>
    <w:rsid w:val="4AD29062"/>
    <w:rsid w:val="4ADFBE2A"/>
    <w:rsid w:val="4AEFED2B"/>
    <w:rsid w:val="4AF28376"/>
    <w:rsid w:val="4AFC5BCA"/>
    <w:rsid w:val="4AFF54A4"/>
    <w:rsid w:val="4B05415A"/>
    <w:rsid w:val="4B3F4649"/>
    <w:rsid w:val="4B4829C7"/>
    <w:rsid w:val="4B4AE37D"/>
    <w:rsid w:val="4B545730"/>
    <w:rsid w:val="4B59B8B9"/>
    <w:rsid w:val="4B5F2B26"/>
    <w:rsid w:val="4B6AED2D"/>
    <w:rsid w:val="4B84DC7A"/>
    <w:rsid w:val="4BA9E876"/>
    <w:rsid w:val="4BB80A88"/>
    <w:rsid w:val="4BCDB0C5"/>
    <w:rsid w:val="4BCF001F"/>
    <w:rsid w:val="4BD5D2C3"/>
    <w:rsid w:val="4BD7B2F2"/>
    <w:rsid w:val="4BD8159D"/>
    <w:rsid w:val="4BDF5CC6"/>
    <w:rsid w:val="4BE42462"/>
    <w:rsid w:val="4BE56ED6"/>
    <w:rsid w:val="4BE9E30D"/>
    <w:rsid w:val="4BEBF98E"/>
    <w:rsid w:val="4C134973"/>
    <w:rsid w:val="4C2370B8"/>
    <w:rsid w:val="4C37C92F"/>
    <w:rsid w:val="4C54678D"/>
    <w:rsid w:val="4CA73D7C"/>
    <w:rsid w:val="4CABA2EE"/>
    <w:rsid w:val="4CB4C6FF"/>
    <w:rsid w:val="4CBF72AD"/>
    <w:rsid w:val="4CC12A84"/>
    <w:rsid w:val="4CD69C97"/>
    <w:rsid w:val="4D298323"/>
    <w:rsid w:val="4D44E8F1"/>
    <w:rsid w:val="4D484A48"/>
    <w:rsid w:val="4D4A6E95"/>
    <w:rsid w:val="4D4F4E7F"/>
    <w:rsid w:val="4D5DC060"/>
    <w:rsid w:val="4D6F598B"/>
    <w:rsid w:val="4D6FF966"/>
    <w:rsid w:val="4D7E8B7E"/>
    <w:rsid w:val="4D8662D9"/>
    <w:rsid w:val="4D8D9CE5"/>
    <w:rsid w:val="4D948078"/>
    <w:rsid w:val="4DAC3A22"/>
    <w:rsid w:val="4DBB39AF"/>
    <w:rsid w:val="4DC80F60"/>
    <w:rsid w:val="4DCB2BF6"/>
    <w:rsid w:val="4DD13EB7"/>
    <w:rsid w:val="4DF18697"/>
    <w:rsid w:val="4DF2502A"/>
    <w:rsid w:val="4DF453B1"/>
    <w:rsid w:val="4E1C29ED"/>
    <w:rsid w:val="4E227CFC"/>
    <w:rsid w:val="4E25EF83"/>
    <w:rsid w:val="4E33C06E"/>
    <w:rsid w:val="4E35331E"/>
    <w:rsid w:val="4E37EAE4"/>
    <w:rsid w:val="4E460D79"/>
    <w:rsid w:val="4E5573A1"/>
    <w:rsid w:val="4E5632C8"/>
    <w:rsid w:val="4E589670"/>
    <w:rsid w:val="4E6850D7"/>
    <w:rsid w:val="4E7777AA"/>
    <w:rsid w:val="4E7C87B0"/>
    <w:rsid w:val="4E82F129"/>
    <w:rsid w:val="4E85FF1F"/>
    <w:rsid w:val="4E929BF4"/>
    <w:rsid w:val="4E937FE6"/>
    <w:rsid w:val="4EBA9A2E"/>
    <w:rsid w:val="4EBCA17D"/>
    <w:rsid w:val="4ED7C2B7"/>
    <w:rsid w:val="4ED92396"/>
    <w:rsid w:val="4EE13006"/>
    <w:rsid w:val="4EE721D2"/>
    <w:rsid w:val="4EE97493"/>
    <w:rsid w:val="4EF7808F"/>
    <w:rsid w:val="4EFE1C24"/>
    <w:rsid w:val="4F153B7C"/>
    <w:rsid w:val="4F1D6093"/>
    <w:rsid w:val="4F2F2968"/>
    <w:rsid w:val="4F42CE11"/>
    <w:rsid w:val="4F4DB337"/>
    <w:rsid w:val="4F612604"/>
    <w:rsid w:val="4F7BACF1"/>
    <w:rsid w:val="4F825747"/>
    <w:rsid w:val="4FA2E5F3"/>
    <w:rsid w:val="4FADE51D"/>
    <w:rsid w:val="4FC4843F"/>
    <w:rsid w:val="4FCC6523"/>
    <w:rsid w:val="4FCE2F29"/>
    <w:rsid w:val="4FD7E67C"/>
    <w:rsid w:val="4FD816CF"/>
    <w:rsid w:val="4FDFA2E9"/>
    <w:rsid w:val="4FE9E937"/>
    <w:rsid w:val="4FEE9FC6"/>
    <w:rsid w:val="4FFE8637"/>
    <w:rsid w:val="50017A7D"/>
    <w:rsid w:val="5007F79B"/>
    <w:rsid w:val="500DDF28"/>
    <w:rsid w:val="502BDFC9"/>
    <w:rsid w:val="50322592"/>
    <w:rsid w:val="503500B0"/>
    <w:rsid w:val="503A1E88"/>
    <w:rsid w:val="505A7036"/>
    <w:rsid w:val="5069329B"/>
    <w:rsid w:val="5070C711"/>
    <w:rsid w:val="507C942F"/>
    <w:rsid w:val="507F2AED"/>
    <w:rsid w:val="508667CA"/>
    <w:rsid w:val="5093FF89"/>
    <w:rsid w:val="50A295EB"/>
    <w:rsid w:val="50A7999F"/>
    <w:rsid w:val="50A8E732"/>
    <w:rsid w:val="50BE8916"/>
    <w:rsid w:val="50CD9EB4"/>
    <w:rsid w:val="50FB137F"/>
    <w:rsid w:val="50FE3E5D"/>
    <w:rsid w:val="50FE8CD9"/>
    <w:rsid w:val="510B4637"/>
    <w:rsid w:val="5117DC74"/>
    <w:rsid w:val="5121FAE0"/>
    <w:rsid w:val="51271751"/>
    <w:rsid w:val="516A8A78"/>
    <w:rsid w:val="51781CBA"/>
    <w:rsid w:val="517D5129"/>
    <w:rsid w:val="51831020"/>
    <w:rsid w:val="5183BAC2"/>
    <w:rsid w:val="51861539"/>
    <w:rsid w:val="51895762"/>
    <w:rsid w:val="51993C47"/>
    <w:rsid w:val="519A6ECA"/>
    <w:rsid w:val="519E11B4"/>
    <w:rsid w:val="519E31DB"/>
    <w:rsid w:val="51A340C7"/>
    <w:rsid w:val="51B106DD"/>
    <w:rsid w:val="51C4E79D"/>
    <w:rsid w:val="51C86DD1"/>
    <w:rsid w:val="51EF8D75"/>
    <w:rsid w:val="51EFC493"/>
    <w:rsid w:val="51F1DF67"/>
    <w:rsid w:val="51F5FA86"/>
    <w:rsid w:val="5206DA0A"/>
    <w:rsid w:val="520AEA61"/>
    <w:rsid w:val="520C31B3"/>
    <w:rsid w:val="52130C30"/>
    <w:rsid w:val="5220FA77"/>
    <w:rsid w:val="5226B59C"/>
    <w:rsid w:val="522FCFEA"/>
    <w:rsid w:val="524D372B"/>
    <w:rsid w:val="524DACFE"/>
    <w:rsid w:val="525C2213"/>
    <w:rsid w:val="528A1A8A"/>
    <w:rsid w:val="529A747F"/>
    <w:rsid w:val="52ADDC13"/>
    <w:rsid w:val="52B553C9"/>
    <w:rsid w:val="52C61CE0"/>
    <w:rsid w:val="52C75590"/>
    <w:rsid w:val="52F390B9"/>
    <w:rsid w:val="52FB55A5"/>
    <w:rsid w:val="52FF8471"/>
    <w:rsid w:val="530A00C6"/>
    <w:rsid w:val="531FE673"/>
    <w:rsid w:val="53241DF0"/>
    <w:rsid w:val="53355985"/>
    <w:rsid w:val="5344A0DA"/>
    <w:rsid w:val="534B4170"/>
    <w:rsid w:val="534CE4BA"/>
    <w:rsid w:val="535051E7"/>
    <w:rsid w:val="535E4727"/>
    <w:rsid w:val="5361254F"/>
    <w:rsid w:val="5368A520"/>
    <w:rsid w:val="537091AA"/>
    <w:rsid w:val="538B8488"/>
    <w:rsid w:val="538CC413"/>
    <w:rsid w:val="53A8A950"/>
    <w:rsid w:val="53B5727F"/>
    <w:rsid w:val="53BDAECD"/>
    <w:rsid w:val="53BE1DB4"/>
    <w:rsid w:val="53CAAD09"/>
    <w:rsid w:val="53D06ED9"/>
    <w:rsid w:val="53D5912D"/>
    <w:rsid w:val="53DEA378"/>
    <w:rsid w:val="53E30BFF"/>
    <w:rsid w:val="53FB0890"/>
    <w:rsid w:val="540CBC8B"/>
    <w:rsid w:val="54120CCB"/>
    <w:rsid w:val="54268CD6"/>
    <w:rsid w:val="5457B829"/>
    <w:rsid w:val="54619A64"/>
    <w:rsid w:val="5475D811"/>
    <w:rsid w:val="54774080"/>
    <w:rsid w:val="547CDE3B"/>
    <w:rsid w:val="548A5CF8"/>
    <w:rsid w:val="549F8094"/>
    <w:rsid w:val="54BC4694"/>
    <w:rsid w:val="54BF9F98"/>
    <w:rsid w:val="54D0BAF4"/>
    <w:rsid w:val="54DAFEDF"/>
    <w:rsid w:val="54DFA8CA"/>
    <w:rsid w:val="54EDE076"/>
    <w:rsid w:val="54F60EA9"/>
    <w:rsid w:val="550871D3"/>
    <w:rsid w:val="551469B4"/>
    <w:rsid w:val="551AA2AC"/>
    <w:rsid w:val="55226A41"/>
    <w:rsid w:val="5533DD7A"/>
    <w:rsid w:val="55361F6F"/>
    <w:rsid w:val="5547F056"/>
    <w:rsid w:val="554B12F1"/>
    <w:rsid w:val="555F3346"/>
    <w:rsid w:val="556D49BB"/>
    <w:rsid w:val="557673D4"/>
    <w:rsid w:val="55772F7F"/>
    <w:rsid w:val="55802254"/>
    <w:rsid w:val="55A5DB77"/>
    <w:rsid w:val="55A69836"/>
    <w:rsid w:val="55ADA78A"/>
    <w:rsid w:val="55B973BA"/>
    <w:rsid w:val="55BC1A6E"/>
    <w:rsid w:val="55C494AA"/>
    <w:rsid w:val="55C78D12"/>
    <w:rsid w:val="55CB1D24"/>
    <w:rsid w:val="55D322C1"/>
    <w:rsid w:val="55D91DE8"/>
    <w:rsid w:val="55E90B67"/>
    <w:rsid w:val="55EFDAFD"/>
    <w:rsid w:val="55F25A83"/>
    <w:rsid w:val="55FC00A6"/>
    <w:rsid w:val="5601AE09"/>
    <w:rsid w:val="560FE2AD"/>
    <w:rsid w:val="561C5455"/>
    <w:rsid w:val="5631C1F2"/>
    <w:rsid w:val="56329F3C"/>
    <w:rsid w:val="5635A41A"/>
    <w:rsid w:val="56385A99"/>
    <w:rsid w:val="563900DF"/>
    <w:rsid w:val="563F8011"/>
    <w:rsid w:val="56453331"/>
    <w:rsid w:val="56632125"/>
    <w:rsid w:val="5689A35A"/>
    <w:rsid w:val="569928FA"/>
    <w:rsid w:val="569E5045"/>
    <w:rsid w:val="56A6382A"/>
    <w:rsid w:val="56B4B5AF"/>
    <w:rsid w:val="56C9904C"/>
    <w:rsid w:val="56E4F259"/>
    <w:rsid w:val="5715CAB2"/>
    <w:rsid w:val="571895E8"/>
    <w:rsid w:val="57205FBF"/>
    <w:rsid w:val="5734A67B"/>
    <w:rsid w:val="57412986"/>
    <w:rsid w:val="574D2F1B"/>
    <w:rsid w:val="5751A43D"/>
    <w:rsid w:val="5753FFBF"/>
    <w:rsid w:val="57577986"/>
    <w:rsid w:val="5772FB0F"/>
    <w:rsid w:val="577CD30C"/>
    <w:rsid w:val="578CB72E"/>
    <w:rsid w:val="579DBE69"/>
    <w:rsid w:val="57C1069A"/>
    <w:rsid w:val="57CF1F6F"/>
    <w:rsid w:val="57D92947"/>
    <w:rsid w:val="57E29D1C"/>
    <w:rsid w:val="57E7F186"/>
    <w:rsid w:val="57F0D667"/>
    <w:rsid w:val="58099132"/>
    <w:rsid w:val="58169E49"/>
    <w:rsid w:val="5816AFDD"/>
    <w:rsid w:val="5826ACCF"/>
    <w:rsid w:val="582B3DC0"/>
    <w:rsid w:val="582F9391"/>
    <w:rsid w:val="5836A75E"/>
    <w:rsid w:val="5860EE31"/>
    <w:rsid w:val="58776E0C"/>
    <w:rsid w:val="589A5706"/>
    <w:rsid w:val="589E34B7"/>
    <w:rsid w:val="58B80C7F"/>
    <w:rsid w:val="58BEF7BD"/>
    <w:rsid w:val="58D3E278"/>
    <w:rsid w:val="58D9F98F"/>
    <w:rsid w:val="58F6EA67"/>
    <w:rsid w:val="590AC383"/>
    <w:rsid w:val="5921056B"/>
    <w:rsid w:val="5924859C"/>
    <w:rsid w:val="59296FF9"/>
    <w:rsid w:val="5933981F"/>
    <w:rsid w:val="593746E5"/>
    <w:rsid w:val="593F6D91"/>
    <w:rsid w:val="59459D56"/>
    <w:rsid w:val="5948B84C"/>
    <w:rsid w:val="5964072E"/>
    <w:rsid w:val="59828B11"/>
    <w:rsid w:val="5986F4D1"/>
    <w:rsid w:val="598CA6C8"/>
    <w:rsid w:val="59915D70"/>
    <w:rsid w:val="59A12060"/>
    <w:rsid w:val="59B6A519"/>
    <w:rsid w:val="59B6DD40"/>
    <w:rsid w:val="59C9D9D2"/>
    <w:rsid w:val="59D06D0B"/>
    <w:rsid w:val="59D1C0A5"/>
    <w:rsid w:val="5A0593EC"/>
    <w:rsid w:val="5A0F651A"/>
    <w:rsid w:val="5A1323E4"/>
    <w:rsid w:val="5A1BCB8C"/>
    <w:rsid w:val="5A1C3085"/>
    <w:rsid w:val="5A24F49C"/>
    <w:rsid w:val="5A40C671"/>
    <w:rsid w:val="5A4B13B0"/>
    <w:rsid w:val="5A4F9302"/>
    <w:rsid w:val="5A50D4E0"/>
    <w:rsid w:val="5A51BE38"/>
    <w:rsid w:val="5A7C35C3"/>
    <w:rsid w:val="5A8BEA03"/>
    <w:rsid w:val="5A9FFC0B"/>
    <w:rsid w:val="5AA26EDF"/>
    <w:rsid w:val="5AA5B033"/>
    <w:rsid w:val="5AC325F1"/>
    <w:rsid w:val="5AC60B1C"/>
    <w:rsid w:val="5AC8F060"/>
    <w:rsid w:val="5AF99E7C"/>
    <w:rsid w:val="5B061AED"/>
    <w:rsid w:val="5B084404"/>
    <w:rsid w:val="5B15E547"/>
    <w:rsid w:val="5B18B04F"/>
    <w:rsid w:val="5B1988AA"/>
    <w:rsid w:val="5B2EFDF1"/>
    <w:rsid w:val="5B368E6F"/>
    <w:rsid w:val="5B577FB0"/>
    <w:rsid w:val="5B5BE437"/>
    <w:rsid w:val="5B72F326"/>
    <w:rsid w:val="5B773837"/>
    <w:rsid w:val="5B793A38"/>
    <w:rsid w:val="5B7E0C4B"/>
    <w:rsid w:val="5B900961"/>
    <w:rsid w:val="5B958641"/>
    <w:rsid w:val="5B9BE790"/>
    <w:rsid w:val="5B9CDA8D"/>
    <w:rsid w:val="5B9D92C8"/>
    <w:rsid w:val="5BA1A115"/>
    <w:rsid w:val="5BAAE2A8"/>
    <w:rsid w:val="5BB001FB"/>
    <w:rsid w:val="5BB5AF13"/>
    <w:rsid w:val="5BCFE312"/>
    <w:rsid w:val="5BDA5598"/>
    <w:rsid w:val="5BDF3CE1"/>
    <w:rsid w:val="5BE35F1A"/>
    <w:rsid w:val="5BF099BA"/>
    <w:rsid w:val="5BF56B82"/>
    <w:rsid w:val="5C08D59E"/>
    <w:rsid w:val="5C11FD3A"/>
    <w:rsid w:val="5C200065"/>
    <w:rsid w:val="5C22DD5B"/>
    <w:rsid w:val="5C27FCE0"/>
    <w:rsid w:val="5C2AEAAC"/>
    <w:rsid w:val="5C413F80"/>
    <w:rsid w:val="5C4889E7"/>
    <w:rsid w:val="5C521084"/>
    <w:rsid w:val="5C58E1E9"/>
    <w:rsid w:val="5C6661AD"/>
    <w:rsid w:val="5C69989D"/>
    <w:rsid w:val="5C800069"/>
    <w:rsid w:val="5C86D5B1"/>
    <w:rsid w:val="5C87F642"/>
    <w:rsid w:val="5C97B017"/>
    <w:rsid w:val="5CA36936"/>
    <w:rsid w:val="5CAFD4DB"/>
    <w:rsid w:val="5CB0D438"/>
    <w:rsid w:val="5CBE25F1"/>
    <w:rsid w:val="5CBE9D97"/>
    <w:rsid w:val="5CC0DCD5"/>
    <w:rsid w:val="5CC68FCC"/>
    <w:rsid w:val="5CCBE174"/>
    <w:rsid w:val="5CDFAD58"/>
    <w:rsid w:val="5CE7A795"/>
    <w:rsid w:val="5D078A1F"/>
    <w:rsid w:val="5D07A0B7"/>
    <w:rsid w:val="5D12AD88"/>
    <w:rsid w:val="5D133AD5"/>
    <w:rsid w:val="5D2430BB"/>
    <w:rsid w:val="5D396329"/>
    <w:rsid w:val="5D6EB527"/>
    <w:rsid w:val="5D7B18B0"/>
    <w:rsid w:val="5D8582C1"/>
    <w:rsid w:val="5D8671D7"/>
    <w:rsid w:val="5D868740"/>
    <w:rsid w:val="5D8F8A57"/>
    <w:rsid w:val="5D91451B"/>
    <w:rsid w:val="5D95FADE"/>
    <w:rsid w:val="5D9ACB7C"/>
    <w:rsid w:val="5DA51BA6"/>
    <w:rsid w:val="5DBFCCFC"/>
    <w:rsid w:val="5DDD1419"/>
    <w:rsid w:val="5DDE0253"/>
    <w:rsid w:val="5DE3C0B5"/>
    <w:rsid w:val="5DE45A48"/>
    <w:rsid w:val="5DF0BD66"/>
    <w:rsid w:val="5DF16D88"/>
    <w:rsid w:val="5DF6BEF7"/>
    <w:rsid w:val="5E05517D"/>
    <w:rsid w:val="5E32C414"/>
    <w:rsid w:val="5E387B1B"/>
    <w:rsid w:val="5E3CD3D7"/>
    <w:rsid w:val="5E41CB0F"/>
    <w:rsid w:val="5E4739F2"/>
    <w:rsid w:val="5E493CC2"/>
    <w:rsid w:val="5E62BAB4"/>
    <w:rsid w:val="5E71A9AD"/>
    <w:rsid w:val="5E9596A2"/>
    <w:rsid w:val="5E95EE53"/>
    <w:rsid w:val="5E9E33B1"/>
    <w:rsid w:val="5E9EDD89"/>
    <w:rsid w:val="5EA6FE44"/>
    <w:rsid w:val="5EB25FB0"/>
    <w:rsid w:val="5EB80BD5"/>
    <w:rsid w:val="5EC26FE2"/>
    <w:rsid w:val="5EC7353D"/>
    <w:rsid w:val="5ED1FBEB"/>
    <w:rsid w:val="5EE526F1"/>
    <w:rsid w:val="5EEACC5C"/>
    <w:rsid w:val="5EFB0F37"/>
    <w:rsid w:val="5F13F774"/>
    <w:rsid w:val="5F23391B"/>
    <w:rsid w:val="5F25777E"/>
    <w:rsid w:val="5F31CB3F"/>
    <w:rsid w:val="5F3831AF"/>
    <w:rsid w:val="5F3D963D"/>
    <w:rsid w:val="5F438DC5"/>
    <w:rsid w:val="5F466F8F"/>
    <w:rsid w:val="5F48AD28"/>
    <w:rsid w:val="5F49E853"/>
    <w:rsid w:val="5F528618"/>
    <w:rsid w:val="5F55BF19"/>
    <w:rsid w:val="5F5B88A8"/>
    <w:rsid w:val="5F79137B"/>
    <w:rsid w:val="5F7F7FD6"/>
    <w:rsid w:val="5F9BCEB6"/>
    <w:rsid w:val="5FA411AF"/>
    <w:rsid w:val="5FA8F68C"/>
    <w:rsid w:val="5FAC8714"/>
    <w:rsid w:val="5FBD45F5"/>
    <w:rsid w:val="5FC83E42"/>
    <w:rsid w:val="5FD4FB26"/>
    <w:rsid w:val="5FD8A438"/>
    <w:rsid w:val="5FE1E870"/>
    <w:rsid w:val="5FE8257D"/>
    <w:rsid w:val="5FEBF7FC"/>
    <w:rsid w:val="6003D0C5"/>
    <w:rsid w:val="60179A4E"/>
    <w:rsid w:val="601F3ED8"/>
    <w:rsid w:val="6033A860"/>
    <w:rsid w:val="603761FB"/>
    <w:rsid w:val="60468D73"/>
    <w:rsid w:val="6046D5DB"/>
    <w:rsid w:val="60681B41"/>
    <w:rsid w:val="606E18A8"/>
    <w:rsid w:val="60943620"/>
    <w:rsid w:val="60A0CF6B"/>
    <w:rsid w:val="60A779E4"/>
    <w:rsid w:val="60B4B5FB"/>
    <w:rsid w:val="60BD2383"/>
    <w:rsid w:val="60C0D116"/>
    <w:rsid w:val="60CFB597"/>
    <w:rsid w:val="60D2A7F0"/>
    <w:rsid w:val="60D531D8"/>
    <w:rsid w:val="60EE7723"/>
    <w:rsid w:val="60FA15F1"/>
    <w:rsid w:val="613A2143"/>
    <w:rsid w:val="614ADCFD"/>
    <w:rsid w:val="61551326"/>
    <w:rsid w:val="615F89C0"/>
    <w:rsid w:val="616D8295"/>
    <w:rsid w:val="61800B8D"/>
    <w:rsid w:val="6193CEF9"/>
    <w:rsid w:val="619983C7"/>
    <w:rsid w:val="61A88EDD"/>
    <w:rsid w:val="61AD8BEE"/>
    <w:rsid w:val="61B31E7B"/>
    <w:rsid w:val="61BB7B36"/>
    <w:rsid w:val="61C2C587"/>
    <w:rsid w:val="61F6C885"/>
    <w:rsid w:val="6201F3D1"/>
    <w:rsid w:val="62074E4E"/>
    <w:rsid w:val="6208CD5A"/>
    <w:rsid w:val="621C4577"/>
    <w:rsid w:val="621DF708"/>
    <w:rsid w:val="62306EBF"/>
    <w:rsid w:val="62340627"/>
    <w:rsid w:val="6255888A"/>
    <w:rsid w:val="6266ABCB"/>
    <w:rsid w:val="626B63D3"/>
    <w:rsid w:val="626D2EC4"/>
    <w:rsid w:val="6272DC06"/>
    <w:rsid w:val="627E1607"/>
    <w:rsid w:val="6290389D"/>
    <w:rsid w:val="629C74FA"/>
    <w:rsid w:val="62CF1E3C"/>
    <w:rsid w:val="62CF9F1C"/>
    <w:rsid w:val="62D6631C"/>
    <w:rsid w:val="62DCFF71"/>
    <w:rsid w:val="62E4DC5E"/>
    <w:rsid w:val="62EB8688"/>
    <w:rsid w:val="6303972F"/>
    <w:rsid w:val="631CEC36"/>
    <w:rsid w:val="63258BFD"/>
    <w:rsid w:val="63330BEB"/>
    <w:rsid w:val="633B4C2A"/>
    <w:rsid w:val="63585718"/>
    <w:rsid w:val="635B3BC9"/>
    <w:rsid w:val="635D9179"/>
    <w:rsid w:val="6373478B"/>
    <w:rsid w:val="638380C6"/>
    <w:rsid w:val="63B09233"/>
    <w:rsid w:val="63C68D3B"/>
    <w:rsid w:val="63C86C8D"/>
    <w:rsid w:val="63D1F1F3"/>
    <w:rsid w:val="63D20696"/>
    <w:rsid w:val="63D434E1"/>
    <w:rsid w:val="63ED1DA4"/>
    <w:rsid w:val="63EDAC9B"/>
    <w:rsid w:val="63EFE57E"/>
    <w:rsid w:val="63F08E4B"/>
    <w:rsid w:val="63F7DB7F"/>
    <w:rsid w:val="64055470"/>
    <w:rsid w:val="640A17EB"/>
    <w:rsid w:val="6412CEA5"/>
    <w:rsid w:val="64134778"/>
    <w:rsid w:val="64144A52"/>
    <w:rsid w:val="64246C5F"/>
    <w:rsid w:val="643AD0D5"/>
    <w:rsid w:val="64540DEF"/>
    <w:rsid w:val="645D5FD2"/>
    <w:rsid w:val="64631914"/>
    <w:rsid w:val="646A7C18"/>
    <w:rsid w:val="646AA52E"/>
    <w:rsid w:val="6489EE36"/>
    <w:rsid w:val="649007E8"/>
    <w:rsid w:val="649BAF65"/>
    <w:rsid w:val="64A58B90"/>
    <w:rsid w:val="64B3BBD3"/>
    <w:rsid w:val="64E3382F"/>
    <w:rsid w:val="64E448C1"/>
    <w:rsid w:val="64E6CDDF"/>
    <w:rsid w:val="64ECAB94"/>
    <w:rsid w:val="64F35F27"/>
    <w:rsid w:val="65205FFE"/>
    <w:rsid w:val="65209021"/>
    <w:rsid w:val="652D548F"/>
    <w:rsid w:val="6538DC51"/>
    <w:rsid w:val="653DECEA"/>
    <w:rsid w:val="6544EBC3"/>
    <w:rsid w:val="655292DF"/>
    <w:rsid w:val="655B84D7"/>
    <w:rsid w:val="656A61B9"/>
    <w:rsid w:val="6572339C"/>
    <w:rsid w:val="657AD388"/>
    <w:rsid w:val="65986DAD"/>
    <w:rsid w:val="659B502F"/>
    <w:rsid w:val="65AFCF6C"/>
    <w:rsid w:val="65B2CF49"/>
    <w:rsid w:val="65B7E070"/>
    <w:rsid w:val="65CFEE14"/>
    <w:rsid w:val="65D562D7"/>
    <w:rsid w:val="65EDC070"/>
    <w:rsid w:val="65F6260A"/>
    <w:rsid w:val="65FA371F"/>
    <w:rsid w:val="65FB61BD"/>
    <w:rsid w:val="65FBCDC1"/>
    <w:rsid w:val="65FC5DA6"/>
    <w:rsid w:val="66015C8A"/>
    <w:rsid w:val="66032146"/>
    <w:rsid w:val="66064C79"/>
    <w:rsid w:val="66246FE9"/>
    <w:rsid w:val="662D40EE"/>
    <w:rsid w:val="66377337"/>
    <w:rsid w:val="66507CEA"/>
    <w:rsid w:val="6659A480"/>
    <w:rsid w:val="665B6A36"/>
    <w:rsid w:val="66718B89"/>
    <w:rsid w:val="66887BF5"/>
    <w:rsid w:val="6694A764"/>
    <w:rsid w:val="66A4240B"/>
    <w:rsid w:val="66A4D618"/>
    <w:rsid w:val="66ADD7F4"/>
    <w:rsid w:val="66BA65FE"/>
    <w:rsid w:val="66D34142"/>
    <w:rsid w:val="66F6F03A"/>
    <w:rsid w:val="6703EA0D"/>
    <w:rsid w:val="67067F10"/>
    <w:rsid w:val="670C41A6"/>
    <w:rsid w:val="6715048B"/>
    <w:rsid w:val="671C34E9"/>
    <w:rsid w:val="671CD9C6"/>
    <w:rsid w:val="67235533"/>
    <w:rsid w:val="672BFAF4"/>
    <w:rsid w:val="67366C9D"/>
    <w:rsid w:val="67511E4D"/>
    <w:rsid w:val="6760B014"/>
    <w:rsid w:val="676E2FD8"/>
    <w:rsid w:val="6771A621"/>
    <w:rsid w:val="677BFB18"/>
    <w:rsid w:val="67872476"/>
    <w:rsid w:val="67883086"/>
    <w:rsid w:val="67938C4B"/>
    <w:rsid w:val="67998749"/>
    <w:rsid w:val="679A3132"/>
    <w:rsid w:val="679F447D"/>
    <w:rsid w:val="67CFA22E"/>
    <w:rsid w:val="67E791CB"/>
    <w:rsid w:val="67EBFD1D"/>
    <w:rsid w:val="67EEAE5C"/>
    <w:rsid w:val="67F90EAD"/>
    <w:rsid w:val="68012D22"/>
    <w:rsid w:val="680B7DF4"/>
    <w:rsid w:val="681444F9"/>
    <w:rsid w:val="681EC780"/>
    <w:rsid w:val="682E080C"/>
    <w:rsid w:val="6830C898"/>
    <w:rsid w:val="6844BE1F"/>
    <w:rsid w:val="684E5928"/>
    <w:rsid w:val="6858234C"/>
    <w:rsid w:val="68759A28"/>
    <w:rsid w:val="68864395"/>
    <w:rsid w:val="689A3A51"/>
    <w:rsid w:val="68AD34E5"/>
    <w:rsid w:val="68C0F560"/>
    <w:rsid w:val="68C408F6"/>
    <w:rsid w:val="68D1C9C3"/>
    <w:rsid w:val="68E3E80F"/>
    <w:rsid w:val="68F4B818"/>
    <w:rsid w:val="68FF73CC"/>
    <w:rsid w:val="6904C714"/>
    <w:rsid w:val="690998E3"/>
    <w:rsid w:val="692478F3"/>
    <w:rsid w:val="6931D7E1"/>
    <w:rsid w:val="69354DB5"/>
    <w:rsid w:val="69397DFB"/>
    <w:rsid w:val="693DE6C5"/>
    <w:rsid w:val="693FE134"/>
    <w:rsid w:val="6940FFA9"/>
    <w:rsid w:val="6943D7C8"/>
    <w:rsid w:val="6952143C"/>
    <w:rsid w:val="69541DE2"/>
    <w:rsid w:val="69669E12"/>
    <w:rsid w:val="69899720"/>
    <w:rsid w:val="699C6F1F"/>
    <w:rsid w:val="69A66749"/>
    <w:rsid w:val="69AB036A"/>
    <w:rsid w:val="69B01116"/>
    <w:rsid w:val="69B72E6D"/>
    <w:rsid w:val="69C32213"/>
    <w:rsid w:val="69C76623"/>
    <w:rsid w:val="69D8DE63"/>
    <w:rsid w:val="69DB8553"/>
    <w:rsid w:val="69DBFAF9"/>
    <w:rsid w:val="69E08E80"/>
    <w:rsid w:val="69E680D8"/>
    <w:rsid w:val="69E9BCCC"/>
    <w:rsid w:val="6A043881"/>
    <w:rsid w:val="6A0685FB"/>
    <w:rsid w:val="6A0FF997"/>
    <w:rsid w:val="6A1DFF8D"/>
    <w:rsid w:val="6A2BABA2"/>
    <w:rsid w:val="6A5A3B02"/>
    <w:rsid w:val="6A6936A4"/>
    <w:rsid w:val="6A6D40E7"/>
    <w:rsid w:val="6A7AB123"/>
    <w:rsid w:val="6A8DFD22"/>
    <w:rsid w:val="6A974FE9"/>
    <w:rsid w:val="6A9AB6C4"/>
    <w:rsid w:val="6A9E2217"/>
    <w:rsid w:val="6AA5478B"/>
    <w:rsid w:val="6AD84737"/>
    <w:rsid w:val="6ADCA739"/>
    <w:rsid w:val="6AFE174F"/>
    <w:rsid w:val="6B0D0D06"/>
    <w:rsid w:val="6B1400BD"/>
    <w:rsid w:val="6B26C7B6"/>
    <w:rsid w:val="6B30EA47"/>
    <w:rsid w:val="6B347F3C"/>
    <w:rsid w:val="6B3922E0"/>
    <w:rsid w:val="6B42EB03"/>
    <w:rsid w:val="6B47609F"/>
    <w:rsid w:val="6B48E35E"/>
    <w:rsid w:val="6B4AF625"/>
    <w:rsid w:val="6B53D341"/>
    <w:rsid w:val="6B550335"/>
    <w:rsid w:val="6B696346"/>
    <w:rsid w:val="6B73BA40"/>
    <w:rsid w:val="6B755373"/>
    <w:rsid w:val="6B798470"/>
    <w:rsid w:val="6B8C852C"/>
    <w:rsid w:val="6B991C7C"/>
    <w:rsid w:val="6B9D7A92"/>
    <w:rsid w:val="6BC35D4B"/>
    <w:rsid w:val="6BC38AC4"/>
    <w:rsid w:val="6BC786A4"/>
    <w:rsid w:val="6BCA6607"/>
    <w:rsid w:val="6BE1AD65"/>
    <w:rsid w:val="6BEC877E"/>
    <w:rsid w:val="6BF1121B"/>
    <w:rsid w:val="6C09C44A"/>
    <w:rsid w:val="6C0BED55"/>
    <w:rsid w:val="6C0E146A"/>
    <w:rsid w:val="6C38B8AA"/>
    <w:rsid w:val="6C391750"/>
    <w:rsid w:val="6C3986A4"/>
    <w:rsid w:val="6C4D3B94"/>
    <w:rsid w:val="6C51146B"/>
    <w:rsid w:val="6C61DD5C"/>
    <w:rsid w:val="6C648DB5"/>
    <w:rsid w:val="6C89F984"/>
    <w:rsid w:val="6C90211D"/>
    <w:rsid w:val="6C97A2FA"/>
    <w:rsid w:val="6CAD627E"/>
    <w:rsid w:val="6CD64D73"/>
    <w:rsid w:val="6CDEB93D"/>
    <w:rsid w:val="6CE01ED1"/>
    <w:rsid w:val="6CEFA3A2"/>
    <w:rsid w:val="6CF8A886"/>
    <w:rsid w:val="6CFDA0B3"/>
    <w:rsid w:val="6D03DA47"/>
    <w:rsid w:val="6D0E4303"/>
    <w:rsid w:val="6D217B79"/>
    <w:rsid w:val="6D2CE25C"/>
    <w:rsid w:val="6D30FC9A"/>
    <w:rsid w:val="6D3A654E"/>
    <w:rsid w:val="6D48B47C"/>
    <w:rsid w:val="6D4A6156"/>
    <w:rsid w:val="6D55A04F"/>
    <w:rsid w:val="6D56BC3E"/>
    <w:rsid w:val="6D5F6C26"/>
    <w:rsid w:val="6D5FB233"/>
    <w:rsid w:val="6D60C008"/>
    <w:rsid w:val="6D64B6FC"/>
    <w:rsid w:val="6D6B4AE4"/>
    <w:rsid w:val="6D764359"/>
    <w:rsid w:val="6D7BEB8B"/>
    <w:rsid w:val="6D87D692"/>
    <w:rsid w:val="6D8BF278"/>
    <w:rsid w:val="6D8F04A4"/>
    <w:rsid w:val="6D934EF2"/>
    <w:rsid w:val="6DDA81EF"/>
    <w:rsid w:val="6DEA8220"/>
    <w:rsid w:val="6DED08E0"/>
    <w:rsid w:val="6DFDADBD"/>
    <w:rsid w:val="6E1D97D8"/>
    <w:rsid w:val="6E23E18C"/>
    <w:rsid w:val="6E40CF83"/>
    <w:rsid w:val="6E446B87"/>
    <w:rsid w:val="6E54903F"/>
    <w:rsid w:val="6E5967A5"/>
    <w:rsid w:val="6E692593"/>
    <w:rsid w:val="6E6B278C"/>
    <w:rsid w:val="6E7558A4"/>
    <w:rsid w:val="6E7C3C02"/>
    <w:rsid w:val="6E8177A0"/>
    <w:rsid w:val="6E83A83B"/>
    <w:rsid w:val="6E9D6D17"/>
    <w:rsid w:val="6EAA1364"/>
    <w:rsid w:val="6EAB90D0"/>
    <w:rsid w:val="6EAC4C6E"/>
    <w:rsid w:val="6EACDD4A"/>
    <w:rsid w:val="6EB12532"/>
    <w:rsid w:val="6EB62E44"/>
    <w:rsid w:val="6EBA8588"/>
    <w:rsid w:val="6ED0B1F3"/>
    <w:rsid w:val="6EDD12D8"/>
    <w:rsid w:val="6EE07160"/>
    <w:rsid w:val="6EEA6CC6"/>
    <w:rsid w:val="6EEAF2AB"/>
    <w:rsid w:val="6EEEC628"/>
    <w:rsid w:val="6EF876CC"/>
    <w:rsid w:val="6EFA70F8"/>
    <w:rsid w:val="6F05B40D"/>
    <w:rsid w:val="6F3836B1"/>
    <w:rsid w:val="6F446DCC"/>
    <w:rsid w:val="6F5703E4"/>
    <w:rsid w:val="6F5A0E58"/>
    <w:rsid w:val="6F5B8BC4"/>
    <w:rsid w:val="6F689C24"/>
    <w:rsid w:val="6F8440DF"/>
    <w:rsid w:val="6F8750CD"/>
    <w:rsid w:val="6F8B7C2A"/>
    <w:rsid w:val="6F8FF139"/>
    <w:rsid w:val="6F97F28C"/>
    <w:rsid w:val="6FA05CF1"/>
    <w:rsid w:val="6FD42334"/>
    <w:rsid w:val="6FD8F91D"/>
    <w:rsid w:val="6FFEB7D9"/>
    <w:rsid w:val="6FFEFFB0"/>
    <w:rsid w:val="70087301"/>
    <w:rsid w:val="7013D803"/>
    <w:rsid w:val="7019F99C"/>
    <w:rsid w:val="70205DD7"/>
    <w:rsid w:val="70304339"/>
    <w:rsid w:val="7031FB5C"/>
    <w:rsid w:val="7059A8E6"/>
    <w:rsid w:val="7063CE6D"/>
    <w:rsid w:val="7066AA45"/>
    <w:rsid w:val="70703DDC"/>
    <w:rsid w:val="70767359"/>
    <w:rsid w:val="7086CAFA"/>
    <w:rsid w:val="708D4111"/>
    <w:rsid w:val="708E9FD5"/>
    <w:rsid w:val="708F6123"/>
    <w:rsid w:val="708F7F4E"/>
    <w:rsid w:val="70932EB9"/>
    <w:rsid w:val="70BBFE26"/>
    <w:rsid w:val="70D3474D"/>
    <w:rsid w:val="70E14787"/>
    <w:rsid w:val="70EFB79B"/>
    <w:rsid w:val="71049636"/>
    <w:rsid w:val="7105CF09"/>
    <w:rsid w:val="71086407"/>
    <w:rsid w:val="710C8873"/>
    <w:rsid w:val="7110B940"/>
    <w:rsid w:val="711336DB"/>
    <w:rsid w:val="712134D7"/>
    <w:rsid w:val="712B9B5E"/>
    <w:rsid w:val="71365739"/>
    <w:rsid w:val="71475C35"/>
    <w:rsid w:val="714A7A7D"/>
    <w:rsid w:val="718A9863"/>
    <w:rsid w:val="7191FA71"/>
    <w:rsid w:val="71939AD5"/>
    <w:rsid w:val="7196CA66"/>
    <w:rsid w:val="71B20647"/>
    <w:rsid w:val="71B78C17"/>
    <w:rsid w:val="71C1262A"/>
    <w:rsid w:val="71E0329D"/>
    <w:rsid w:val="71E8C5F4"/>
    <w:rsid w:val="71F8F1F2"/>
    <w:rsid w:val="71F9D4D1"/>
    <w:rsid w:val="720C1440"/>
    <w:rsid w:val="720CBE88"/>
    <w:rsid w:val="7229F3AF"/>
    <w:rsid w:val="724C3F66"/>
    <w:rsid w:val="7253BA69"/>
    <w:rsid w:val="7258A740"/>
    <w:rsid w:val="725BC902"/>
    <w:rsid w:val="726DAA47"/>
    <w:rsid w:val="7293A259"/>
    <w:rsid w:val="7297C84F"/>
    <w:rsid w:val="72BEA89E"/>
    <w:rsid w:val="72C6742F"/>
    <w:rsid w:val="72D90C66"/>
    <w:rsid w:val="72DC57EE"/>
    <w:rsid w:val="72E46AD2"/>
    <w:rsid w:val="72E4DBDC"/>
    <w:rsid w:val="72E567C8"/>
    <w:rsid w:val="72E8C1D5"/>
    <w:rsid w:val="72ED9A4F"/>
    <w:rsid w:val="72FBCFAC"/>
    <w:rsid w:val="73142885"/>
    <w:rsid w:val="73146748"/>
    <w:rsid w:val="731E2C52"/>
    <w:rsid w:val="73208390"/>
    <w:rsid w:val="7325C5A5"/>
    <w:rsid w:val="732A8B1B"/>
    <w:rsid w:val="733624C2"/>
    <w:rsid w:val="73642839"/>
    <w:rsid w:val="7377019B"/>
    <w:rsid w:val="739F133C"/>
    <w:rsid w:val="73AD8DA0"/>
    <w:rsid w:val="73B08EF1"/>
    <w:rsid w:val="73B858D9"/>
    <w:rsid w:val="73BA2FDD"/>
    <w:rsid w:val="73EEC31B"/>
    <w:rsid w:val="73F6CED3"/>
    <w:rsid w:val="73F9D524"/>
    <w:rsid w:val="73FF58E7"/>
    <w:rsid w:val="7408CAC3"/>
    <w:rsid w:val="74133059"/>
    <w:rsid w:val="74201AF1"/>
    <w:rsid w:val="7428A311"/>
    <w:rsid w:val="7429C66E"/>
    <w:rsid w:val="7431D31B"/>
    <w:rsid w:val="74442935"/>
    <w:rsid w:val="744955F0"/>
    <w:rsid w:val="7458F23F"/>
    <w:rsid w:val="745BA6EE"/>
    <w:rsid w:val="747FB64F"/>
    <w:rsid w:val="748B6A93"/>
    <w:rsid w:val="749EBE0F"/>
    <w:rsid w:val="74AC0D79"/>
    <w:rsid w:val="74C23925"/>
    <w:rsid w:val="74C98D42"/>
    <w:rsid w:val="74F1ED87"/>
    <w:rsid w:val="75160C15"/>
    <w:rsid w:val="7543C099"/>
    <w:rsid w:val="7556003E"/>
    <w:rsid w:val="75580654"/>
    <w:rsid w:val="7587DDEB"/>
    <w:rsid w:val="758981C7"/>
    <w:rsid w:val="758A937C"/>
    <w:rsid w:val="75915212"/>
    <w:rsid w:val="75920E5A"/>
    <w:rsid w:val="75A14A88"/>
    <w:rsid w:val="75A5D27C"/>
    <w:rsid w:val="75B9AFFE"/>
    <w:rsid w:val="75BD01A0"/>
    <w:rsid w:val="75D6B076"/>
    <w:rsid w:val="75DDA680"/>
    <w:rsid w:val="75E6AC99"/>
    <w:rsid w:val="75F117AD"/>
    <w:rsid w:val="75F2AB5E"/>
    <w:rsid w:val="75F62B3D"/>
    <w:rsid w:val="75FC375A"/>
    <w:rsid w:val="7608EB94"/>
    <w:rsid w:val="761470E9"/>
    <w:rsid w:val="76270F66"/>
    <w:rsid w:val="762A3C5B"/>
    <w:rsid w:val="764F8C5E"/>
    <w:rsid w:val="76505571"/>
    <w:rsid w:val="7650B77A"/>
    <w:rsid w:val="76766287"/>
    <w:rsid w:val="768A2645"/>
    <w:rsid w:val="768E9862"/>
    <w:rsid w:val="76AAE3B7"/>
    <w:rsid w:val="76B285FC"/>
    <w:rsid w:val="76BA044D"/>
    <w:rsid w:val="76BC9C3B"/>
    <w:rsid w:val="76BF8C5A"/>
    <w:rsid w:val="76D35DFC"/>
    <w:rsid w:val="76D39FF7"/>
    <w:rsid w:val="76EBA531"/>
    <w:rsid w:val="76F2C098"/>
    <w:rsid w:val="7701C87D"/>
    <w:rsid w:val="7718425C"/>
    <w:rsid w:val="77195D25"/>
    <w:rsid w:val="7732187A"/>
    <w:rsid w:val="77334A12"/>
    <w:rsid w:val="7765203D"/>
    <w:rsid w:val="77746290"/>
    <w:rsid w:val="77755362"/>
    <w:rsid w:val="779262B2"/>
    <w:rsid w:val="77959478"/>
    <w:rsid w:val="77965EE9"/>
    <w:rsid w:val="77B1D4D9"/>
    <w:rsid w:val="77B6B4B6"/>
    <w:rsid w:val="77BD0254"/>
    <w:rsid w:val="77C29E85"/>
    <w:rsid w:val="77CC0271"/>
    <w:rsid w:val="77E028BE"/>
    <w:rsid w:val="7811D87E"/>
    <w:rsid w:val="7819D4FB"/>
    <w:rsid w:val="782103CB"/>
    <w:rsid w:val="784411EA"/>
    <w:rsid w:val="784C5BBE"/>
    <w:rsid w:val="785B1F52"/>
    <w:rsid w:val="787C9E0D"/>
    <w:rsid w:val="787E532D"/>
    <w:rsid w:val="7881DFE1"/>
    <w:rsid w:val="78901C8A"/>
    <w:rsid w:val="789852F6"/>
    <w:rsid w:val="78B80ECC"/>
    <w:rsid w:val="78DD648C"/>
    <w:rsid w:val="790547B5"/>
    <w:rsid w:val="791123C3"/>
    <w:rsid w:val="79150AB6"/>
    <w:rsid w:val="792A9E74"/>
    <w:rsid w:val="792BE1C6"/>
    <w:rsid w:val="792D6CB3"/>
    <w:rsid w:val="7942D368"/>
    <w:rsid w:val="794308BA"/>
    <w:rsid w:val="79442E34"/>
    <w:rsid w:val="7961DD1D"/>
    <w:rsid w:val="7962ACD2"/>
    <w:rsid w:val="7966C53D"/>
    <w:rsid w:val="7972B6C0"/>
    <w:rsid w:val="797AEAC6"/>
    <w:rsid w:val="7994FCDE"/>
    <w:rsid w:val="79998EC0"/>
    <w:rsid w:val="799C69F7"/>
    <w:rsid w:val="79CF1A5B"/>
    <w:rsid w:val="79D0D285"/>
    <w:rsid w:val="79DD89ED"/>
    <w:rsid w:val="79E57479"/>
    <w:rsid w:val="79F3D7D9"/>
    <w:rsid w:val="79F6EFB3"/>
    <w:rsid w:val="79FB26AF"/>
    <w:rsid w:val="79FE8248"/>
    <w:rsid w:val="7A157DF9"/>
    <w:rsid w:val="7A17D3D6"/>
    <w:rsid w:val="7A1CBEFC"/>
    <w:rsid w:val="7A23D204"/>
    <w:rsid w:val="7A2A08A1"/>
    <w:rsid w:val="7A4DB28A"/>
    <w:rsid w:val="7A6BFC4C"/>
    <w:rsid w:val="7A7A9F63"/>
    <w:rsid w:val="7A8F813C"/>
    <w:rsid w:val="7A9F443A"/>
    <w:rsid w:val="7AAFAE66"/>
    <w:rsid w:val="7AB11092"/>
    <w:rsid w:val="7AB26833"/>
    <w:rsid w:val="7AB415FE"/>
    <w:rsid w:val="7ABBF7CC"/>
    <w:rsid w:val="7ABCF281"/>
    <w:rsid w:val="7AE825F4"/>
    <w:rsid w:val="7AF18C0D"/>
    <w:rsid w:val="7AF59D16"/>
    <w:rsid w:val="7AF8CD69"/>
    <w:rsid w:val="7B0C6D33"/>
    <w:rsid w:val="7B277BA1"/>
    <w:rsid w:val="7B2E0FD6"/>
    <w:rsid w:val="7B308237"/>
    <w:rsid w:val="7B3D5492"/>
    <w:rsid w:val="7B660CF1"/>
    <w:rsid w:val="7B7D7D9B"/>
    <w:rsid w:val="7B7F9C38"/>
    <w:rsid w:val="7B8FA83A"/>
    <w:rsid w:val="7B956704"/>
    <w:rsid w:val="7BA293BE"/>
    <w:rsid w:val="7BAC1965"/>
    <w:rsid w:val="7BB6E104"/>
    <w:rsid w:val="7BD1FE71"/>
    <w:rsid w:val="7BFA4EF0"/>
    <w:rsid w:val="7C01CCE8"/>
    <w:rsid w:val="7C0A683A"/>
    <w:rsid w:val="7C110C77"/>
    <w:rsid w:val="7C19A94D"/>
    <w:rsid w:val="7C262B16"/>
    <w:rsid w:val="7C34C607"/>
    <w:rsid w:val="7C39E977"/>
    <w:rsid w:val="7C3E0E38"/>
    <w:rsid w:val="7C536400"/>
    <w:rsid w:val="7C549B94"/>
    <w:rsid w:val="7C5979F2"/>
    <w:rsid w:val="7C599F50"/>
    <w:rsid w:val="7C5A616F"/>
    <w:rsid w:val="7C5DB9FE"/>
    <w:rsid w:val="7C5F7B35"/>
    <w:rsid w:val="7C61CADE"/>
    <w:rsid w:val="7C6439C3"/>
    <w:rsid w:val="7C66B8D3"/>
    <w:rsid w:val="7C67AA5A"/>
    <w:rsid w:val="7C90A797"/>
    <w:rsid w:val="7C9F0E22"/>
    <w:rsid w:val="7CA4EBA7"/>
    <w:rsid w:val="7CC86787"/>
    <w:rsid w:val="7CD53890"/>
    <w:rsid w:val="7CD71C90"/>
    <w:rsid w:val="7CE40AEF"/>
    <w:rsid w:val="7CEAE6FF"/>
    <w:rsid w:val="7CF0D83B"/>
    <w:rsid w:val="7D066F50"/>
    <w:rsid w:val="7D3F57C2"/>
    <w:rsid w:val="7D422948"/>
    <w:rsid w:val="7D47E9C6"/>
    <w:rsid w:val="7D5B4EB2"/>
    <w:rsid w:val="7D5CC88E"/>
    <w:rsid w:val="7D66DF19"/>
    <w:rsid w:val="7D6BC419"/>
    <w:rsid w:val="7D7E4E04"/>
    <w:rsid w:val="7D90A8E5"/>
    <w:rsid w:val="7D90ADC8"/>
    <w:rsid w:val="7D95A561"/>
    <w:rsid w:val="7DA0E45E"/>
    <w:rsid w:val="7DAD650D"/>
    <w:rsid w:val="7DB515F9"/>
    <w:rsid w:val="7DB9AC48"/>
    <w:rsid w:val="7DCA0BC3"/>
    <w:rsid w:val="7DCB30D3"/>
    <w:rsid w:val="7DCF47EE"/>
    <w:rsid w:val="7DD118EE"/>
    <w:rsid w:val="7DE92126"/>
    <w:rsid w:val="7E11E56F"/>
    <w:rsid w:val="7E1A65E2"/>
    <w:rsid w:val="7E334126"/>
    <w:rsid w:val="7E40B58D"/>
    <w:rsid w:val="7E4B5E25"/>
    <w:rsid w:val="7E55CCC5"/>
    <w:rsid w:val="7E5A3E7B"/>
    <w:rsid w:val="7E694ADC"/>
    <w:rsid w:val="7E69A73C"/>
    <w:rsid w:val="7E76B8D8"/>
    <w:rsid w:val="7E85FF68"/>
    <w:rsid w:val="7E906209"/>
    <w:rsid w:val="7E947CDD"/>
    <w:rsid w:val="7E966C81"/>
    <w:rsid w:val="7E96B204"/>
    <w:rsid w:val="7E9FB747"/>
    <w:rsid w:val="7EA7C733"/>
    <w:rsid w:val="7EA81792"/>
    <w:rsid w:val="7EA95E1B"/>
    <w:rsid w:val="7EB1870E"/>
    <w:rsid w:val="7EE04DDC"/>
    <w:rsid w:val="7EE55FCC"/>
    <w:rsid w:val="7F0E27F3"/>
    <w:rsid w:val="7F10409A"/>
    <w:rsid w:val="7F1188D1"/>
    <w:rsid w:val="7F1F0BFB"/>
    <w:rsid w:val="7F441F25"/>
    <w:rsid w:val="7F48AD39"/>
    <w:rsid w:val="7F579986"/>
    <w:rsid w:val="7F60272E"/>
    <w:rsid w:val="7F69B5F0"/>
    <w:rsid w:val="7F6A7EC2"/>
    <w:rsid w:val="7F738D84"/>
    <w:rsid w:val="7F7AA9AE"/>
    <w:rsid w:val="7F7D9828"/>
    <w:rsid w:val="7F806547"/>
    <w:rsid w:val="7F80F501"/>
    <w:rsid w:val="7F8440AC"/>
    <w:rsid w:val="7F855899"/>
    <w:rsid w:val="7F86DBDC"/>
    <w:rsid w:val="7F86DC10"/>
    <w:rsid w:val="7F8D9A86"/>
    <w:rsid w:val="7F911AB4"/>
    <w:rsid w:val="7FA4FB6C"/>
    <w:rsid w:val="7FB336C7"/>
    <w:rsid w:val="7FBE23C9"/>
    <w:rsid w:val="7FC7147F"/>
    <w:rsid w:val="7FCE9A49"/>
    <w:rsid w:val="7FDD55A3"/>
    <w:rsid w:val="7FE1213F"/>
    <w:rsid w:val="7FED9E24"/>
    <w:rsid w:val="7FF2210B"/>
    <w:rsid w:val="7FF2A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29E36"/>
  <w15:chartTrackingRefBased/>
  <w15:docId w15:val="{37B3BC5F-1D0A-456B-83C0-38A5C842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1CB"/>
    <w:pPr>
      <w:spacing w:after="0" w:line="240" w:lineRule="auto"/>
    </w:pPr>
    <w:rPr>
      <w:szCs w:val="24"/>
      <w:lang w:bidi="fa-IR"/>
    </w:rPr>
  </w:style>
  <w:style w:type="paragraph" w:styleId="Nagwek1">
    <w:name w:val="heading 1"/>
    <w:basedOn w:val="Normalny"/>
    <w:link w:val="Nagwek1Znak"/>
    <w:uiPriority w:val="9"/>
    <w:qFormat/>
    <w:rsid w:val="00E71FDB"/>
    <w:pPr>
      <w:numPr>
        <w:numId w:val="6"/>
      </w:numPr>
      <w:spacing w:before="120" w:after="100" w:afterAutospacing="1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E71FDB"/>
    <w:pPr>
      <w:keepNext/>
      <w:numPr>
        <w:ilvl w:val="1"/>
        <w:numId w:val="6"/>
      </w:numPr>
      <w:spacing w:before="120" w:after="100" w:afterAutospacing="1"/>
      <w:outlineLvl w:val="1"/>
    </w:pPr>
    <w:rPr>
      <w:rFonts w:cs="Times New Roman"/>
      <w:b/>
      <w:bCs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35C1"/>
    <w:pPr>
      <w:numPr>
        <w:ilvl w:val="2"/>
        <w:numId w:val="6"/>
      </w:numPr>
      <w:spacing w:before="40" w:after="240"/>
      <w:jc w:val="both"/>
      <w:outlineLvl w:val="2"/>
    </w:pPr>
    <w:rPr>
      <w:rFonts w:eastAsia="Times New Roman" w:cstheme="majorBidi"/>
      <w:color w:val="2E74B5" w:themeColor="accent1" w:themeShade="BF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71FDB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71FDB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71FDB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FDB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FDB"/>
    <w:pPr>
      <w:keepNext/>
      <w:keepLines/>
      <w:numPr>
        <w:ilvl w:val="7"/>
        <w:numId w:val="6"/>
      </w:numPr>
      <w:spacing w:before="40"/>
      <w:ind w:left="57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FDB"/>
    <w:pPr>
      <w:keepNext/>
      <w:keepLines/>
      <w:numPr>
        <w:ilvl w:val="8"/>
        <w:numId w:val="6"/>
      </w:numPr>
      <w:spacing w:before="40"/>
      <w:ind w:left="648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1FDB"/>
    <w:rPr>
      <w:rFonts w:cs="Times New Roman"/>
      <w:b/>
      <w:bCs/>
      <w:kern w:val="36"/>
      <w:sz w:val="24"/>
      <w:szCs w:val="48"/>
      <w:lang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E71FDB"/>
    <w:rPr>
      <w:rFonts w:cs="Times New Roman"/>
      <w:b/>
      <w:bCs/>
      <w:szCs w:val="36"/>
      <w:lang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9235C1"/>
    <w:rPr>
      <w:rFonts w:eastAsia="Times New Roman" w:cstheme="majorBidi"/>
      <w:color w:val="2E74B5" w:themeColor="accent1" w:themeShade="BF"/>
      <w:sz w:val="26"/>
      <w:szCs w:val="26"/>
      <w:lang w:eastAsia="pl-PL" w:bidi="fa-IR"/>
    </w:rPr>
  </w:style>
  <w:style w:type="character" w:customStyle="1" w:styleId="Nagwek4Znak">
    <w:name w:val="Nagłówek 4 Znak"/>
    <w:basedOn w:val="Domylnaczcionkaakapitu"/>
    <w:link w:val="Nagwek4"/>
    <w:uiPriority w:val="9"/>
    <w:rsid w:val="00E71FD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E71FD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E71F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1FD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1F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1F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fa-IR"/>
    </w:rPr>
  </w:style>
  <w:style w:type="character" w:styleId="Hipercze">
    <w:name w:val="Hyperlink"/>
    <w:basedOn w:val="Domylnaczcionkaakapitu"/>
    <w:uiPriority w:val="99"/>
    <w:unhideWhenUsed/>
    <w:rsid w:val="00E71F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71FDB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E71FDB"/>
  </w:style>
  <w:style w:type="character" w:customStyle="1" w:styleId="active">
    <w:name w:val="active"/>
    <w:basedOn w:val="Domylnaczcionkaakapitu"/>
    <w:rsid w:val="00E71FDB"/>
  </w:style>
  <w:style w:type="paragraph" w:styleId="NormalnyWeb">
    <w:name w:val="Normal (Web)"/>
    <w:basedOn w:val="Normalny"/>
    <w:uiPriority w:val="99"/>
    <w:unhideWhenUsed/>
    <w:rsid w:val="00E71FD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FDB"/>
    <w:rPr>
      <w:sz w:val="24"/>
      <w:szCs w:val="24"/>
      <w:lang w:bidi="fa-IR"/>
    </w:rPr>
  </w:style>
  <w:style w:type="paragraph" w:styleId="Stopka">
    <w:name w:val="footer"/>
    <w:basedOn w:val="Normalny"/>
    <w:link w:val="Stopka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FDB"/>
    <w:rPr>
      <w:sz w:val="24"/>
      <w:szCs w:val="24"/>
      <w:lang w:bidi="fa-IR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71FDB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71FDB"/>
    <w:rPr>
      <w:rFonts w:ascii="Times New Roman" w:hAnsi="Times New Roman" w:cs="Times New Roman"/>
      <w:sz w:val="24"/>
      <w:szCs w:val="24"/>
      <w:lang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FDB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FDB"/>
    <w:rPr>
      <w:rFonts w:ascii="Times New Roman" w:hAnsi="Times New Roman" w:cs="Times New Roman"/>
      <w:sz w:val="18"/>
      <w:szCs w:val="18"/>
      <w:lang w:bidi="fa-IR"/>
    </w:rPr>
  </w:style>
  <w:style w:type="character" w:styleId="Odwoaniedokomentarza">
    <w:name w:val="annotation reference"/>
    <w:basedOn w:val="Domylnaczcionkaakapitu"/>
    <w:uiPriority w:val="99"/>
    <w:unhideWhenUsed/>
    <w:rsid w:val="00E71F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F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FDB"/>
    <w:rPr>
      <w:sz w:val="20"/>
      <w:szCs w:val="20"/>
      <w:lang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F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FDB"/>
    <w:rPr>
      <w:b/>
      <w:bCs/>
      <w:sz w:val="20"/>
      <w:szCs w:val="20"/>
      <w:lang w:bidi="fa-IR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E71FDB"/>
    <w:pPr>
      <w:ind w:left="720"/>
      <w:contextualSpacing/>
    </w:pPr>
  </w:style>
  <w:style w:type="table" w:styleId="Tabela-Siatka">
    <w:name w:val="Table Grid"/>
    <w:basedOn w:val="Standardowy"/>
    <w:uiPriority w:val="5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71FDB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71FDB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211B3F"/>
    <w:pPr>
      <w:tabs>
        <w:tab w:val="right" w:leader="dot" w:pos="10460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71FDB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E71FDB"/>
    <w:pPr>
      <w:spacing w:after="100" w:line="259" w:lineRule="auto"/>
      <w:ind w:left="660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71FDB"/>
    <w:pPr>
      <w:spacing w:after="100" w:line="259" w:lineRule="auto"/>
      <w:ind w:left="880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71FDB"/>
    <w:pPr>
      <w:spacing w:after="100" w:line="259" w:lineRule="auto"/>
      <w:ind w:left="1100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71FDB"/>
    <w:pPr>
      <w:spacing w:after="100" w:line="259" w:lineRule="auto"/>
      <w:ind w:left="1320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71FDB"/>
    <w:pPr>
      <w:spacing w:after="100" w:line="259" w:lineRule="auto"/>
      <w:ind w:left="1540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71FDB"/>
    <w:pPr>
      <w:spacing w:after="100" w:line="259" w:lineRule="auto"/>
      <w:ind w:left="1760"/>
    </w:pPr>
    <w:rPr>
      <w:rFonts w:eastAsiaTheme="minorEastAsia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E71FDB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E71FDB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E71FDB"/>
    <w:pPr>
      <w:spacing w:after="0" w:line="240" w:lineRule="auto"/>
    </w:pPr>
    <w:rPr>
      <w:sz w:val="24"/>
      <w:szCs w:val="24"/>
      <w:lang w:val="en-GB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E71FDB"/>
    <w:rPr>
      <w:sz w:val="24"/>
      <w:szCs w:val="24"/>
      <w:lang w:bidi="fa-IR"/>
    </w:rPr>
  </w:style>
  <w:style w:type="paragraph" w:styleId="Legenda">
    <w:name w:val="caption"/>
    <w:basedOn w:val="Normalny"/>
    <w:next w:val="Normalny"/>
    <w:uiPriority w:val="35"/>
    <w:unhideWhenUsed/>
    <w:qFormat/>
    <w:rsid w:val="00E71FDB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1F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1FDB"/>
    <w:rPr>
      <w:sz w:val="20"/>
      <w:szCs w:val="20"/>
      <w:lang w:bidi="fa-I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1FDB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E71FDB"/>
  </w:style>
  <w:style w:type="table" w:customStyle="1" w:styleId="Tabela-Siatka1">
    <w:name w:val="Tabela - Siatka1"/>
    <w:basedOn w:val="Standardowy"/>
    <w:next w:val="Tabela-Siatka"/>
    <w:uiPriority w:val="39"/>
    <w:rsid w:val="00E71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71FDB"/>
    <w:rPr>
      <w:color w:val="808080"/>
    </w:rPr>
  </w:style>
  <w:style w:type="paragraph" w:styleId="Bezodstpw">
    <w:name w:val="No Spacing"/>
    <w:basedOn w:val="Normalny"/>
    <w:uiPriority w:val="1"/>
    <w:qFormat/>
    <w:rsid w:val="00E71FDB"/>
    <w:rPr>
      <w:rFonts w:ascii="Calibri" w:hAnsi="Calibri" w:cs="Calibri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E71FDB"/>
  </w:style>
  <w:style w:type="table" w:customStyle="1" w:styleId="Tabela-Siatka2">
    <w:name w:val="Tabela - Siatka2"/>
    <w:basedOn w:val="Standardowy"/>
    <w:next w:val="Tabela-Siatka"/>
    <w:uiPriority w:val="3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E71FDB"/>
  </w:style>
  <w:style w:type="character" w:customStyle="1" w:styleId="eop">
    <w:name w:val="eop"/>
    <w:basedOn w:val="Domylnaczcionkaakapitu"/>
    <w:rsid w:val="00E71FDB"/>
  </w:style>
  <w:style w:type="table" w:customStyle="1" w:styleId="Tabela-Siatka3">
    <w:name w:val="Tabela - Siatka3"/>
    <w:basedOn w:val="Standardowy"/>
    <w:next w:val="Tabela-Siatka"/>
    <w:uiPriority w:val="39"/>
    <w:rsid w:val="00306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basedOn w:val="Domylnaczcionkaakapitu"/>
    <w:uiPriority w:val="99"/>
    <w:rsid w:val="006A7BED"/>
    <w:rPr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4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247E"/>
    <w:rPr>
      <w:sz w:val="20"/>
      <w:szCs w:val="20"/>
      <w:lang w:bidi="fa-I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247E"/>
    <w:rPr>
      <w:vertAlign w:val="superscript"/>
    </w:rPr>
  </w:style>
  <w:style w:type="paragraph" w:customStyle="1" w:styleId="Tekstpodstawowy1">
    <w:name w:val="Tekst podstawowy1"/>
    <w:basedOn w:val="Normalny"/>
    <w:rsid w:val="00F43963"/>
    <w:pPr>
      <w:suppressAutoHyphens/>
      <w:autoSpaceDN w:val="0"/>
      <w:spacing w:before="120" w:after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bidi="ar-SA"/>
    </w:rPr>
  </w:style>
  <w:style w:type="paragraph" w:customStyle="1" w:styleId="WW-Tekstpodstawowy21">
    <w:name w:val="WW-Tekst podstawowy 21"/>
    <w:basedOn w:val="Normalny"/>
    <w:rsid w:val="00F57BEF"/>
    <w:pPr>
      <w:widowControl w:val="0"/>
      <w:suppressAutoHyphens/>
      <w:spacing w:after="120" w:line="480" w:lineRule="auto"/>
    </w:pPr>
    <w:rPr>
      <w:rFonts w:ascii="Arial" w:eastAsia="Times New Roman" w:hAnsi="Arial" w:cs="Times New Roman"/>
      <w:color w:val="000000"/>
      <w:szCs w:val="20"/>
      <w:lang w:eastAsia="ar-SA" w:bidi="ar-SA"/>
    </w:rPr>
  </w:style>
  <w:style w:type="paragraph" w:customStyle="1" w:styleId="Default">
    <w:name w:val="Default"/>
    <w:rsid w:val="00A70F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D43FD"/>
    <w:rsid w:val="00AD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802B7944265469391AEC592AF4B05" ma:contentTypeVersion="4" ma:contentTypeDescription="Utwórz nowy dokument." ma:contentTypeScope="" ma:versionID="a98b4f26aa3c69192d1c33fe7b9f90f4">
  <xsd:schema xmlns:xsd="http://www.w3.org/2001/XMLSchema" xmlns:xs="http://www.w3.org/2001/XMLSchema" xmlns:p="http://schemas.microsoft.com/office/2006/metadata/properties" xmlns:ns2="c5e9a6ef-3c87-4ba8-b08c-c59618f9649e" xmlns:ns3="c44c9f75-175c-49f0-a1bf-c4137ab11c33" targetNamespace="http://schemas.microsoft.com/office/2006/metadata/properties" ma:root="true" ma:fieldsID="f8fbabc24940e32ffe8e631f7bdf73db" ns2:_="" ns3:_="">
    <xsd:import namespace="c5e9a6ef-3c87-4ba8-b08c-c59618f9649e"/>
    <xsd:import namespace="c44c9f75-175c-49f0-a1bf-c4137ab1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9a6ef-3c87-4ba8-b08c-c59618f964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9f75-175c-49f0-a1bf-c4137ab11c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682F2-9C03-4543-9A32-B38881C80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e9a6ef-3c87-4ba8-b08c-c59618f9649e"/>
    <ds:schemaRef ds:uri="c44c9f75-175c-49f0-a1bf-c4137ab1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75C89A-93C4-4D86-9369-67EA3C9B7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2051F-863A-4498-81C3-24F536AA5D2E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c44c9f75-175c-49f0-a1bf-c4137ab11c33"/>
    <ds:schemaRef ds:uri="c5e9a6ef-3c87-4ba8-b08c-c59618f9649e"/>
  </ds:schemaRefs>
</ds:datastoreItem>
</file>

<file path=customXml/itemProps4.xml><?xml version="1.0" encoding="utf-8"?>
<ds:datastoreItem xmlns:ds="http://schemas.openxmlformats.org/officeDocument/2006/customXml" ds:itemID="{73B902BC-9A0F-4EED-A251-76929C302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12356</Words>
  <Characters>74140</Characters>
  <Application>Microsoft Office Word</Application>
  <DocSecurity>0</DocSecurity>
  <Lines>617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86324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Adrian</dc:creator>
  <cp:keywords/>
  <dc:description/>
  <cp:lastModifiedBy>Aneta Ruzik</cp:lastModifiedBy>
  <cp:revision>52</cp:revision>
  <cp:lastPrinted>2021-07-28T15:24:00Z</cp:lastPrinted>
  <dcterms:created xsi:type="dcterms:W3CDTF">2021-06-22T08:17:00Z</dcterms:created>
  <dcterms:modified xsi:type="dcterms:W3CDTF">2021-07-28T15:26:00Z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0x010100419802B7944265469391AEC592AF4B05</vt:lpwstr>
  </property>
  <property fmtid="{D5CDD505-2E9C-101B-9397-08002B2CF9AE}" pid="3" name="Order">
    <vt:r8>3100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